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A1D38" w14:textId="77777777" w:rsidR="00997922" w:rsidRPr="009302F7" w:rsidRDefault="00997922" w:rsidP="000B6652">
      <w:pPr>
        <w:spacing w:after="0" w:line="360" w:lineRule="auto"/>
        <w:jc w:val="both"/>
        <w:rPr>
          <w:rFonts w:ascii="Trebuchet MS" w:hAnsi="Trebuchet MS"/>
          <w:color w:val="000000" w:themeColor="text1"/>
          <w:sz w:val="24"/>
          <w:szCs w:val="24"/>
          <w:lang w:val="en-US"/>
          <w14:textOutline w14:w="0" w14:cap="flat" w14:cmpd="sng" w14:algn="ctr">
            <w14:noFill/>
            <w14:prstDash w14:val="solid"/>
            <w14:round/>
          </w14:textOutline>
        </w:rPr>
      </w:pPr>
    </w:p>
    <w:p w14:paraId="680FC861" w14:textId="77777777" w:rsidR="00997922" w:rsidRPr="009302F7" w:rsidRDefault="00997922" w:rsidP="000B6652">
      <w:pPr>
        <w:spacing w:after="0" w:line="360" w:lineRule="auto"/>
        <w:jc w:val="both"/>
        <w:rPr>
          <w:rFonts w:ascii="Trebuchet MS" w:hAnsi="Trebuchet MS"/>
          <w:color w:val="000000" w:themeColor="text1"/>
          <w:sz w:val="24"/>
          <w:szCs w:val="24"/>
          <w:lang w:val="en-US"/>
          <w14:textOutline w14:w="0" w14:cap="flat" w14:cmpd="sng" w14:algn="ctr">
            <w14:noFill/>
            <w14:prstDash w14:val="solid"/>
            <w14:round/>
          </w14:textOutline>
        </w:rPr>
      </w:pPr>
    </w:p>
    <w:p w14:paraId="408725AD" w14:textId="77777777" w:rsidR="00AF7197" w:rsidRPr="00947FA2" w:rsidRDefault="00AF7197" w:rsidP="00AF7197">
      <w:pPr>
        <w:spacing w:after="0" w:line="360" w:lineRule="auto"/>
        <w:jc w:val="center"/>
        <w:rPr>
          <w:rFonts w:ascii="Arial Black" w:hAnsi="Arial Black"/>
          <w:b/>
          <w:color w:val="000000" w:themeColor="text1"/>
          <w:sz w:val="32"/>
          <w:szCs w:val="32"/>
          <w:lang w:val="fr-FR"/>
          <w14:textOutline w14:w="0" w14:cap="flat" w14:cmpd="sng" w14:algn="ctr">
            <w14:noFill/>
            <w14:prstDash w14:val="solid"/>
            <w14:round/>
          </w14:textOutline>
        </w:rPr>
      </w:pPr>
      <w:r w:rsidRPr="00947FA2">
        <w:rPr>
          <w:rFonts w:ascii="Arial Black" w:hAnsi="Arial Black"/>
          <w:b/>
          <w:color w:val="000000" w:themeColor="text1"/>
          <w:sz w:val="32"/>
          <w:szCs w:val="32"/>
          <w:lang w:val="fr-FR"/>
          <w14:textOutline w14:w="0" w14:cap="flat" w14:cmpd="sng" w14:algn="ctr">
            <w14:noFill/>
            <w14:prstDash w14:val="solid"/>
            <w14:round/>
          </w14:textOutline>
        </w:rPr>
        <w:t>GHIDUL SOLICITANTULUI</w:t>
      </w:r>
    </w:p>
    <w:p w14:paraId="1BBD4208" w14:textId="77777777" w:rsidR="00AF7197" w:rsidRPr="00AD571C" w:rsidRDefault="00AF7197" w:rsidP="00AF7197">
      <w:pPr>
        <w:spacing w:after="0" w:line="360" w:lineRule="auto"/>
        <w:jc w:val="both"/>
        <w:rPr>
          <w:rFonts w:ascii="Trebuchet MS" w:hAnsi="Trebuchet MS"/>
          <w:color w:val="000000" w:themeColor="text1"/>
          <w:sz w:val="24"/>
          <w:szCs w:val="24"/>
          <w:lang w:val="fr-FR"/>
          <w14:textOutline w14:w="0" w14:cap="flat" w14:cmpd="sng" w14:algn="ctr">
            <w14:noFill/>
            <w14:prstDash w14:val="solid"/>
            <w14:round/>
          </w14:textOutline>
        </w:rPr>
      </w:pPr>
    </w:p>
    <w:p w14:paraId="469ADAC3" w14:textId="77777777" w:rsidR="00AF7197" w:rsidRPr="00947FA2" w:rsidRDefault="00AF7197" w:rsidP="00AF7197">
      <w:pPr>
        <w:spacing w:after="0" w:line="360" w:lineRule="auto"/>
        <w:jc w:val="center"/>
        <w:rPr>
          <w:rFonts w:ascii="Trebuchet MS" w:hAnsi="Trebuchet MS"/>
          <w:color w:val="000000" w:themeColor="text1"/>
          <w:sz w:val="28"/>
          <w:szCs w:val="28"/>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r w:rsidRPr="00947FA2">
        <w:rPr>
          <w:rFonts w:ascii="Trebuchet MS" w:hAnsi="Trebuchet MS"/>
          <w:color w:val="000000" w:themeColor="text1"/>
          <w:sz w:val="28"/>
          <w:szCs w:val="28"/>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M</w:t>
      </w:r>
      <w:r w:rsidRPr="00947FA2">
        <w:rPr>
          <w:rFonts w:ascii="Trebuchet MS" w:hAnsi="Trebuchet MS"/>
          <w:color w:val="000000" w:themeColor="text1"/>
          <w:sz w:val="28"/>
          <w:szCs w:val="28"/>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ĂSURA M3/ 6A</w:t>
      </w:r>
    </w:p>
    <w:p w14:paraId="3DC74AF9" w14:textId="77777777" w:rsidR="00AF7197" w:rsidRPr="00947FA2" w:rsidRDefault="00AF7197" w:rsidP="00AF7197">
      <w:pPr>
        <w:spacing w:after="0" w:line="360" w:lineRule="auto"/>
        <w:jc w:val="both"/>
        <w:rPr>
          <w:rFonts w:ascii="Trebuchet MS" w:hAnsi="Trebuchet MS"/>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p>
    <w:p w14:paraId="21940E06" w14:textId="77777777" w:rsidR="00AF7197" w:rsidRPr="00947FA2" w:rsidRDefault="00AF7197" w:rsidP="00AF7197">
      <w:pPr>
        <w:spacing w:after="0" w:line="360" w:lineRule="auto"/>
        <w:jc w:val="center"/>
        <w:rPr>
          <w:rFonts w:ascii="Trebuchet MS" w:hAnsi="Trebuchet MS"/>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proofErr w:type="gramStart"/>
      <w:r w:rsidRPr="00947FA2">
        <w:rPr>
          <w:rFonts w:ascii="Trebuchet MS" w:hAnsi="Trebuchet MS"/>
          <w:color w:val="000000" w:themeColor="text1"/>
          <w:sz w:val="28"/>
          <w:szCs w:val="28"/>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,,SUPORT</w:t>
      </w:r>
      <w:proofErr w:type="gramEnd"/>
      <w:r w:rsidRPr="00947FA2">
        <w:rPr>
          <w:rFonts w:ascii="Trebuchet MS" w:hAnsi="Trebuchet MS"/>
          <w:color w:val="000000" w:themeColor="text1"/>
          <w:sz w:val="28"/>
          <w:szCs w:val="28"/>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 xml:space="preserve"> IN DEZVOLTAREA ECHILIBRATA A TERITORIULUI PRIN ACTIVITATI NON-AGRICOLE’’</w:t>
      </w:r>
    </w:p>
    <w:p w14:paraId="47EAAE4E" w14:textId="77777777" w:rsidR="00AF7197" w:rsidRPr="00947FA2" w:rsidRDefault="00AF7197" w:rsidP="00AF7197">
      <w:pPr>
        <w:spacing w:after="0" w:line="360" w:lineRule="auto"/>
        <w:jc w:val="both"/>
        <w:rPr>
          <w:rFonts w:ascii="Trebuchet MS" w:hAnsi="Trebuchet MS"/>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p>
    <w:p w14:paraId="112DD409" w14:textId="77777777" w:rsidR="00AF7197" w:rsidRPr="00947FA2" w:rsidRDefault="00AF7197" w:rsidP="00AF7197">
      <w:pPr>
        <w:spacing w:after="0" w:line="360" w:lineRule="auto"/>
        <w:jc w:val="both"/>
        <w:rPr>
          <w:rFonts w:ascii="Trebuchet MS" w:hAnsi="Trebuchet MS"/>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p>
    <w:p w14:paraId="262C0DC0" w14:textId="77777777" w:rsidR="00AF7197" w:rsidRPr="00947FA2" w:rsidRDefault="00AF7197" w:rsidP="00AF7197">
      <w:pPr>
        <w:spacing w:after="0" w:line="360" w:lineRule="auto"/>
        <w:jc w:val="both"/>
        <w:rPr>
          <w:rFonts w:ascii="Trebuchet MS" w:hAnsi="Trebuchet MS"/>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p>
    <w:p w14:paraId="554B2A36" w14:textId="3C63F70B" w:rsidR="00AF7197" w:rsidRPr="00AD571C" w:rsidRDefault="00AF7197" w:rsidP="005F7B65">
      <w:pPr>
        <w:jc w:val="center"/>
        <w:rPr>
          <w:rFonts w:ascii="Trebuchet MS" w:hAnsi="Trebuchet MS"/>
          <w:color w:val="000000" w:themeColor="text1"/>
          <w:sz w:val="24"/>
          <w:szCs w:val="24"/>
          <w14:textOutline w14:w="0" w14:cap="flat" w14:cmpd="sng" w14:algn="ctr">
            <w14:noFill/>
            <w14:prstDash w14:val="solid"/>
            <w14:round/>
          </w14:textOutline>
        </w:rPr>
      </w:pPr>
      <w:r w:rsidRPr="001C45FF">
        <w:rPr>
          <w:rFonts w:ascii="Trebuchet MS" w:hAnsi="Trebuchet MS"/>
          <w:b/>
          <w:sz w:val="28"/>
          <w:szCs w:val="28"/>
        </w:rPr>
        <w:t xml:space="preserve">Sesiunea </w:t>
      </w:r>
      <w:ins w:id="0" w:author="Ciprian Bobeica" w:date="2024-03-28T12:28:00Z">
        <w:r w:rsidR="001C45FF">
          <w:rPr>
            <w:rFonts w:ascii="Trebuchet MS" w:hAnsi="Trebuchet MS"/>
            <w:b/>
            <w:sz w:val="28"/>
            <w:szCs w:val="28"/>
          </w:rPr>
          <w:t xml:space="preserve"> 1/2024</w:t>
        </w:r>
      </w:ins>
    </w:p>
    <w:p w14:paraId="3F9F3F39" w14:textId="48EDCD6A" w:rsidR="00AF7197" w:rsidRPr="00947FA2" w:rsidRDefault="00AF7197" w:rsidP="00AF7197">
      <w:pPr>
        <w:spacing w:after="0" w:line="360" w:lineRule="auto"/>
        <w:jc w:val="center"/>
        <w:rPr>
          <w:rFonts w:ascii="Arial Black" w:hAnsi="Arial Black"/>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7FA2">
        <w:rPr>
          <w:rFonts w:ascii="Arial Black" w:hAnsi="Arial Black"/>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ASOCIAȚIA GRUP DE ACȚIUNE LOCALĂ </w:t>
      </w:r>
      <w:r>
        <w:rPr>
          <w:rFonts w:ascii="Arial Black" w:hAnsi="Arial Black"/>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947FA2">
        <w:rPr>
          <w:rFonts w:ascii="Arial Black" w:hAnsi="Arial Black"/>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CANAL DUNĂRE - MAREA NEAGRĂ</w:t>
      </w:r>
      <w:r>
        <w:rPr>
          <w:rFonts w:ascii="Arial Black" w:hAnsi="Arial Black"/>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2016’’</w:t>
      </w:r>
    </w:p>
    <w:p w14:paraId="5B4943E0" w14:textId="77777777" w:rsidR="00DF67DA" w:rsidRPr="009302F7" w:rsidRDefault="00DF67DA"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24BDBDDF" w14:textId="77777777" w:rsidR="00AF7197" w:rsidRDefault="00AF7197" w:rsidP="00AF7197">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AD571C">
        <w:rPr>
          <w:rFonts w:ascii="Trebuchet MS" w:hAnsi="Trebuchet MS"/>
          <w:noProof/>
          <w:color w:val="000000" w:themeColor="text1"/>
          <w:sz w:val="24"/>
          <w:szCs w:val="24"/>
          <w:lang w:val="en-US"/>
          <w14:textOutline w14:w="0" w14:cap="flat" w14:cmpd="sng" w14:algn="ctr">
            <w14:noFill/>
            <w14:prstDash w14:val="solid"/>
            <w14:round/>
          </w14:textOutline>
        </w:rPr>
        <mc:AlternateContent>
          <mc:Choice Requires="wps">
            <w:drawing>
              <wp:anchor distT="0" distB="0" distL="114300" distR="114300" simplePos="0" relativeHeight="251671040" behindDoc="0" locked="0" layoutInCell="1" allowOverlap="1" wp14:anchorId="2D73C280" wp14:editId="4CF97EBE">
                <wp:simplePos x="0" y="0"/>
                <wp:positionH relativeFrom="margin">
                  <wp:align>left</wp:align>
                </wp:positionH>
                <wp:positionV relativeFrom="paragraph">
                  <wp:posOffset>139700</wp:posOffset>
                </wp:positionV>
                <wp:extent cx="5640705" cy="9525"/>
                <wp:effectExtent l="0" t="0" r="36195" b="28575"/>
                <wp:wrapNone/>
                <wp:docPr id="1" name="Straight Connector 1"/>
                <wp:cNvGraphicFramePr/>
                <a:graphic xmlns:a="http://schemas.openxmlformats.org/drawingml/2006/main">
                  <a:graphicData uri="http://schemas.microsoft.com/office/word/2010/wordprocessingShape">
                    <wps:wsp>
                      <wps:cNvCnPr/>
                      <wps:spPr>
                        <a:xfrm>
                          <a:off x="0" y="0"/>
                          <a:ext cx="5640705" cy="9525"/>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22D49A" id="Straight Connector 1" o:spid="_x0000_s1026" style="position:absolute;z-index:25167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pt" to="444.1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" strokecolor="#70ad47 [3209]" strokeweight="1.5pt">
                <v:stroke joinstyle="miter"/>
                <w10:wrap anchorx="margin"/>
              </v:line>
            </w:pict>
          </mc:Fallback>
        </mc:AlternateContent>
      </w:r>
    </w:p>
    <w:p w14:paraId="1E29D128" w14:textId="77777777" w:rsidR="00AF7197" w:rsidRDefault="00AF7197" w:rsidP="00AF7197">
      <w:pPr>
        <w:spacing w:after="0" w:line="360" w:lineRule="auto"/>
        <w:jc w:val="cente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A155A">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PROGRAMUL NAȚIONAL DE DEZVOLTARE </w:t>
      </w:r>
      <w: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RURA</w:t>
      </w:r>
      <w:r w:rsidRPr="00CA155A">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LĂ</w:t>
      </w:r>
    </w:p>
    <w:p w14:paraId="4549A766" w14:textId="77777777" w:rsidR="00AF7197" w:rsidRPr="00CA155A" w:rsidRDefault="00AF7197" w:rsidP="00AF7197">
      <w:pPr>
        <w:spacing w:after="0" w:line="360" w:lineRule="auto"/>
        <w:jc w:val="cente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2014-2020</w:t>
      </w:r>
    </w:p>
    <w:p w14:paraId="35A7D2EA" w14:textId="77777777" w:rsidR="00AF7197" w:rsidRPr="00CA155A" w:rsidRDefault="00AF7197" w:rsidP="00AF7197">
      <w:pPr>
        <w:spacing w:after="0" w:line="360" w:lineRule="auto"/>
        <w:jc w:val="cente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A155A">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finanțat de Uniunea Europeană și Guvernul României prin</w:t>
      </w:r>
    </w:p>
    <w:p w14:paraId="02533334" w14:textId="77777777" w:rsidR="00AF7197" w:rsidRPr="00CA155A" w:rsidRDefault="00AF7197" w:rsidP="00AF7197">
      <w:pPr>
        <w:spacing w:after="0" w:line="360" w:lineRule="auto"/>
        <w:jc w:val="center"/>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A155A">
        <w:rPr>
          <w:rFonts w:ascii="Trebuchet MS" w:hAnsi="Trebuchet MS"/>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FONDUL EUROPEAN AGRICOL DE DEZVOLTARE RURALĂ</w:t>
      </w:r>
    </w:p>
    <w:p w14:paraId="4CDFFD59" w14:textId="77777777" w:rsidR="00AF7197" w:rsidRPr="00AD571C" w:rsidRDefault="00AF7197" w:rsidP="00AF7197">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AD571C">
        <w:rPr>
          <w:rFonts w:ascii="Trebuchet MS" w:hAnsi="Trebuchet MS"/>
          <w:noProof/>
          <w:color w:val="000000" w:themeColor="text1"/>
          <w:sz w:val="24"/>
          <w:szCs w:val="24"/>
          <w:lang w:val="en-US"/>
          <w14:textOutline w14:w="0" w14:cap="flat" w14:cmpd="sng" w14:algn="ctr">
            <w14:noFill/>
            <w14:prstDash w14:val="solid"/>
            <w14:round/>
          </w14:textOutline>
        </w:rPr>
        <mc:AlternateContent>
          <mc:Choice Requires="wps">
            <w:drawing>
              <wp:anchor distT="0" distB="0" distL="114300" distR="114300" simplePos="0" relativeHeight="251670016" behindDoc="0" locked="0" layoutInCell="1" allowOverlap="1" wp14:anchorId="1A801B7D" wp14:editId="3FAB436E">
                <wp:simplePos x="0" y="0"/>
                <wp:positionH relativeFrom="margin">
                  <wp:align>center</wp:align>
                </wp:positionH>
                <wp:positionV relativeFrom="paragraph">
                  <wp:posOffset>9525</wp:posOffset>
                </wp:positionV>
                <wp:extent cx="5608320" cy="45720"/>
                <wp:effectExtent l="0" t="0" r="30480" b="30480"/>
                <wp:wrapNone/>
                <wp:docPr id="2" name="Straight Connector 2"/>
                <wp:cNvGraphicFramePr/>
                <a:graphic xmlns:a="http://schemas.openxmlformats.org/drawingml/2006/main">
                  <a:graphicData uri="http://schemas.microsoft.com/office/word/2010/wordprocessingShape">
                    <wps:wsp>
                      <wps:cNvCnPr/>
                      <wps:spPr>
                        <a:xfrm flipV="1">
                          <a:off x="0" y="0"/>
                          <a:ext cx="5608320" cy="4572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768D4DD7" id="Straight Connector 2" o:spid="_x0000_s1026" style="position:absolute;flip:y;z-index:251670016;visibility:visible;mso-wrap-style:square;mso-wrap-distance-left:9pt;mso-wrap-distance-top:0;mso-wrap-distance-right:9pt;mso-wrap-distance-bottom:0;mso-position-horizontal:center;mso-position-horizontal-relative:margin;mso-position-vertical:absolute;mso-position-vertical-relative:text" from="0,.75pt" to="441.6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" strokecolor="#70ad47 [3209]" strokeweight="1.5pt">
                <v:stroke joinstyle="miter"/>
                <w10:wrap anchorx="margin"/>
              </v:line>
            </w:pict>
          </mc:Fallback>
        </mc:AlternateContent>
      </w:r>
    </w:p>
    <w:p w14:paraId="480726A9" w14:textId="77777777" w:rsidR="00BD51F4" w:rsidRPr="009302F7" w:rsidRDefault="00BD51F4" w:rsidP="00481614">
      <w:pPr>
        <w:spacing w:after="0" w:line="360" w:lineRule="auto"/>
        <w:rPr>
          <w:rFonts w:ascii="Trebuchet MS" w:hAnsi="Trebuchet MS"/>
          <w:color w:val="000000" w:themeColor="text1"/>
          <w:sz w:val="24"/>
          <w:szCs w:val="24"/>
          <w14:textOutline w14:w="0" w14:cap="flat" w14:cmpd="sng" w14:algn="ctr">
            <w14:noFill/>
            <w14:prstDash w14:val="solid"/>
            <w14:round/>
          </w14:textOutline>
        </w:rPr>
      </w:pPr>
    </w:p>
    <w:p w14:paraId="5562FE61" w14:textId="77777777" w:rsidR="008C3528" w:rsidRPr="00031E48" w:rsidRDefault="00A27FC1" w:rsidP="00BD51F4">
      <w:pPr>
        <w:spacing w:after="0" w:line="360" w:lineRule="auto"/>
        <w:jc w:val="center"/>
        <w:rPr>
          <w:rFonts w:ascii="Trebuchet MS" w:hAnsi="Trebuchet MS"/>
          <w:b/>
          <w:i/>
          <w:color w:val="000000" w:themeColor="text1"/>
          <w:sz w:val="24"/>
          <w:szCs w:val="24"/>
          <w14:textOutline w14:w="0" w14:cap="flat" w14:cmpd="sng" w14:algn="ctr">
            <w14:noFill/>
            <w14:prstDash w14:val="solid"/>
            <w14:round/>
          </w14:textOutline>
        </w:rPr>
      </w:pPr>
      <w:r w:rsidRPr="00031E48">
        <w:rPr>
          <w:rFonts w:ascii="Trebuchet MS" w:hAnsi="Trebuchet MS"/>
          <w:b/>
          <w:i/>
          <w:color w:val="000000" w:themeColor="text1"/>
          <w:sz w:val="24"/>
          <w:szCs w:val="24"/>
          <w14:textOutline w14:w="0" w14:cap="flat" w14:cmpd="sng" w14:algn="ctr">
            <w14:noFill/>
            <w14:prstDash w14:val="solid"/>
            <w14:round/>
          </w14:textOutline>
        </w:rPr>
        <w:t>G</w:t>
      </w:r>
      <w:r w:rsidR="008C3528" w:rsidRPr="00031E48">
        <w:rPr>
          <w:rFonts w:ascii="Trebuchet MS" w:hAnsi="Trebuchet MS"/>
          <w:b/>
          <w:i/>
          <w:color w:val="000000" w:themeColor="text1"/>
          <w:sz w:val="24"/>
          <w:szCs w:val="24"/>
          <w14:textOutline w14:w="0" w14:cap="flat" w14:cmpd="sng" w14:algn="ctr">
            <w14:noFill/>
            <w14:prstDash w14:val="solid"/>
            <w14:round/>
          </w14:textOutline>
        </w:rPr>
        <w:t>hidul solicitantului pentru acesarea Măsurii M3/ 6A - Suport în dezvoltarea echilibrată a teritoriului prin activități non-agricole</w:t>
      </w:r>
    </w:p>
    <w:p w14:paraId="51C5B909" w14:textId="77777777" w:rsidR="00A27FC1" w:rsidRPr="009302F7"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29587A65" w14:textId="77777777" w:rsidR="00481614" w:rsidRDefault="00481614" w:rsidP="00481614">
      <w:pPr>
        <w:spacing w:after="0" w:line="360" w:lineRule="auto"/>
        <w:jc w:val="both"/>
        <w:rPr>
          <w:rFonts w:ascii="Arial Black" w:hAnsi="Arial Black"/>
          <w:b/>
          <w:color w:val="000000" w:themeColor="text1"/>
          <w:sz w:val="24"/>
          <w:szCs w:val="24"/>
          <w14:textOutline w14:w="9525" w14:cap="flat" w14:cmpd="sng" w14:algn="ctr">
            <w14:solidFill>
              <w14:srgbClr w14:val="00B050"/>
            </w14:solidFill>
            <w14:prstDash w14:val="solid"/>
            <w14:round/>
          </w14:textOutline>
        </w:rPr>
      </w:pPr>
    </w:p>
    <w:p w14:paraId="425C2C4A" w14:textId="77777777" w:rsidR="00481614" w:rsidRPr="002F7CDE" w:rsidRDefault="00481614" w:rsidP="00481614">
      <w:pPr>
        <w:spacing w:after="0" w:line="360" w:lineRule="auto"/>
        <w:jc w:val="both"/>
        <w:rPr>
          <w:rFonts w:ascii="Arial" w:hAnsi="Arial" w:cs="Arial"/>
          <w:b/>
          <w:color w:val="000000" w:themeColor="text1"/>
          <w:sz w:val="24"/>
          <w:szCs w:val="24"/>
          <w14:textOutline w14:w="9525" w14:cap="flat" w14:cmpd="sng" w14:algn="ctr">
            <w14:solidFill>
              <w14:srgbClr w14:val="00B050"/>
            </w14:solidFill>
            <w14:prstDash w14:val="solid"/>
            <w14:round/>
          </w14:textOutline>
        </w:rPr>
      </w:pPr>
      <w:r w:rsidRPr="006C6A42">
        <w:rPr>
          <w:rFonts w:ascii="Arial Black" w:hAnsi="Arial Black"/>
          <w:b/>
          <w:color w:val="000000" w:themeColor="text1"/>
          <w:sz w:val="24"/>
          <w:szCs w:val="24"/>
          <w14:textOutline w14:w="9525" w14:cap="flat" w14:cmpd="sng" w14:algn="ctr">
            <w14:solidFill>
              <w14:srgbClr w14:val="00B050"/>
            </w14:solidFill>
            <w14:prstDash w14:val="solid"/>
            <w14:round/>
          </w14:textOutline>
        </w:rPr>
        <w:lastRenderedPageBreak/>
        <w:t xml:space="preserve">GHIDUL SOLICITANTULUI </w:t>
      </w:r>
      <w:r w:rsidRPr="002F7CDE">
        <w:rPr>
          <w:rFonts w:ascii="Arial" w:hAnsi="Arial" w:cs="Arial"/>
          <w:b/>
          <w:color w:val="000000" w:themeColor="text1"/>
          <w:sz w:val="24"/>
          <w:szCs w:val="24"/>
          <w14:textOutline w14:w="9525" w14:cap="flat" w14:cmpd="sng" w14:algn="ctr">
            <w14:solidFill>
              <w14:srgbClr w14:val="00B050"/>
            </w14:solidFill>
            <w14:prstDash w14:val="solid"/>
            <w14:round/>
          </w14:textOutline>
        </w:rPr>
        <w:t>pentru accesarea</w:t>
      </w:r>
    </w:p>
    <w:p w14:paraId="651BE42E" w14:textId="77777777" w:rsidR="00481614" w:rsidRPr="002F7CDE" w:rsidRDefault="00481614" w:rsidP="00481614">
      <w:pPr>
        <w:spacing w:after="0" w:line="360" w:lineRule="auto"/>
        <w:rPr>
          <w:rFonts w:ascii="Arial" w:hAnsi="Arial"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pPr>
      <w:r w:rsidRPr="002F7CDE">
        <w:rPr>
          <w:rFonts w:ascii="Arial Black" w:hAnsi="Arial Black"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M</w:t>
      </w:r>
      <w:r w:rsidRPr="002F7CDE">
        <w:rPr>
          <w:rFonts w:ascii="Arial Black" w:hAnsi="Arial Black" w:cs="Arial"/>
          <w:b/>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ĂSURII M3/ 6A</w:t>
      </w:r>
      <w:r w:rsidRPr="002F7CDE">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 xml:space="preserve"> </w:t>
      </w:r>
      <w:proofErr w:type="gramStart"/>
      <w:r w:rsidRPr="002F7CDE">
        <w:rPr>
          <w:rFonts w:ascii="Arial" w:hAnsi="Arial"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,,Suport</w:t>
      </w:r>
      <w:proofErr w:type="gramEnd"/>
      <w:r w:rsidRPr="002F7CDE">
        <w:rPr>
          <w:rFonts w:ascii="Arial" w:hAnsi="Arial"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 xml:space="preserve"> in dezvoltarea  echilibrata a teritoriului prin activitati non-agricole’’</w:t>
      </w:r>
    </w:p>
    <w:p w14:paraId="7631D797" w14:textId="6209288D" w:rsidR="00A27FC1" w:rsidRPr="009302F7" w:rsidRDefault="00481614" w:rsidP="005F7B65">
      <w:pPr>
        <w:spacing w:after="0" w:line="360" w:lineRule="auto"/>
        <w:rPr>
          <w:rFonts w:ascii="Trebuchet MS" w:hAnsi="Trebuchet MS"/>
          <w:color w:val="000000" w:themeColor="text1"/>
          <w:sz w:val="24"/>
          <w:szCs w:val="24"/>
          <w14:textOutline w14:w="0" w14:cap="flat" w14:cmpd="sng" w14:algn="ctr">
            <w14:noFill/>
            <w14:prstDash w14:val="solid"/>
            <w14:round/>
          </w14:textOutline>
        </w:rPr>
      </w:pPr>
      <w:r w:rsidRPr="002F7CDE">
        <w:rPr>
          <w:rFonts w:ascii="Arial" w:hAnsi="Arial"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 xml:space="preserve">Versiunea </w:t>
      </w:r>
      <w:ins w:id="1" w:author="Ciprian Bobeica" w:date="2024-03-28T12:28:00Z">
        <w:r w:rsidR="006A7AFD">
          <w:rPr>
            <w:rFonts w:ascii="Arial" w:hAnsi="Arial" w:cs="Arial"/>
            <w:b/>
            <w:color w:val="000000" w:themeColor="text1"/>
            <w:sz w:val="24"/>
            <w:szCs w:val="24"/>
            <w:lang w:val="fr-FR"/>
            <w14:shadow w14:blurRad="38100" w14:dist="19050" w14:dir="2700000" w14:sx="100000" w14:sy="100000" w14:kx="0" w14:ky="0" w14:algn="tl">
              <w14:schemeClr w14:val="dk1">
                <w14:alpha w14:val="60000"/>
              </w14:schemeClr>
            </w14:shadow>
            <w14:textOutline w14:w="9525" w14:cap="flat" w14:cmpd="sng" w14:algn="ctr">
              <w14:solidFill>
                <w14:srgbClr w14:val="00B050"/>
              </w14:solidFill>
              <w14:prstDash w14:val="solid"/>
              <w14:round/>
            </w14:textOutline>
          </w:rPr>
          <w:t xml:space="preserve">04/2024 </w:t>
        </w:r>
      </w:ins>
    </w:p>
    <w:p w14:paraId="7128AC2C" w14:textId="77777777" w:rsidR="00A27FC1" w:rsidRPr="009302F7"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4061F89D" w14:textId="77777777" w:rsidR="00A27FC1"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098B76C8" w14:textId="77777777" w:rsidR="00A27FC1" w:rsidRPr="009302F7"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46587EAB" w14:textId="4E6D0637" w:rsidR="00A27FC1" w:rsidRPr="009302F7"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Ghidul solicitantului este u</w:t>
      </w:r>
      <w:bookmarkStart w:id="2" w:name="_GoBack"/>
      <w:bookmarkEnd w:id="2"/>
      <w:r w:rsidRPr="009302F7">
        <w:rPr>
          <w:rFonts w:ascii="Trebuchet MS" w:hAnsi="Trebuchet MS"/>
          <w:color w:val="000000" w:themeColor="text1"/>
          <w:sz w:val="24"/>
          <w:szCs w:val="24"/>
          <w14:textOutline w14:w="0" w14:cap="flat" w14:cmpd="sng" w14:algn="ctr">
            <w14:noFill/>
            <w14:prstDash w14:val="solid"/>
            <w14:round/>
          </w14:textOutline>
        </w:rPr>
        <w:t xml:space="preserve">n material de informare tehnică a potențialilor </w:t>
      </w:r>
      <w:r w:rsidR="0020300C">
        <w:rPr>
          <w:rFonts w:ascii="Trebuchet MS" w:hAnsi="Trebuchet MS"/>
          <w:color w:val="000000" w:themeColor="text1"/>
          <w:sz w:val="24"/>
          <w:szCs w:val="24"/>
          <w14:textOutline w14:w="0" w14:cap="flat" w14:cmpd="sng" w14:algn="ctr">
            <w14:noFill/>
            <w14:prstDash w14:val="solid"/>
            <w14:round/>
          </w14:textOutline>
        </w:rPr>
        <w:t>solicitanti</w:t>
      </w:r>
      <w:r w:rsidRPr="009302F7">
        <w:rPr>
          <w:rFonts w:ascii="Trebuchet MS" w:hAnsi="Trebuchet MS"/>
          <w:color w:val="000000" w:themeColor="text1"/>
          <w:sz w:val="24"/>
          <w:szCs w:val="24"/>
          <w14:textOutline w14:w="0" w14:cap="flat" w14:cmpd="sng" w14:algn="ctr">
            <w14:noFill/>
            <w14:prstDash w14:val="solid"/>
            <w14:round/>
          </w14:textOutline>
        </w:rPr>
        <w:t xml:space="preserve"> ai </w:t>
      </w:r>
      <w:r w:rsidR="0020300C" w:rsidRPr="0020300C">
        <w:rPr>
          <w:rFonts w:ascii="Trebuchet MS" w:hAnsi="Trebuchet MS"/>
          <w:color w:val="000000" w:themeColor="text1"/>
          <w:sz w:val="24"/>
          <w:szCs w:val="24"/>
          <w14:textOutline w14:w="0" w14:cap="flat" w14:cmpd="sng" w14:algn="ctr">
            <w14:noFill/>
            <w14:prstDash w14:val="solid"/>
            <w14:round/>
          </w14:textOutline>
        </w:rPr>
        <w:t>Instrumentului de Redresare al Uniunii Europene (EURI)</w:t>
      </w:r>
      <w:r w:rsidRPr="009302F7">
        <w:rPr>
          <w:rFonts w:ascii="Trebuchet MS" w:hAnsi="Trebuchet MS"/>
          <w:color w:val="000000" w:themeColor="text1"/>
          <w:sz w:val="24"/>
          <w:szCs w:val="24"/>
          <w14:textOutline w14:w="0" w14:cap="flat" w14:cmpd="sng" w14:algn="ctr">
            <w14:noFill/>
            <w14:prstDash w14:val="solid"/>
            <w14:round/>
          </w14:textOutline>
        </w:rPr>
        <w:t>.</w:t>
      </w:r>
    </w:p>
    <w:p w14:paraId="4C003FCF" w14:textId="77777777" w:rsidR="00A27FC1" w:rsidRPr="009302F7"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Prezentul ghid prezintă regulile de întocmire și depunere a proiectului de investiții, precum și modalitatea de selecție, aprobare și derulare</w:t>
      </w:r>
      <w:r w:rsidR="00562E5B" w:rsidRPr="009302F7">
        <w:rPr>
          <w:rFonts w:ascii="Trebuchet MS" w:hAnsi="Trebuchet MS"/>
          <w:color w:val="000000" w:themeColor="text1"/>
          <w:sz w:val="24"/>
          <w:szCs w:val="24"/>
          <w14:textOutline w14:w="0" w14:cap="flat" w14:cmpd="sng" w14:algn="ctr">
            <w14:noFill/>
            <w14:prstDash w14:val="solid"/>
            <w14:round/>
          </w14:textOutline>
        </w:rPr>
        <w:t xml:space="preserve"> a proiectului solicitantului. G</w:t>
      </w:r>
      <w:r w:rsidR="00AF7197">
        <w:rPr>
          <w:rFonts w:ascii="Trebuchet MS" w:hAnsi="Trebuchet MS"/>
          <w:color w:val="000000" w:themeColor="text1"/>
          <w:sz w:val="24"/>
          <w:szCs w:val="24"/>
          <w14:textOutline w14:w="0" w14:cap="flat" w14:cmpd="sng" w14:algn="ctr">
            <w14:noFill/>
            <w14:prstDash w14:val="solid"/>
            <w14:round/>
          </w14:textOutline>
        </w:rPr>
        <w:t>h</w:t>
      </w:r>
      <w:r w:rsidRPr="009302F7">
        <w:rPr>
          <w:rFonts w:ascii="Trebuchet MS" w:hAnsi="Trebuchet MS"/>
          <w:color w:val="000000" w:themeColor="text1"/>
          <w:sz w:val="24"/>
          <w:szCs w:val="24"/>
          <w14:textOutline w14:w="0" w14:cap="flat" w14:cmpd="sng" w14:algn="ctr">
            <w14:noFill/>
            <w14:prstDash w14:val="solid"/>
            <w14:round/>
          </w14:textOutline>
        </w:rPr>
        <w:t>idul conține lista indicativă a tipurilor de investiții pentru care se acordă fonduri ner</w:t>
      </w:r>
      <w:r w:rsidR="00AF719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 xml:space="preserve">mbursabile, documentele, avizele și acordurile pe care trebuie să le prezinte solicitanții, modelul Cererii de Finanțare, al </w:t>
      </w:r>
      <w:r w:rsidR="00E63BF9" w:rsidRPr="009302F7">
        <w:rPr>
          <w:rFonts w:ascii="Trebuchet MS" w:hAnsi="Trebuchet MS"/>
          <w:color w:val="000000" w:themeColor="text1"/>
          <w:sz w:val="24"/>
          <w:szCs w:val="24"/>
          <w14:textOutline w14:w="0" w14:cap="flat" w14:cmpd="sng" w14:algn="ctr">
            <w14:noFill/>
            <w14:prstDash w14:val="solid"/>
            <w14:round/>
          </w14:textOutline>
        </w:rPr>
        <w:t>Planului de afaceri</w:t>
      </w:r>
      <w:r w:rsidRPr="009302F7">
        <w:rPr>
          <w:rFonts w:ascii="Trebuchet MS" w:hAnsi="Trebuchet MS"/>
          <w:color w:val="000000" w:themeColor="text1"/>
          <w:sz w:val="24"/>
          <w:szCs w:val="24"/>
          <w14:textOutline w14:w="0" w14:cap="flat" w14:cmpd="sng" w14:algn="ctr">
            <w14:noFill/>
            <w14:prstDash w14:val="solid"/>
            <w14:round/>
          </w14:textOutline>
        </w:rPr>
        <w:t xml:space="preserve">, precum și alte informații utile realizării proiectului și completării corecte a documentelor suport. </w:t>
      </w:r>
    </w:p>
    <w:p w14:paraId="409CD24C" w14:textId="79BDA1C5" w:rsidR="00A27FC1" w:rsidRDefault="00A27F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Ghidul solicitantului, precum și documentele suport pot suferi modificări din cauza actualizări</w:t>
      </w:r>
      <w:r w:rsidR="00DB0F60" w:rsidRPr="009302F7">
        <w:rPr>
          <w:rFonts w:ascii="Trebuchet MS" w:hAnsi="Trebuchet MS"/>
          <w:color w:val="000000" w:themeColor="text1"/>
          <w:sz w:val="24"/>
          <w:szCs w:val="24"/>
          <w14:textOutline w14:w="0" w14:cap="flat" w14:cmpd="sng" w14:algn="ctr">
            <w14:noFill/>
            <w14:prstDash w14:val="solid"/>
            <w14:round/>
          </w14:textOutline>
        </w:rPr>
        <w:t>l</w:t>
      </w:r>
      <w:r w:rsidRPr="009302F7">
        <w:rPr>
          <w:rFonts w:ascii="Trebuchet MS" w:hAnsi="Trebuchet MS"/>
          <w:color w:val="000000" w:themeColor="text1"/>
          <w:sz w:val="24"/>
          <w:szCs w:val="24"/>
          <w14:textOutline w14:w="0" w14:cap="flat" w14:cmpd="sng" w14:algn="ctr">
            <w14:noFill/>
            <w14:prstDash w14:val="solid"/>
            <w14:round/>
          </w14:textOutline>
        </w:rPr>
        <w:t xml:space="preserve">or legislative naționale, comunitare sau procedurale. Variantele actualizate ale acestora vor fi publicate pe pagina de internet a GAL </w:t>
      </w:r>
      <w:r w:rsidR="00AF7197">
        <w:rPr>
          <w:rFonts w:ascii="Trebuchet MS" w:hAnsi="Trebuchet MS"/>
          <w:color w:val="000000" w:themeColor="text1"/>
          <w:sz w:val="24"/>
          <w:szCs w:val="24"/>
          <w14:textOutline w14:w="0" w14:cap="flat" w14:cmpd="sng" w14:algn="ctr">
            <w14:noFill/>
            <w14:prstDash w14:val="solid"/>
            <w14:round/>
          </w14:textOutline>
        </w:rPr>
        <w:t>,,</w:t>
      </w:r>
      <w:r w:rsidRPr="009302F7">
        <w:rPr>
          <w:rFonts w:ascii="Trebuchet MS" w:hAnsi="Trebuchet MS"/>
          <w:color w:val="000000" w:themeColor="text1"/>
          <w:sz w:val="24"/>
          <w:szCs w:val="24"/>
          <w14:textOutline w14:w="0" w14:cap="flat" w14:cmpd="sng" w14:algn="ctr">
            <w14:noFill/>
            <w14:prstDash w14:val="solid"/>
            <w14:round/>
          </w14:textOutline>
        </w:rPr>
        <w:t>Canal Dunăre – Marea Neagră</w:t>
      </w:r>
      <w:r w:rsidR="00AF7197">
        <w:rPr>
          <w:rFonts w:ascii="Trebuchet MS" w:hAnsi="Trebuchet MS"/>
          <w:color w:val="000000" w:themeColor="text1"/>
          <w:sz w:val="24"/>
          <w:szCs w:val="24"/>
          <w14:textOutline w14:w="0" w14:cap="flat" w14:cmpd="sng" w14:algn="ctr">
            <w14:noFill/>
            <w14:prstDash w14:val="solid"/>
            <w14:round/>
          </w14:textOutline>
        </w:rPr>
        <w:t xml:space="preserve"> 2016’’</w:t>
      </w:r>
      <w:r w:rsidRPr="00AF7197">
        <w:rPr>
          <w:rFonts w:ascii="Trebuchet MS" w:hAnsi="Trebuchet MS"/>
          <w:color w:val="000000" w:themeColor="text1"/>
          <w:sz w:val="24"/>
          <w:szCs w:val="24"/>
          <w14:textOutline w14:w="0" w14:cap="flat" w14:cmpd="sng" w14:algn="ctr">
            <w14:noFill/>
            <w14:prstDash w14:val="solid"/>
            <w14:round/>
          </w14:textOutline>
        </w:rPr>
        <w:t xml:space="preserve">: </w:t>
      </w:r>
      <w:hyperlink r:id="rId8" w:history="1">
        <w:r w:rsidR="000D02EC" w:rsidRPr="007506B4">
          <w:rPr>
            <w:rStyle w:val="Hyperlink"/>
            <w:rFonts w:ascii="Trebuchet MS" w:hAnsi="Trebuchet MS"/>
            <w:sz w:val="24"/>
            <w:szCs w:val="24"/>
            <w14:textOutline w14:w="0" w14:cap="flat" w14:cmpd="sng" w14:algn="ctr">
              <w14:noFill/>
              <w14:prstDash w14:val="solid"/>
              <w14:round/>
            </w14:textOutline>
          </w:rPr>
          <w:t>www.galcanaldunaremareaneagra.ro</w:t>
        </w:r>
      </w:hyperlink>
    </w:p>
    <w:p w14:paraId="03881F33" w14:textId="77777777" w:rsidR="000D02EC" w:rsidRPr="00481614" w:rsidRDefault="000D02EC" w:rsidP="000B6652">
      <w:pPr>
        <w:spacing w:after="0" w:line="360" w:lineRule="auto"/>
        <w:jc w:val="both"/>
        <w:rPr>
          <w:rFonts w:ascii="Trebuchet MS" w:hAnsi="Trebuchet MS"/>
          <w:color w:val="00B050"/>
          <w:sz w:val="24"/>
          <w:szCs w:val="24"/>
          <w14:textOutline w14:w="0" w14:cap="flat" w14:cmpd="sng" w14:algn="ctr">
            <w14:noFill/>
            <w14:prstDash w14:val="solid"/>
            <w14:round/>
          </w14:textOutline>
        </w:rPr>
      </w:pPr>
    </w:p>
    <w:p w14:paraId="5B3C8F3D" w14:textId="77777777" w:rsidR="00CB3F03" w:rsidRPr="009302F7" w:rsidRDefault="00CB3F03"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D500B00" w14:textId="77777777" w:rsidR="008C3528" w:rsidRPr="009302F7" w:rsidRDefault="008C3528"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42C2D1CC" w14:textId="77777777" w:rsidR="00A27FC1" w:rsidRPr="009302F7" w:rsidRDefault="00A27FC1"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46F74DEF" w14:textId="77777777" w:rsidR="00A27FC1" w:rsidRPr="009302F7" w:rsidRDefault="00A27FC1"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1875A6F6" w14:textId="77777777" w:rsidR="00A27FC1" w:rsidRDefault="00A27FC1"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7492FCBD" w14:textId="77777777" w:rsidR="00A24863" w:rsidRPr="009302F7" w:rsidRDefault="00A24863"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45F6C28A" w14:textId="77777777" w:rsidR="00A27FC1" w:rsidRPr="009302F7" w:rsidRDefault="00A27FC1"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269206EB" w14:textId="77777777" w:rsidR="00CB3F03" w:rsidRPr="009302F7" w:rsidRDefault="00CB3F03" w:rsidP="000B6652">
      <w:pPr>
        <w:spacing w:after="0" w:line="360" w:lineRule="auto"/>
        <w:jc w:val="both"/>
        <w:rPr>
          <w:rFonts w:ascii="Trebuchet MS" w:hAnsi="Trebuchet MS"/>
          <w:i/>
          <w:color w:val="000000" w:themeColor="text1"/>
          <w:sz w:val="24"/>
          <w:szCs w:val="24"/>
          <w14:textOutline w14:w="0" w14:cap="flat" w14:cmpd="sng" w14:algn="ctr">
            <w14:noFill/>
            <w14:prstDash w14:val="solid"/>
            <w14:round/>
          </w14:textOutline>
        </w:rPr>
      </w:pPr>
    </w:p>
    <w:p w14:paraId="4B203698" w14:textId="77777777" w:rsidR="00481614" w:rsidRPr="008E7630" w:rsidRDefault="00481614" w:rsidP="00481614">
      <w:pPr>
        <w:spacing w:after="0" w:line="360" w:lineRule="auto"/>
        <w:jc w:val="center"/>
        <w:rPr>
          <w:rFonts w:ascii="Arial Black" w:hAnsi="Arial Black"/>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7630">
        <w:rPr>
          <w:rFonts w:ascii="Arial Black" w:hAnsi="Arial Black"/>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CUPRINS</w:t>
      </w:r>
    </w:p>
    <w:p w14:paraId="2DDB3B2A" w14:textId="77777777" w:rsidR="00481614" w:rsidRPr="005D5D13" w:rsidRDefault="00481614" w:rsidP="00481614">
      <w:pPr>
        <w:spacing w:after="0" w:line="360" w:lineRule="auto"/>
        <w:jc w:val="both"/>
        <w:rPr>
          <w:rFonts w:ascii="Arial" w:hAnsi="Arial" w:cs="Arial"/>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lastRenderedPageBreak/>
        <w:t>CAPITOLUL I - DEFINIȚII ȘI ABREVIERI............................................................................</w:t>
      </w:r>
      <w:r>
        <w:rPr>
          <w:rFonts w:ascii="Arial" w:hAnsi="Arial" w:cs="Arial"/>
          <w:sz w:val="20"/>
          <w:szCs w:val="20"/>
          <w14:textOutline w14:w="0" w14:cap="flat" w14:cmpd="sng" w14:algn="ctr">
            <w14:noFill/>
            <w14:prstDash w14:val="solid"/>
            <w14:round/>
          </w14:textOutline>
        </w:rPr>
        <w:t>.................</w:t>
      </w:r>
      <w:r w:rsidRPr="005D5D13">
        <w:rPr>
          <w:rFonts w:ascii="Arial" w:hAnsi="Arial" w:cs="Arial"/>
          <w:sz w:val="20"/>
          <w:szCs w:val="20"/>
          <w14:textOutline w14:w="0" w14:cap="flat" w14:cmpd="sng" w14:algn="ctr">
            <w14:noFill/>
            <w14:prstDash w14:val="solid"/>
            <w14:round/>
          </w14:textOutline>
        </w:rPr>
        <w:t xml:space="preserve"> </w:t>
      </w:r>
      <w:r>
        <w:rPr>
          <w:rFonts w:ascii="Arial" w:hAnsi="Arial" w:cs="Arial"/>
          <w:sz w:val="20"/>
          <w:szCs w:val="20"/>
          <w14:textOutline w14:w="0" w14:cap="flat" w14:cmpd="sng" w14:algn="ctr">
            <w14:noFill/>
            <w14:prstDash w14:val="solid"/>
            <w14:round/>
          </w14:textOutline>
        </w:rPr>
        <w:t>4</w:t>
      </w:r>
    </w:p>
    <w:p w14:paraId="4E797AD8" w14:textId="77777777" w:rsidR="00481614" w:rsidRPr="005D5D13" w:rsidRDefault="00481614" w:rsidP="00481614">
      <w:pPr>
        <w:spacing w:after="0" w:line="360" w:lineRule="auto"/>
        <w:jc w:val="both"/>
        <w:rPr>
          <w:rFonts w:ascii="Arial" w:hAnsi="Arial" w:cs="Arial"/>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ab/>
        <w:t>1.1 Definitii................................................................................................................</w:t>
      </w:r>
      <w:r>
        <w:rPr>
          <w:rFonts w:ascii="Arial" w:hAnsi="Arial" w:cs="Arial"/>
          <w:sz w:val="20"/>
          <w:szCs w:val="20"/>
          <w14:textOutline w14:w="0" w14:cap="flat" w14:cmpd="sng" w14:algn="ctr">
            <w14:noFill/>
            <w14:prstDash w14:val="solid"/>
            <w14:round/>
          </w14:textOutline>
        </w:rPr>
        <w:t>................</w:t>
      </w:r>
      <w:r w:rsidRPr="005D5D13">
        <w:rPr>
          <w:rFonts w:ascii="Arial" w:hAnsi="Arial" w:cs="Arial"/>
          <w:sz w:val="20"/>
          <w:szCs w:val="20"/>
          <w14:textOutline w14:w="0" w14:cap="flat" w14:cmpd="sng" w14:algn="ctr">
            <w14:noFill/>
            <w14:prstDash w14:val="solid"/>
            <w14:round/>
          </w14:textOutline>
        </w:rPr>
        <w:t xml:space="preserve"> </w:t>
      </w:r>
      <w:r>
        <w:rPr>
          <w:rFonts w:ascii="Arial" w:hAnsi="Arial" w:cs="Arial"/>
          <w:sz w:val="20"/>
          <w:szCs w:val="20"/>
          <w14:textOutline w14:w="0" w14:cap="flat" w14:cmpd="sng" w14:algn="ctr">
            <w14:noFill/>
            <w14:prstDash w14:val="solid"/>
            <w14:round/>
          </w14:textOutline>
        </w:rPr>
        <w:t>4</w:t>
      </w:r>
    </w:p>
    <w:p w14:paraId="256AA057" w14:textId="77777777" w:rsidR="00481614" w:rsidRPr="005D5D13" w:rsidRDefault="00481614" w:rsidP="00481614">
      <w:pPr>
        <w:spacing w:after="0" w:line="360" w:lineRule="auto"/>
        <w:jc w:val="both"/>
        <w:rPr>
          <w:rFonts w:ascii="Arial" w:hAnsi="Arial" w:cs="Arial"/>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ab/>
        <w:t>1.2 Abrevieri..............................................................................................................</w:t>
      </w:r>
      <w:r>
        <w:rPr>
          <w:rFonts w:ascii="Arial" w:hAnsi="Arial" w:cs="Arial"/>
          <w:sz w:val="20"/>
          <w:szCs w:val="20"/>
          <w14:textOutline w14:w="0" w14:cap="flat" w14:cmpd="sng" w14:algn="ctr">
            <w14:noFill/>
            <w14:prstDash w14:val="solid"/>
            <w14:round/>
          </w14:textOutline>
        </w:rPr>
        <w:t>.................6</w:t>
      </w:r>
    </w:p>
    <w:p w14:paraId="0695E45A" w14:textId="77777777" w:rsidR="00481614" w:rsidRPr="005D5D13" w:rsidRDefault="00481614" w:rsidP="00481614">
      <w:pPr>
        <w:spacing w:after="0" w:line="360" w:lineRule="auto"/>
        <w:jc w:val="both"/>
        <w:rPr>
          <w:rFonts w:ascii="Arial" w:hAnsi="Arial" w:cs="Arial"/>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 II - PREVEDERI GENERALE..........................................................................</w:t>
      </w:r>
      <w:r>
        <w:rPr>
          <w:rFonts w:ascii="Arial" w:hAnsi="Arial" w:cs="Arial"/>
          <w:sz w:val="20"/>
          <w:szCs w:val="20"/>
          <w14:textOutline w14:w="0" w14:cap="flat" w14:cmpd="sng" w14:algn="ctr">
            <w14:noFill/>
            <w14:prstDash w14:val="solid"/>
            <w14:round/>
          </w14:textOutline>
        </w:rPr>
        <w:t>..................8</w:t>
      </w:r>
    </w:p>
    <w:p w14:paraId="3F6613C2"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color w:val="000000" w:themeColor="text1"/>
          <w:sz w:val="20"/>
          <w:szCs w:val="20"/>
          <w14:textOutline w14:w="0" w14:cap="flat" w14:cmpd="sng" w14:algn="ctr">
            <w14:noFill/>
            <w14:prstDash w14:val="solid"/>
            <w14:round/>
          </w14:textOutline>
        </w:rPr>
        <w:t>2.1 Contribuția măsurii M3/ 6A la domeniile de intervenție.......................................</w:t>
      </w:r>
      <w:r>
        <w:rPr>
          <w:rFonts w:ascii="Arial" w:hAnsi="Arial" w:cs="Arial"/>
          <w:color w:val="000000" w:themeColor="text1"/>
          <w:sz w:val="20"/>
          <w:szCs w:val="20"/>
          <w14:textOutline w14:w="0" w14:cap="flat" w14:cmpd="sng" w14:algn="ctr">
            <w14:noFill/>
            <w14:prstDash w14:val="solid"/>
            <w14:round/>
          </w14:textOutline>
        </w:rPr>
        <w:t>................ 8</w:t>
      </w:r>
    </w:p>
    <w:p w14:paraId="4A10C2C2"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color w:val="000000" w:themeColor="text1"/>
          <w:sz w:val="20"/>
          <w:szCs w:val="20"/>
          <w14:textOutline w14:w="0" w14:cap="flat" w14:cmpd="sng" w14:algn="ctr">
            <w14:noFill/>
            <w14:prstDash w14:val="solid"/>
            <w14:round/>
          </w14:textOutline>
        </w:rPr>
        <w:t>2.2 Contribuția publică totală a măsurii.....................................................................</w:t>
      </w:r>
      <w:r>
        <w:rPr>
          <w:rFonts w:ascii="Arial" w:hAnsi="Arial" w:cs="Arial"/>
          <w:color w:val="000000" w:themeColor="text1"/>
          <w:sz w:val="20"/>
          <w:szCs w:val="20"/>
          <w14:textOutline w14:w="0" w14:cap="flat" w14:cmpd="sng" w14:algn="ctr">
            <w14:noFill/>
            <w14:prstDash w14:val="solid"/>
            <w14:round/>
          </w14:textOutline>
        </w:rPr>
        <w:t>...............10</w:t>
      </w:r>
    </w:p>
    <w:p w14:paraId="000C58AF"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color w:val="000000" w:themeColor="text1"/>
          <w:sz w:val="20"/>
          <w:szCs w:val="20"/>
          <w14:textOutline w14:w="0" w14:cap="flat" w14:cmpd="sng" w14:algn="ctr">
            <w14:noFill/>
            <w14:prstDash w14:val="solid"/>
            <w14:round/>
          </w14:textOutline>
        </w:rPr>
        <w:t>2.3 Tipul sprijinului acordat, sume aplicabile și rata sprijinului acordat.....................</w:t>
      </w:r>
      <w:r>
        <w:rPr>
          <w:rFonts w:ascii="Arial" w:hAnsi="Arial" w:cs="Arial"/>
          <w:color w:val="000000" w:themeColor="text1"/>
          <w:sz w:val="20"/>
          <w:szCs w:val="20"/>
          <w14:textOutline w14:w="0" w14:cap="flat" w14:cmpd="sng" w14:algn="ctr">
            <w14:noFill/>
            <w14:prstDash w14:val="solid"/>
            <w14:round/>
          </w14:textOutline>
        </w:rPr>
        <w:t>...............10</w:t>
      </w:r>
    </w:p>
    <w:p w14:paraId="74B2DAA2"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color w:val="000000" w:themeColor="text1"/>
          <w:sz w:val="20"/>
          <w:szCs w:val="20"/>
          <w14:textOutline w14:w="0" w14:cap="flat" w14:cmpd="sng" w14:algn="ctr">
            <w14:noFill/>
            <w14:prstDash w14:val="solid"/>
            <w14:round/>
          </w14:textOutline>
        </w:rPr>
        <w:t>2.4 Legislația națională și europeană aplicabilă măsurii de intervenție....................</w:t>
      </w:r>
      <w:r>
        <w:rPr>
          <w:rFonts w:ascii="Arial" w:hAnsi="Arial" w:cs="Arial"/>
          <w:color w:val="000000" w:themeColor="text1"/>
          <w:sz w:val="20"/>
          <w:szCs w:val="20"/>
          <w14:textOutline w14:w="0" w14:cap="flat" w14:cmpd="sng" w14:algn="ctr">
            <w14:noFill/>
            <w14:prstDash w14:val="solid"/>
            <w14:round/>
          </w14:textOutline>
        </w:rPr>
        <w:t>...............11</w:t>
      </w:r>
    </w:p>
    <w:p w14:paraId="0C7A6760"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color w:val="000000" w:themeColor="text1"/>
          <w:sz w:val="20"/>
          <w:szCs w:val="20"/>
          <w14:textOutline w14:w="0" w14:cap="flat" w14:cmpd="sng" w14:algn="ctr">
            <w14:noFill/>
            <w14:prstDash w14:val="solid"/>
            <w14:round/>
          </w14:textOutline>
        </w:rPr>
        <w:t>2.5 Aria de aplicabilitate a măsurii............................................................................</w:t>
      </w:r>
      <w:r>
        <w:rPr>
          <w:rFonts w:ascii="Arial" w:hAnsi="Arial" w:cs="Arial"/>
          <w:color w:val="000000" w:themeColor="text1"/>
          <w:sz w:val="20"/>
          <w:szCs w:val="20"/>
          <w14:textOutline w14:w="0" w14:cap="flat" w14:cmpd="sng" w14:algn="ctr">
            <w14:noFill/>
            <w14:prstDash w14:val="solid"/>
            <w14:round/>
          </w14:textOutline>
        </w:rPr>
        <w:t>...............1</w:t>
      </w:r>
      <w:r w:rsidR="005C0AAA">
        <w:rPr>
          <w:rFonts w:ascii="Arial" w:hAnsi="Arial" w:cs="Arial"/>
          <w:color w:val="000000" w:themeColor="text1"/>
          <w:sz w:val="20"/>
          <w:szCs w:val="20"/>
          <w14:textOutline w14:w="0" w14:cap="flat" w14:cmpd="sng" w14:algn="ctr">
            <w14:noFill/>
            <w14:prstDash w14:val="solid"/>
            <w14:round/>
          </w14:textOutline>
        </w:rPr>
        <w:t>2</w:t>
      </w:r>
    </w:p>
    <w:p w14:paraId="4EDC8BFD"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 xml:space="preserve">CAPITOLUL III -  </w:t>
      </w:r>
      <w:r w:rsidRPr="005D5D13">
        <w:rPr>
          <w:rFonts w:ascii="Arial" w:hAnsi="Arial" w:cs="Arial"/>
          <w:color w:val="000000" w:themeColor="text1"/>
          <w:sz w:val="20"/>
          <w:szCs w:val="20"/>
          <w14:textOutline w14:w="0" w14:cap="flat" w14:cmpd="sng" w14:algn="ctr">
            <w14:noFill/>
            <w14:prstDash w14:val="solid"/>
            <w14:round/>
          </w14:textOutline>
        </w:rPr>
        <w:t>DEPUNEREA PROIECTELOR................................................................</w:t>
      </w:r>
      <w:r>
        <w:rPr>
          <w:rFonts w:ascii="Arial" w:hAnsi="Arial" w:cs="Arial"/>
          <w:color w:val="000000" w:themeColor="text1"/>
          <w:sz w:val="20"/>
          <w:szCs w:val="20"/>
          <w14:textOutline w14:w="0" w14:cap="flat" w14:cmpd="sng" w14:algn="ctr">
            <w14:noFill/>
            <w14:prstDash w14:val="solid"/>
            <w14:round/>
          </w14:textOutline>
        </w:rPr>
        <w:t>................1</w:t>
      </w:r>
      <w:r w:rsidR="005C0AAA">
        <w:rPr>
          <w:rFonts w:ascii="Arial" w:hAnsi="Arial" w:cs="Arial"/>
          <w:color w:val="000000" w:themeColor="text1"/>
          <w:sz w:val="20"/>
          <w:szCs w:val="20"/>
          <w14:textOutline w14:w="0" w14:cap="flat" w14:cmpd="sng" w14:algn="ctr">
            <w14:noFill/>
            <w14:prstDash w14:val="solid"/>
            <w14:round/>
          </w14:textOutline>
        </w:rPr>
        <w:t>2</w:t>
      </w:r>
    </w:p>
    <w:p w14:paraId="7DF35900"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 xml:space="preserve">CAPITOLUL IV - </w:t>
      </w:r>
      <w:r w:rsidRPr="005D5D13">
        <w:rPr>
          <w:rFonts w:ascii="Arial" w:hAnsi="Arial" w:cs="Arial"/>
          <w:color w:val="000000" w:themeColor="text1"/>
          <w:sz w:val="20"/>
          <w:szCs w:val="20"/>
          <w14:textOutline w14:w="0" w14:cap="flat" w14:cmpd="sng" w14:algn="ctr">
            <w14:noFill/>
            <w14:prstDash w14:val="solid"/>
            <w14:round/>
          </w14:textOutline>
        </w:rPr>
        <w:t>CATEGORIILE DE BENEFICIARI ELIGIBILI............................................</w:t>
      </w:r>
      <w:r>
        <w:rPr>
          <w:rFonts w:ascii="Arial" w:hAnsi="Arial" w:cs="Arial"/>
          <w:color w:val="000000" w:themeColor="text1"/>
          <w:sz w:val="20"/>
          <w:szCs w:val="20"/>
          <w14:textOutline w14:w="0" w14:cap="flat" w14:cmpd="sng" w14:algn="ctr">
            <w14:noFill/>
            <w14:prstDash w14:val="solid"/>
            <w14:round/>
          </w14:textOutline>
        </w:rPr>
        <w:t>...............1</w:t>
      </w:r>
      <w:r w:rsidR="005C0AAA">
        <w:rPr>
          <w:rFonts w:ascii="Arial" w:hAnsi="Arial" w:cs="Arial"/>
          <w:color w:val="000000" w:themeColor="text1"/>
          <w:sz w:val="20"/>
          <w:szCs w:val="20"/>
          <w14:textOutline w14:w="0" w14:cap="flat" w14:cmpd="sng" w14:algn="ctr">
            <w14:noFill/>
            <w14:prstDash w14:val="solid"/>
            <w14:round/>
          </w14:textOutline>
        </w:rPr>
        <w:t>3</w:t>
      </w:r>
    </w:p>
    <w:p w14:paraId="7BAA4B02"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 xml:space="preserve">CAPITOLUL V -  </w:t>
      </w:r>
      <w:r w:rsidRPr="005D5D13">
        <w:rPr>
          <w:rFonts w:ascii="Arial" w:hAnsi="Arial" w:cs="Arial"/>
          <w:color w:val="000000" w:themeColor="text1"/>
          <w:sz w:val="20"/>
          <w:szCs w:val="20"/>
          <w14:textOutline w14:w="0" w14:cap="flat" w14:cmpd="sng" w14:algn="ctr">
            <w14:noFill/>
            <w14:prstDash w14:val="solid"/>
            <w14:round/>
          </w14:textOutline>
        </w:rPr>
        <w:t>CONDIȚII MINIME OBLIGATORII PENTRU ACORDAREA SPRIJINULUI</w:t>
      </w:r>
      <w:r>
        <w:rPr>
          <w:rFonts w:ascii="Arial" w:hAnsi="Arial" w:cs="Arial"/>
          <w:color w:val="000000" w:themeColor="text1"/>
          <w:sz w:val="20"/>
          <w:szCs w:val="20"/>
          <w14:textOutline w14:w="0" w14:cap="flat" w14:cmpd="sng" w14:algn="ctr">
            <w14:noFill/>
            <w14:prstDash w14:val="solid"/>
            <w14:round/>
          </w14:textOutline>
        </w:rPr>
        <w:t>.............1</w:t>
      </w:r>
      <w:r w:rsidR="005C0AAA">
        <w:rPr>
          <w:rFonts w:ascii="Arial" w:hAnsi="Arial" w:cs="Arial"/>
          <w:color w:val="000000" w:themeColor="text1"/>
          <w:sz w:val="20"/>
          <w:szCs w:val="20"/>
          <w14:textOutline w14:w="0" w14:cap="flat" w14:cmpd="sng" w14:algn="ctr">
            <w14:noFill/>
            <w14:prstDash w14:val="solid"/>
            <w14:round/>
          </w14:textOutline>
        </w:rPr>
        <w:t>7</w:t>
      </w:r>
    </w:p>
    <w:p w14:paraId="4F0C8F3A"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 V</w:t>
      </w:r>
      <w:r>
        <w:rPr>
          <w:rFonts w:ascii="Arial" w:hAnsi="Arial" w:cs="Arial"/>
          <w:sz w:val="20"/>
          <w:szCs w:val="20"/>
          <w14:textOutline w14:w="0" w14:cap="flat" w14:cmpd="sng" w14:algn="ctr">
            <w14:noFill/>
            <w14:prstDash w14:val="solid"/>
            <w14:round/>
          </w14:textOutline>
        </w:rPr>
        <w:t>I</w:t>
      </w:r>
      <w:r w:rsidRPr="005D5D13">
        <w:rPr>
          <w:rFonts w:ascii="Arial" w:hAnsi="Arial" w:cs="Arial"/>
          <w:sz w:val="20"/>
          <w:szCs w:val="20"/>
          <w14:textOutline w14:w="0" w14:cap="flat" w14:cmpd="sng" w14:algn="ctr">
            <w14:noFill/>
            <w14:prstDash w14:val="solid"/>
            <w14:round/>
          </w14:textOutline>
        </w:rPr>
        <w:t xml:space="preserve"> - </w:t>
      </w:r>
      <w:r w:rsidRPr="005D5D13">
        <w:rPr>
          <w:rFonts w:ascii="Arial" w:hAnsi="Arial" w:cs="Arial"/>
          <w:color w:val="000000" w:themeColor="text1"/>
          <w:sz w:val="20"/>
          <w:szCs w:val="20"/>
          <w14:textOutline w14:w="0" w14:cap="flat" w14:cmpd="sng" w14:algn="ctr">
            <w14:noFill/>
            <w14:prstDash w14:val="solid"/>
            <w14:round/>
          </w14:textOutline>
        </w:rPr>
        <w:t>CHELTUIELI ELIGIBILE ȘI NEELIGIBILE</w:t>
      </w:r>
      <w:r>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...............................19</w:t>
      </w:r>
    </w:p>
    <w:p w14:paraId="2FDF7585"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 V</w:t>
      </w:r>
      <w:r>
        <w:rPr>
          <w:rFonts w:ascii="Arial" w:hAnsi="Arial" w:cs="Arial"/>
          <w:sz w:val="20"/>
          <w:szCs w:val="20"/>
          <w14:textOutline w14:w="0" w14:cap="flat" w14:cmpd="sng" w14:algn="ctr">
            <w14:noFill/>
            <w14:prstDash w14:val="solid"/>
            <w14:round/>
          </w14:textOutline>
        </w:rPr>
        <w:t>II</w:t>
      </w:r>
      <w:r w:rsidRPr="005D5D13">
        <w:rPr>
          <w:rFonts w:ascii="Arial" w:hAnsi="Arial" w:cs="Arial"/>
          <w:sz w:val="20"/>
          <w:szCs w:val="20"/>
          <w14:textOutline w14:w="0" w14:cap="flat" w14:cmpd="sng" w14:algn="ctr">
            <w14:noFill/>
            <w14:prstDash w14:val="solid"/>
            <w14:round/>
          </w14:textOutline>
        </w:rPr>
        <w:t xml:space="preserve"> - </w:t>
      </w:r>
      <w:r w:rsidRPr="005D5D13">
        <w:rPr>
          <w:rFonts w:ascii="Arial" w:hAnsi="Arial" w:cs="Arial"/>
          <w:color w:val="000000" w:themeColor="text1"/>
          <w:sz w:val="20"/>
          <w:szCs w:val="20"/>
          <w14:textOutline w14:w="0" w14:cap="flat" w14:cmpd="sng" w14:algn="ctr">
            <w14:noFill/>
            <w14:prstDash w14:val="solid"/>
            <w14:round/>
          </w14:textOutline>
        </w:rPr>
        <w:t xml:space="preserve">PROCEDURA DE SELECȚIE </w:t>
      </w:r>
      <w:r>
        <w:rPr>
          <w:rFonts w:ascii="Arial" w:hAnsi="Arial" w:cs="Arial"/>
          <w:color w:val="000000" w:themeColor="text1"/>
          <w:sz w:val="20"/>
          <w:szCs w:val="20"/>
          <w14:textOutline w14:w="0" w14:cap="flat" w14:cmpd="sng" w14:algn="ctr">
            <w14:noFill/>
            <w14:prstDash w14:val="solid"/>
            <w14:round/>
          </w14:textOutline>
        </w:rPr>
        <w:t xml:space="preserve">A </w:t>
      </w:r>
      <w:r w:rsidRPr="005D5D13">
        <w:rPr>
          <w:rFonts w:ascii="Arial" w:hAnsi="Arial" w:cs="Arial"/>
          <w:color w:val="000000" w:themeColor="text1"/>
          <w:sz w:val="20"/>
          <w:szCs w:val="20"/>
          <w14:textOutline w14:w="0" w14:cap="flat" w14:cmpd="sng" w14:algn="ctr">
            <w14:noFill/>
            <w14:prstDash w14:val="solid"/>
            <w14:round/>
          </w14:textOutline>
        </w:rPr>
        <w:t>PROIECTE</w:t>
      </w:r>
      <w:r>
        <w:rPr>
          <w:rFonts w:ascii="Arial" w:hAnsi="Arial" w:cs="Arial"/>
          <w:color w:val="000000" w:themeColor="text1"/>
          <w:sz w:val="20"/>
          <w:szCs w:val="20"/>
          <w14:textOutline w14:w="0" w14:cap="flat" w14:cmpd="sng" w14:algn="ctr">
            <w14:noFill/>
            <w14:prstDash w14:val="solid"/>
            <w14:round/>
          </w14:textOutline>
        </w:rPr>
        <w:t>L</w:t>
      </w:r>
      <w:r w:rsidRPr="005D5D13">
        <w:rPr>
          <w:rFonts w:ascii="Arial" w:hAnsi="Arial" w:cs="Arial"/>
          <w:color w:val="000000" w:themeColor="text1"/>
          <w:sz w:val="20"/>
          <w:szCs w:val="20"/>
          <w14:textOutline w14:w="0" w14:cap="flat" w14:cmpd="sng" w14:algn="ctr">
            <w14:noFill/>
            <w14:prstDash w14:val="solid"/>
            <w14:round/>
          </w14:textOutline>
        </w:rPr>
        <w:t>OR</w:t>
      </w:r>
      <w:r>
        <w:rPr>
          <w:rFonts w:ascii="Arial" w:hAnsi="Arial" w:cs="Arial"/>
          <w:color w:val="000000" w:themeColor="text1"/>
          <w:sz w:val="20"/>
          <w:szCs w:val="20"/>
          <w14:textOutline w14:w="0" w14:cap="flat" w14:cmpd="sng" w14:algn="ctr">
            <w14:noFill/>
            <w14:prstDash w14:val="solid"/>
            <w14:round/>
          </w14:textOutline>
        </w:rPr>
        <w:t>...................................................2</w:t>
      </w:r>
      <w:r w:rsidR="009F5B70">
        <w:rPr>
          <w:rFonts w:ascii="Arial" w:hAnsi="Arial" w:cs="Arial"/>
          <w:color w:val="000000" w:themeColor="text1"/>
          <w:sz w:val="20"/>
          <w:szCs w:val="20"/>
          <w14:textOutline w14:w="0" w14:cap="flat" w14:cmpd="sng" w14:algn="ctr">
            <w14:noFill/>
            <w14:prstDash w14:val="solid"/>
            <w14:round/>
          </w14:textOutline>
        </w:rPr>
        <w:t>6</w:t>
      </w:r>
    </w:p>
    <w:p w14:paraId="2AAC33CD"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 V</w:t>
      </w:r>
      <w:r>
        <w:rPr>
          <w:rFonts w:ascii="Arial" w:hAnsi="Arial" w:cs="Arial"/>
          <w:sz w:val="20"/>
          <w:szCs w:val="20"/>
          <w14:textOutline w14:w="0" w14:cap="flat" w14:cmpd="sng" w14:algn="ctr">
            <w14:noFill/>
            <w14:prstDash w14:val="solid"/>
            <w14:round/>
          </w14:textOutline>
        </w:rPr>
        <w:t>III -</w:t>
      </w:r>
      <w:r w:rsidRPr="005D5D13">
        <w:rPr>
          <w:rFonts w:ascii="Arial" w:hAnsi="Arial" w:cs="Arial"/>
          <w:color w:val="000000" w:themeColor="text1"/>
          <w:sz w:val="20"/>
          <w:szCs w:val="20"/>
          <w14:textOutline w14:w="0" w14:cap="flat" w14:cmpd="sng" w14:algn="ctr">
            <w14:noFill/>
            <w14:prstDash w14:val="solid"/>
            <w14:round/>
          </w14:textOutline>
        </w:rPr>
        <w:t>VALOAREA SPRIJINULUI NERAMBURSABIL</w:t>
      </w:r>
      <w:r>
        <w:rPr>
          <w:rFonts w:ascii="Arial" w:hAnsi="Arial" w:cs="Arial"/>
          <w:color w:val="000000" w:themeColor="text1"/>
          <w:sz w:val="20"/>
          <w:szCs w:val="20"/>
          <w14:textOutline w14:w="0" w14:cap="flat" w14:cmpd="sng" w14:algn="ctr">
            <w14:noFill/>
            <w14:prstDash w14:val="solid"/>
            <w14:round/>
          </w14:textOutline>
        </w:rPr>
        <w:t>......................................................3</w:t>
      </w:r>
      <w:r w:rsidR="005C0AAA">
        <w:rPr>
          <w:rFonts w:ascii="Arial" w:hAnsi="Arial" w:cs="Arial"/>
          <w:color w:val="000000" w:themeColor="text1"/>
          <w:sz w:val="20"/>
          <w:szCs w:val="20"/>
          <w14:textOutline w14:w="0" w14:cap="flat" w14:cmpd="sng" w14:algn="ctr">
            <w14:noFill/>
            <w14:prstDash w14:val="solid"/>
            <w14:round/>
          </w14:textOutline>
        </w:rPr>
        <w:t>4</w:t>
      </w:r>
    </w:p>
    <w:p w14:paraId="2B4C1A10" w14:textId="77777777" w:rsidR="00481614" w:rsidRDefault="00481614" w:rsidP="00481614">
      <w:pPr>
        <w:tabs>
          <w:tab w:val="left" w:pos="1170"/>
        </w:tabs>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w:t>
      </w:r>
      <w:r>
        <w:rPr>
          <w:rFonts w:ascii="Arial" w:hAnsi="Arial" w:cs="Arial"/>
          <w:color w:val="000000" w:themeColor="text1"/>
          <w:sz w:val="20"/>
          <w:szCs w:val="20"/>
          <w14:textOutline w14:w="0" w14:cap="flat" w14:cmpd="sng" w14:algn="ctr">
            <w14:noFill/>
            <w14:prstDash w14:val="solid"/>
            <w14:round/>
          </w14:textOutline>
        </w:rPr>
        <w:t xml:space="preserve"> IX - </w:t>
      </w:r>
      <w:r w:rsidRPr="005D5D13">
        <w:rPr>
          <w:rFonts w:ascii="Arial" w:hAnsi="Arial" w:cs="Arial"/>
          <w:color w:val="000000" w:themeColor="text1"/>
          <w:sz w:val="20"/>
          <w:szCs w:val="20"/>
          <w14:textOutline w14:w="0" w14:cap="flat" w14:cmpd="sng" w14:algn="ctr">
            <w14:noFill/>
            <w14:prstDash w14:val="solid"/>
            <w14:round/>
          </w14:textOutline>
        </w:rPr>
        <w:t>COMPLETAREA, DEPUNEREA ȘI VERIFICAREA DOSARULUI CERERII</w:t>
      </w:r>
    </w:p>
    <w:p w14:paraId="2190A271" w14:textId="77777777" w:rsidR="00481614" w:rsidRPr="005D5D13" w:rsidRDefault="00481614" w:rsidP="00481614">
      <w:pPr>
        <w:tabs>
          <w:tab w:val="left" w:pos="1170"/>
        </w:tabs>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DE </w:t>
      </w:r>
      <w:r w:rsidRPr="005D5D13">
        <w:rPr>
          <w:rFonts w:ascii="Arial" w:hAnsi="Arial" w:cs="Arial"/>
          <w:color w:val="000000" w:themeColor="text1"/>
          <w:sz w:val="20"/>
          <w:szCs w:val="20"/>
          <w14:textOutline w14:w="0" w14:cap="flat" w14:cmpd="sng" w14:algn="ctr">
            <w14:noFill/>
            <w14:prstDash w14:val="solid"/>
            <w14:round/>
          </w14:textOutline>
        </w:rPr>
        <w:t>FINANȚARE</w:t>
      </w:r>
      <w:r>
        <w:rPr>
          <w:rFonts w:ascii="Arial" w:hAnsi="Arial" w:cs="Arial"/>
          <w:color w:val="000000" w:themeColor="text1"/>
          <w:sz w:val="20"/>
          <w:szCs w:val="20"/>
          <w14:textOutline w14:w="0" w14:cap="flat" w14:cmpd="sng" w14:algn="ctr">
            <w14:noFill/>
            <w14:prstDash w14:val="solid"/>
            <w14:round/>
          </w14:textOutline>
        </w:rPr>
        <w:t>..................................................................................................................................3</w:t>
      </w:r>
      <w:r w:rsidR="005C0AAA">
        <w:rPr>
          <w:rFonts w:ascii="Arial" w:hAnsi="Arial" w:cs="Arial"/>
          <w:color w:val="000000" w:themeColor="text1"/>
          <w:sz w:val="20"/>
          <w:szCs w:val="20"/>
          <w14:textOutline w14:w="0" w14:cap="flat" w14:cmpd="sng" w14:algn="ctr">
            <w14:noFill/>
            <w14:prstDash w14:val="solid"/>
            <w14:round/>
          </w14:textOutline>
        </w:rPr>
        <w:t>5</w:t>
      </w:r>
    </w:p>
    <w:p w14:paraId="44B49F98"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9.1 </w:t>
      </w:r>
      <w:r w:rsidRPr="005D5D13">
        <w:rPr>
          <w:rFonts w:ascii="Arial" w:hAnsi="Arial" w:cs="Arial"/>
          <w:color w:val="000000" w:themeColor="text1"/>
          <w:sz w:val="20"/>
          <w:szCs w:val="20"/>
          <w14:textOutline w14:w="0" w14:cap="flat" w14:cmpd="sng" w14:algn="ctr">
            <w14:noFill/>
            <w14:prstDash w14:val="solid"/>
            <w14:round/>
          </w14:textOutline>
        </w:rPr>
        <w:t>Informații utile pentru accesarea fondurilor nerambursabile</w:t>
      </w:r>
      <w:r>
        <w:rPr>
          <w:rFonts w:ascii="Arial" w:hAnsi="Arial" w:cs="Arial"/>
          <w:color w:val="000000" w:themeColor="text1"/>
          <w:sz w:val="20"/>
          <w:szCs w:val="20"/>
          <w14:textOutline w14:w="0" w14:cap="flat" w14:cmpd="sng" w14:algn="ctr">
            <w14:noFill/>
            <w14:prstDash w14:val="solid"/>
            <w14:round/>
          </w14:textOutline>
        </w:rPr>
        <w:t>.............................................3</w:t>
      </w:r>
      <w:r w:rsidR="005C0AAA">
        <w:rPr>
          <w:rFonts w:ascii="Arial" w:hAnsi="Arial" w:cs="Arial"/>
          <w:color w:val="000000" w:themeColor="text1"/>
          <w:sz w:val="20"/>
          <w:szCs w:val="20"/>
          <w14:textOutline w14:w="0" w14:cap="flat" w14:cmpd="sng" w14:algn="ctr">
            <w14:noFill/>
            <w14:prstDash w14:val="solid"/>
            <w14:round/>
          </w14:textOutline>
        </w:rPr>
        <w:t>6</w:t>
      </w:r>
    </w:p>
    <w:p w14:paraId="605B5C30"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9.2 </w:t>
      </w:r>
      <w:r w:rsidRPr="005D5D13">
        <w:rPr>
          <w:rFonts w:ascii="Arial" w:hAnsi="Arial" w:cs="Arial"/>
          <w:color w:val="000000" w:themeColor="text1"/>
          <w:sz w:val="20"/>
          <w:szCs w:val="20"/>
          <w14:textOutline w14:w="0" w14:cap="flat" w14:cmpd="sng" w14:algn="ctr">
            <w14:noFill/>
            <w14:prstDash w14:val="solid"/>
            <w14:round/>
          </w14:textOutline>
        </w:rPr>
        <w:t>Completarea și depunerea Cerereii de finanțare</w:t>
      </w:r>
      <w:r>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...............................37</w:t>
      </w:r>
    </w:p>
    <w:p w14:paraId="2BEC92B4"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9.3 </w:t>
      </w:r>
      <w:r w:rsidRPr="005D5D13">
        <w:rPr>
          <w:rFonts w:ascii="Arial" w:hAnsi="Arial" w:cs="Arial"/>
          <w:color w:val="000000" w:themeColor="text1"/>
          <w:sz w:val="20"/>
          <w:szCs w:val="20"/>
          <w14:textOutline w14:w="0" w14:cap="flat" w14:cmpd="sng" w14:algn="ctr">
            <w14:noFill/>
            <w14:prstDash w14:val="solid"/>
            <w14:round/>
          </w14:textOutline>
        </w:rPr>
        <w:t>Verificarea eligibilității tehnice și financiare</w:t>
      </w:r>
      <w:r>
        <w:rPr>
          <w:rFonts w:ascii="Arial" w:hAnsi="Arial" w:cs="Arial"/>
          <w:color w:val="000000" w:themeColor="text1"/>
          <w:sz w:val="20"/>
          <w:szCs w:val="20"/>
          <w14:textOutline w14:w="0" w14:cap="flat" w14:cmpd="sng" w14:algn="ctr">
            <w14:noFill/>
            <w14:prstDash w14:val="solid"/>
            <w14:round/>
          </w14:textOutline>
        </w:rPr>
        <w:t>.......................................................................4</w:t>
      </w:r>
      <w:r w:rsidR="005C0AAA">
        <w:rPr>
          <w:rFonts w:ascii="Arial" w:hAnsi="Arial" w:cs="Arial"/>
          <w:color w:val="000000" w:themeColor="text1"/>
          <w:sz w:val="20"/>
          <w:szCs w:val="20"/>
          <w14:textOutline w14:w="0" w14:cap="flat" w14:cmpd="sng" w14:algn="ctr">
            <w14:noFill/>
            <w14:prstDash w14:val="solid"/>
            <w14:round/>
          </w14:textOutline>
        </w:rPr>
        <w:t>4</w:t>
      </w:r>
    </w:p>
    <w:p w14:paraId="2DC4C122"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9.4 </w:t>
      </w:r>
      <w:r w:rsidRPr="005D5D13">
        <w:rPr>
          <w:rFonts w:ascii="Arial" w:hAnsi="Arial" w:cs="Arial"/>
          <w:color w:val="000000" w:themeColor="text1"/>
          <w:sz w:val="20"/>
          <w:szCs w:val="20"/>
          <w14:textOutline w14:w="0" w14:cap="flat" w14:cmpd="sng" w14:algn="ctr">
            <w14:noFill/>
            <w14:prstDash w14:val="solid"/>
            <w14:round/>
          </w14:textOutline>
        </w:rPr>
        <w:t>Verificarea criteriilor de selecție</w:t>
      </w:r>
      <w:r>
        <w:rPr>
          <w:rFonts w:ascii="Arial" w:hAnsi="Arial" w:cs="Arial"/>
          <w:color w:val="000000" w:themeColor="text1"/>
          <w:sz w:val="20"/>
          <w:szCs w:val="20"/>
          <w14:textOutline w14:w="0" w14:cap="flat" w14:cmpd="sng" w14:algn="ctr">
            <w14:noFill/>
            <w14:prstDash w14:val="solid"/>
            <w14:round/>
          </w14:textOutline>
        </w:rPr>
        <w:t>........................................................................................4</w:t>
      </w:r>
      <w:r w:rsidR="005C0AAA">
        <w:rPr>
          <w:rFonts w:ascii="Arial" w:hAnsi="Arial" w:cs="Arial"/>
          <w:color w:val="000000" w:themeColor="text1"/>
          <w:sz w:val="20"/>
          <w:szCs w:val="20"/>
          <w14:textOutline w14:w="0" w14:cap="flat" w14:cmpd="sng" w14:algn="ctr">
            <w14:noFill/>
            <w14:prstDash w14:val="solid"/>
            <w14:round/>
          </w14:textOutline>
        </w:rPr>
        <w:t>6</w:t>
      </w:r>
    </w:p>
    <w:p w14:paraId="7032029A" w14:textId="77777777" w:rsidR="00481614" w:rsidRPr="005D5D13" w:rsidRDefault="00481614" w:rsidP="00481614">
      <w:pPr>
        <w:spacing w:after="0" w:line="360" w:lineRule="auto"/>
        <w:ind w:firstLine="708"/>
        <w:jc w:val="both"/>
        <w:rPr>
          <w:rFonts w:ascii="Arial" w:hAnsi="Arial" w:cs="Arial"/>
          <w:color w:val="000000" w:themeColor="text1"/>
          <w:sz w:val="20"/>
          <w:szCs w:val="20"/>
          <w14:textOutline w14:w="0" w14:cap="flat" w14:cmpd="sng" w14:algn="ctr">
            <w14:noFill/>
            <w14:prstDash w14:val="solid"/>
            <w14:round/>
          </w14:textOutline>
        </w:rPr>
      </w:pPr>
      <w:r>
        <w:rPr>
          <w:rFonts w:ascii="Arial" w:hAnsi="Arial" w:cs="Arial"/>
          <w:color w:val="000000" w:themeColor="text1"/>
          <w:sz w:val="20"/>
          <w:szCs w:val="20"/>
          <w14:textOutline w14:w="0" w14:cap="flat" w14:cmpd="sng" w14:algn="ctr">
            <w14:noFill/>
            <w14:prstDash w14:val="solid"/>
            <w14:round/>
          </w14:textOutline>
        </w:rPr>
        <w:t xml:space="preserve">9.5 </w:t>
      </w:r>
      <w:r w:rsidRPr="005D5D13">
        <w:rPr>
          <w:rFonts w:ascii="Arial" w:hAnsi="Arial" w:cs="Arial"/>
          <w:color w:val="000000" w:themeColor="text1"/>
          <w:sz w:val="20"/>
          <w:szCs w:val="20"/>
          <w14:textOutline w14:w="0" w14:cap="flat" w14:cmpd="sng" w14:algn="ctr">
            <w14:noFill/>
            <w14:prstDash w14:val="solid"/>
            <w14:round/>
          </w14:textOutline>
        </w:rPr>
        <w:t>Selecția proiectelor</w:t>
      </w:r>
      <w:r>
        <w:rPr>
          <w:rFonts w:ascii="Arial" w:hAnsi="Arial" w:cs="Arial"/>
          <w:color w:val="000000" w:themeColor="text1"/>
          <w:sz w:val="20"/>
          <w:szCs w:val="20"/>
          <w14:textOutline w14:w="0" w14:cap="flat" w14:cmpd="sng" w14:algn="ctr">
            <w14:noFill/>
            <w14:prstDash w14:val="solid"/>
            <w14:round/>
          </w14:textOutline>
        </w:rPr>
        <w:t>...........................................................................................................4</w:t>
      </w:r>
      <w:r w:rsidR="005C0AAA">
        <w:rPr>
          <w:rFonts w:ascii="Arial" w:hAnsi="Arial" w:cs="Arial"/>
          <w:color w:val="000000" w:themeColor="text1"/>
          <w:sz w:val="20"/>
          <w:szCs w:val="20"/>
          <w14:textOutline w14:w="0" w14:cap="flat" w14:cmpd="sng" w14:algn="ctr">
            <w14:noFill/>
            <w14:prstDash w14:val="solid"/>
            <w14:round/>
          </w14:textOutline>
        </w:rPr>
        <w:t>6</w:t>
      </w:r>
    </w:p>
    <w:p w14:paraId="499AB233"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w:t>
      </w:r>
      <w:r w:rsidRPr="005D5D13">
        <w:rPr>
          <w:rFonts w:ascii="Arial" w:hAnsi="Arial" w:cs="Arial"/>
          <w:color w:val="000000" w:themeColor="text1"/>
          <w:sz w:val="20"/>
          <w:szCs w:val="20"/>
          <w14:textOutline w14:w="0" w14:cap="flat" w14:cmpd="sng" w14:algn="ctr">
            <w14:noFill/>
            <w14:prstDash w14:val="solid"/>
            <w14:round/>
          </w14:textOutline>
        </w:rPr>
        <w:t xml:space="preserve"> </w:t>
      </w:r>
      <w:r>
        <w:rPr>
          <w:rFonts w:ascii="Arial" w:hAnsi="Arial" w:cs="Arial"/>
          <w:color w:val="000000" w:themeColor="text1"/>
          <w:sz w:val="20"/>
          <w:szCs w:val="20"/>
          <w14:textOutline w14:w="0" w14:cap="flat" w14:cmpd="sng" w14:algn="ctr">
            <w14:noFill/>
            <w14:prstDash w14:val="solid"/>
            <w14:round/>
          </w14:textOutline>
        </w:rPr>
        <w:t xml:space="preserve">X - </w:t>
      </w:r>
      <w:r w:rsidRPr="005D5D13">
        <w:rPr>
          <w:rFonts w:ascii="Arial" w:hAnsi="Arial" w:cs="Arial"/>
          <w:color w:val="000000" w:themeColor="text1"/>
          <w:sz w:val="20"/>
          <w:szCs w:val="20"/>
          <w14:textOutline w14:w="0" w14:cap="flat" w14:cmpd="sng" w14:algn="ctr">
            <w14:noFill/>
            <w14:prstDash w14:val="solid"/>
            <w14:round/>
          </w14:textOutline>
        </w:rPr>
        <w:t>CONTRACTAREA FONDURILOR</w:t>
      </w:r>
      <w:r>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w:t>
      </w:r>
      <w:r w:rsidR="002306DE">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47</w:t>
      </w:r>
    </w:p>
    <w:p w14:paraId="4EB329DD" w14:textId="77777777" w:rsidR="00481614" w:rsidRPr="005D5D13"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w:t>
      </w:r>
      <w:r w:rsidRPr="005D5D13">
        <w:rPr>
          <w:rFonts w:ascii="Arial" w:hAnsi="Arial" w:cs="Arial"/>
          <w:color w:val="000000" w:themeColor="text1"/>
          <w:sz w:val="20"/>
          <w:szCs w:val="20"/>
          <w14:textOutline w14:w="0" w14:cap="flat" w14:cmpd="sng" w14:algn="ctr">
            <w14:noFill/>
            <w14:prstDash w14:val="solid"/>
            <w14:round/>
          </w14:textOutline>
        </w:rPr>
        <w:t xml:space="preserve"> </w:t>
      </w:r>
      <w:r>
        <w:rPr>
          <w:rFonts w:ascii="Arial" w:hAnsi="Arial" w:cs="Arial"/>
          <w:color w:val="000000" w:themeColor="text1"/>
          <w:sz w:val="20"/>
          <w:szCs w:val="20"/>
          <w14:textOutline w14:w="0" w14:cap="flat" w14:cmpd="sng" w14:algn="ctr">
            <w14:noFill/>
            <w14:prstDash w14:val="solid"/>
            <w14:round/>
          </w14:textOutline>
        </w:rPr>
        <w:t>XI</w:t>
      </w:r>
      <w:r w:rsidR="00EA2A98">
        <w:rPr>
          <w:rFonts w:ascii="Arial" w:hAnsi="Arial" w:cs="Arial"/>
          <w:color w:val="000000" w:themeColor="text1"/>
          <w:sz w:val="20"/>
          <w:szCs w:val="20"/>
          <w14:textOutline w14:w="0" w14:cap="flat" w14:cmpd="sng" w14:algn="ctr">
            <w14:noFill/>
            <w14:prstDash w14:val="solid"/>
            <w14:round/>
          </w14:textOutline>
        </w:rPr>
        <w:t xml:space="preserve"> </w:t>
      </w:r>
      <w:r>
        <w:rPr>
          <w:rFonts w:ascii="Arial" w:hAnsi="Arial" w:cs="Arial"/>
          <w:color w:val="000000" w:themeColor="text1"/>
          <w:sz w:val="20"/>
          <w:szCs w:val="20"/>
          <w14:textOutline w14:w="0" w14:cap="flat" w14:cmpd="sng" w14:algn="ctr">
            <w14:noFill/>
            <w14:prstDash w14:val="solid"/>
            <w14:round/>
          </w14:textOutline>
        </w:rPr>
        <w:t xml:space="preserve"> - </w:t>
      </w:r>
      <w:r w:rsidRPr="005D5D13">
        <w:rPr>
          <w:rFonts w:ascii="Arial" w:hAnsi="Arial" w:cs="Arial"/>
          <w:color w:val="000000" w:themeColor="text1"/>
          <w:sz w:val="20"/>
          <w:szCs w:val="20"/>
          <w14:textOutline w14:w="0" w14:cap="flat" w14:cmpd="sng" w14:algn="ctr">
            <w14:noFill/>
            <w14:prstDash w14:val="solid"/>
            <w14:round/>
          </w14:textOutline>
        </w:rPr>
        <w:t>PLATĂ</w:t>
      </w:r>
      <w:r>
        <w:rPr>
          <w:rFonts w:ascii="Arial" w:hAnsi="Arial" w:cs="Arial"/>
          <w:color w:val="000000" w:themeColor="text1"/>
          <w:sz w:val="20"/>
          <w:szCs w:val="20"/>
          <w14:textOutline w14:w="0" w14:cap="flat" w14:cmpd="sng" w14:algn="ctr">
            <w14:noFill/>
            <w14:prstDash w14:val="solid"/>
            <w14:round/>
          </w14:textOutline>
        </w:rPr>
        <w:t>...............................</w:t>
      </w:r>
      <w:r w:rsidR="00EA2A98">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52</w:t>
      </w:r>
    </w:p>
    <w:p w14:paraId="4A59ED3C" w14:textId="77777777" w:rsidR="00481614" w:rsidRPr="00AD3DFC"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w:t>
      </w:r>
      <w:r w:rsidRPr="00AD3DFC">
        <w:rPr>
          <w:rFonts w:ascii="Arial" w:hAnsi="Arial" w:cs="Arial"/>
          <w:color w:val="000000" w:themeColor="text1"/>
          <w:sz w:val="20"/>
          <w:szCs w:val="20"/>
          <w14:textOutline w14:w="0" w14:cap="flat" w14:cmpd="sng" w14:algn="ctr">
            <w14:noFill/>
            <w14:prstDash w14:val="solid"/>
            <w14:round/>
          </w14:textOutline>
        </w:rPr>
        <w:t xml:space="preserve"> </w:t>
      </w:r>
      <w:r>
        <w:rPr>
          <w:rFonts w:ascii="Arial" w:hAnsi="Arial" w:cs="Arial"/>
          <w:color w:val="000000" w:themeColor="text1"/>
          <w:sz w:val="20"/>
          <w:szCs w:val="20"/>
          <w14:textOutline w14:w="0" w14:cap="flat" w14:cmpd="sng" w14:algn="ctr">
            <w14:noFill/>
            <w14:prstDash w14:val="solid"/>
            <w14:round/>
          </w14:textOutline>
        </w:rPr>
        <w:t>XI</w:t>
      </w:r>
      <w:r w:rsidR="00EA2A98">
        <w:rPr>
          <w:rFonts w:ascii="Arial" w:hAnsi="Arial" w:cs="Arial"/>
          <w:color w:val="000000" w:themeColor="text1"/>
          <w:sz w:val="20"/>
          <w:szCs w:val="20"/>
          <w14:textOutline w14:w="0" w14:cap="flat" w14:cmpd="sng" w14:algn="ctr">
            <w14:noFill/>
            <w14:prstDash w14:val="solid"/>
            <w14:round/>
          </w14:textOutline>
        </w:rPr>
        <w:t>I</w:t>
      </w:r>
      <w:r>
        <w:rPr>
          <w:rFonts w:ascii="Arial" w:hAnsi="Arial" w:cs="Arial"/>
          <w:color w:val="000000" w:themeColor="text1"/>
          <w:sz w:val="20"/>
          <w:szCs w:val="20"/>
          <w14:textOutline w14:w="0" w14:cap="flat" w14:cmpd="sng" w14:algn="ctr">
            <w14:noFill/>
            <w14:prstDash w14:val="solid"/>
            <w14:round/>
          </w14:textOutline>
        </w:rPr>
        <w:t xml:space="preserve"> - </w:t>
      </w:r>
      <w:r w:rsidRPr="00AD3DFC">
        <w:rPr>
          <w:rFonts w:ascii="Arial" w:hAnsi="Arial" w:cs="Arial"/>
          <w:color w:val="000000" w:themeColor="text1"/>
          <w:sz w:val="20"/>
          <w:szCs w:val="20"/>
          <w14:textOutline w14:w="0" w14:cap="flat" w14:cmpd="sng" w14:algn="ctr">
            <w14:noFill/>
            <w14:prstDash w14:val="solid"/>
            <w14:round/>
          </w14:textOutline>
        </w:rPr>
        <w:t>MONITORIZAREA PR</w:t>
      </w:r>
      <w:r>
        <w:rPr>
          <w:rFonts w:ascii="Arial" w:hAnsi="Arial" w:cs="Arial"/>
          <w:color w:val="000000" w:themeColor="text1"/>
          <w:sz w:val="20"/>
          <w:szCs w:val="20"/>
          <w14:textOutline w14:w="0" w14:cap="flat" w14:cmpd="sng" w14:algn="ctr">
            <w14:noFill/>
            <w14:prstDash w14:val="solid"/>
            <w14:round/>
          </w14:textOutline>
        </w:rPr>
        <w:t>O</w:t>
      </w:r>
      <w:r w:rsidRPr="00AD3DFC">
        <w:rPr>
          <w:rFonts w:ascii="Arial" w:hAnsi="Arial" w:cs="Arial"/>
          <w:color w:val="000000" w:themeColor="text1"/>
          <w:sz w:val="20"/>
          <w:szCs w:val="20"/>
          <w14:textOutline w14:w="0" w14:cap="flat" w14:cmpd="sng" w14:algn="ctr">
            <w14:noFill/>
            <w14:prstDash w14:val="solid"/>
            <w14:round/>
          </w14:textOutline>
        </w:rPr>
        <w:t>IECTULUI</w:t>
      </w:r>
      <w:r>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....56</w:t>
      </w:r>
    </w:p>
    <w:p w14:paraId="76EEEA7D" w14:textId="77777777" w:rsidR="00481614" w:rsidRDefault="00481614"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r w:rsidRPr="005D5D13">
        <w:rPr>
          <w:rFonts w:ascii="Arial" w:hAnsi="Arial" w:cs="Arial"/>
          <w:sz w:val="20"/>
          <w:szCs w:val="20"/>
          <w14:textOutline w14:w="0" w14:cap="flat" w14:cmpd="sng" w14:algn="ctr">
            <w14:noFill/>
            <w14:prstDash w14:val="solid"/>
            <w14:round/>
          </w14:textOutline>
        </w:rPr>
        <w:t>CAPITOLUL</w:t>
      </w:r>
      <w:r w:rsidRPr="00AD3DFC">
        <w:rPr>
          <w:rFonts w:ascii="Arial" w:hAnsi="Arial" w:cs="Arial"/>
          <w:color w:val="000000" w:themeColor="text1"/>
          <w:sz w:val="20"/>
          <w:szCs w:val="20"/>
          <w14:textOutline w14:w="0" w14:cap="flat" w14:cmpd="sng" w14:algn="ctr">
            <w14:noFill/>
            <w14:prstDash w14:val="solid"/>
            <w14:round/>
          </w14:textOutline>
        </w:rPr>
        <w:t xml:space="preserve"> </w:t>
      </w:r>
      <w:r>
        <w:rPr>
          <w:rFonts w:ascii="Arial" w:hAnsi="Arial" w:cs="Arial"/>
          <w:color w:val="000000" w:themeColor="text1"/>
          <w:sz w:val="20"/>
          <w:szCs w:val="20"/>
          <w14:textOutline w14:w="0" w14:cap="flat" w14:cmpd="sng" w14:algn="ctr">
            <w14:noFill/>
            <w14:prstDash w14:val="solid"/>
            <w14:round/>
          </w14:textOutline>
        </w:rPr>
        <w:t>X</w:t>
      </w:r>
      <w:r w:rsidR="00EA2A98">
        <w:rPr>
          <w:rFonts w:ascii="Arial" w:hAnsi="Arial" w:cs="Arial"/>
          <w:color w:val="000000" w:themeColor="text1"/>
          <w:sz w:val="20"/>
          <w:szCs w:val="20"/>
          <w14:textOutline w14:w="0" w14:cap="flat" w14:cmpd="sng" w14:algn="ctr">
            <w14:noFill/>
            <w14:prstDash w14:val="solid"/>
            <w14:round/>
          </w14:textOutline>
        </w:rPr>
        <w:t>I</w:t>
      </w:r>
      <w:r w:rsidR="005C0AAA">
        <w:rPr>
          <w:rFonts w:ascii="Arial" w:hAnsi="Arial" w:cs="Arial"/>
          <w:color w:val="000000" w:themeColor="text1"/>
          <w:sz w:val="20"/>
          <w:szCs w:val="20"/>
          <w14:textOutline w14:w="0" w14:cap="flat" w14:cmpd="sng" w14:algn="ctr">
            <w14:noFill/>
            <w14:prstDash w14:val="solid"/>
            <w14:round/>
          </w14:textOutline>
        </w:rPr>
        <w:t>II</w:t>
      </w:r>
      <w:r>
        <w:rPr>
          <w:rFonts w:ascii="Arial" w:hAnsi="Arial" w:cs="Arial"/>
          <w:color w:val="000000" w:themeColor="text1"/>
          <w:sz w:val="20"/>
          <w:szCs w:val="20"/>
          <w14:textOutline w14:w="0" w14:cap="flat" w14:cmpd="sng" w14:algn="ctr">
            <w14:noFill/>
            <w14:prstDash w14:val="solid"/>
            <w14:round/>
          </w14:textOutline>
        </w:rPr>
        <w:t xml:space="preserve"> – </w:t>
      </w:r>
      <w:r w:rsidRPr="00AD3DFC">
        <w:rPr>
          <w:rFonts w:ascii="Arial" w:hAnsi="Arial" w:cs="Arial"/>
          <w:color w:val="000000" w:themeColor="text1"/>
          <w:sz w:val="20"/>
          <w:szCs w:val="20"/>
          <w14:textOutline w14:w="0" w14:cap="flat" w14:cmpd="sng" w14:algn="ctr">
            <w14:noFill/>
            <w14:prstDash w14:val="solid"/>
            <w14:round/>
          </w14:textOutline>
        </w:rPr>
        <w:t>ANEXE</w:t>
      </w:r>
      <w:r>
        <w:rPr>
          <w:rFonts w:ascii="Arial" w:hAnsi="Arial" w:cs="Arial"/>
          <w:color w:val="000000" w:themeColor="text1"/>
          <w:sz w:val="20"/>
          <w:szCs w:val="20"/>
          <w14:textOutline w14:w="0" w14:cap="flat" w14:cmpd="sng" w14:algn="ctr">
            <w14:noFill/>
            <w14:prstDash w14:val="solid"/>
            <w14:round/>
          </w14:textOutline>
        </w:rPr>
        <w:t>..................................................................................</w:t>
      </w:r>
      <w:r w:rsidR="005C0AAA">
        <w:rPr>
          <w:rFonts w:ascii="Arial" w:hAnsi="Arial" w:cs="Arial"/>
          <w:color w:val="000000" w:themeColor="text1"/>
          <w:sz w:val="20"/>
          <w:szCs w:val="20"/>
          <w14:textOutline w14:w="0" w14:cap="flat" w14:cmpd="sng" w14:algn="ctr">
            <w14:noFill/>
            <w14:prstDash w14:val="solid"/>
            <w14:round/>
          </w14:textOutline>
        </w:rPr>
        <w:t>.................................56</w:t>
      </w:r>
    </w:p>
    <w:p w14:paraId="46A6B97E" w14:textId="77777777" w:rsidR="005C0AAA" w:rsidRDefault="005C0AAA"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p>
    <w:p w14:paraId="0526E8D3" w14:textId="77777777" w:rsidR="005C0AAA" w:rsidRDefault="005C0AAA"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p>
    <w:p w14:paraId="40BE9628" w14:textId="77777777" w:rsidR="005C0AAA" w:rsidRDefault="005C0AAA"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p>
    <w:p w14:paraId="6A935C83" w14:textId="77777777" w:rsidR="005C0AAA" w:rsidRDefault="005C0AAA" w:rsidP="00481614">
      <w:pPr>
        <w:spacing w:after="0" w:line="360" w:lineRule="auto"/>
        <w:jc w:val="both"/>
        <w:rPr>
          <w:rFonts w:ascii="Arial" w:hAnsi="Arial" w:cs="Arial"/>
          <w:color w:val="000000" w:themeColor="text1"/>
          <w:sz w:val="20"/>
          <w:szCs w:val="20"/>
          <w14:textOutline w14:w="0" w14:cap="flat" w14:cmpd="sng" w14:algn="ctr">
            <w14:noFill/>
            <w14:prstDash w14:val="solid"/>
            <w14:round/>
          </w14:textOutline>
        </w:rPr>
      </w:pPr>
    </w:p>
    <w:p w14:paraId="32510194" w14:textId="77777777" w:rsidR="005C0AAA" w:rsidRPr="005D5D13" w:rsidRDefault="005C0AAA" w:rsidP="00481614">
      <w:pPr>
        <w:spacing w:after="0" w:line="360" w:lineRule="auto"/>
        <w:jc w:val="both"/>
        <w:rPr>
          <w:rFonts w:ascii="Trebuchet MS" w:hAnsi="Trebuchet MS"/>
          <w:color w:val="000000" w:themeColor="text1"/>
          <w:sz w:val="20"/>
          <w:szCs w:val="20"/>
          <w14:textOutline w14:w="0" w14:cap="flat" w14:cmpd="sng" w14:algn="ctr">
            <w14:noFill/>
            <w14:prstDash w14:val="solid"/>
            <w14:round/>
          </w14:textOutline>
        </w:rPr>
      </w:pPr>
    </w:p>
    <w:p w14:paraId="68B66B7F" w14:textId="77777777" w:rsidR="00BB3CC3" w:rsidRDefault="00BB3CC3"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946D415" w14:textId="77777777" w:rsidR="00EA2A98" w:rsidRDefault="00EA2A98"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6D430783" w14:textId="77777777" w:rsidR="00EA2A98" w:rsidRPr="009302F7" w:rsidRDefault="00EA2A98"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F841D48" w14:textId="77777777" w:rsidR="00CB3F03" w:rsidRPr="009302F7" w:rsidRDefault="00CB3F03"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4A643430" w14:textId="77777777" w:rsidR="00D01928" w:rsidRPr="009302F7" w:rsidRDefault="00CB3F03"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noProof/>
          <w:color w:val="000000" w:themeColor="text1"/>
          <w:sz w:val="24"/>
          <w:szCs w:val="24"/>
          <w:lang w:val="en-US"/>
        </w:rPr>
        <w:lastRenderedPageBreak/>
        <mc:AlternateContent>
          <mc:Choice Requires="wps">
            <w:drawing>
              <wp:anchor distT="0" distB="0" distL="114300" distR="114300" simplePos="0" relativeHeight="251662848" behindDoc="0" locked="0" layoutInCell="1" allowOverlap="1" wp14:anchorId="2846B591" wp14:editId="3BB05704">
                <wp:simplePos x="0" y="0"/>
                <wp:positionH relativeFrom="column">
                  <wp:posOffset>-23495</wp:posOffset>
                </wp:positionH>
                <wp:positionV relativeFrom="paragraph">
                  <wp:posOffset>220345</wp:posOffset>
                </wp:positionV>
                <wp:extent cx="5836920" cy="7620"/>
                <wp:effectExtent l="0" t="0" r="30480" b="30480"/>
                <wp:wrapNone/>
                <wp:docPr id="45" name="Straight Connector 45"/>
                <wp:cNvGraphicFramePr/>
                <a:graphic xmlns:a="http://schemas.openxmlformats.org/drawingml/2006/main">
                  <a:graphicData uri="http://schemas.microsoft.com/office/word/2010/wordprocessingShape">
                    <wps:wsp>
                      <wps:cNvCnPr/>
                      <wps:spPr>
                        <a:xfrm flipV="1">
                          <a:off x="0" y="0"/>
                          <a:ext cx="583692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A8DB8B" id="Straight Connector 45" o:spid="_x0000_s1026" style="position:absolute;flip:y;z-index:251662848;visibility:visible;mso-wrap-style:square;mso-wrap-distance-left:9pt;mso-wrap-distance-top:0;mso-wrap-distance-right:9pt;mso-wrap-distance-bottom:0;mso-position-horizontal:absolute;mso-position-horizontal-relative:text;mso-position-vertical:absolute;mso-position-vertical-relative:text" from="-1.85pt,17.35pt" to="457.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" strokecolor="#4472c4 [3204]" strokeweight=".5pt">
                <v:stroke joinstyle="miter"/>
              </v:line>
            </w:pict>
          </mc:Fallback>
        </mc:AlternateContent>
      </w:r>
      <w:r w:rsidR="009E16BF" w:rsidRPr="009302F7">
        <w:rPr>
          <w:rFonts w:ascii="Trebuchet MS" w:hAnsi="Trebuchet MS"/>
          <w:b/>
          <w:color w:val="000000" w:themeColor="text1"/>
          <w:sz w:val="24"/>
          <w:szCs w:val="24"/>
          <w14:textOutline w14:w="0" w14:cap="flat" w14:cmpd="sng" w14:algn="ctr">
            <w14:noFill/>
            <w14:prstDash w14:val="solid"/>
            <w14:round/>
          </w14:textOutline>
        </w:rPr>
        <w:t>CAPITOLUL</w:t>
      </w:r>
      <w:r w:rsidR="00D01928" w:rsidRPr="009302F7">
        <w:rPr>
          <w:rFonts w:ascii="Trebuchet MS" w:hAnsi="Trebuchet MS"/>
          <w:b/>
          <w:color w:val="000000" w:themeColor="text1"/>
          <w:sz w:val="24"/>
          <w:szCs w:val="24"/>
          <w14:textOutline w14:w="0" w14:cap="flat" w14:cmpd="sng" w14:algn="ctr">
            <w14:noFill/>
            <w14:prstDash w14:val="solid"/>
            <w14:round/>
          </w14:textOutline>
        </w:rPr>
        <w:t xml:space="preserve"> 1  - </w:t>
      </w:r>
      <w:r w:rsidR="0030060D" w:rsidRPr="009302F7">
        <w:rPr>
          <w:rFonts w:ascii="Trebuchet MS" w:hAnsi="Trebuchet MS"/>
          <w:b/>
          <w:color w:val="000000" w:themeColor="text1"/>
          <w:sz w:val="24"/>
          <w:szCs w:val="24"/>
          <w14:textOutline w14:w="0" w14:cap="flat" w14:cmpd="sng" w14:algn="ctr">
            <w14:noFill/>
            <w14:prstDash w14:val="solid"/>
            <w14:round/>
          </w14:textOutline>
        </w:rPr>
        <w:t>DEFINIȚII ȘI ABREVIERI</w:t>
      </w:r>
    </w:p>
    <w:p w14:paraId="0132F7E6" w14:textId="77777777" w:rsidR="00D01928" w:rsidRPr="009302F7" w:rsidRDefault="0054536C"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 xml:space="preserve">1.1 </w:t>
      </w:r>
      <w:r w:rsidR="00F14683" w:rsidRPr="009302F7">
        <w:rPr>
          <w:rFonts w:ascii="Trebuchet MS" w:hAnsi="Trebuchet MS"/>
          <w:b/>
          <w:color w:val="000000" w:themeColor="text1"/>
          <w:sz w:val="24"/>
          <w:szCs w:val="24"/>
          <w14:textOutline w14:w="0" w14:cap="flat" w14:cmpd="sng" w14:algn="ctr">
            <w14:noFill/>
            <w14:prstDash w14:val="solid"/>
            <w14:round/>
          </w14:textOutline>
        </w:rPr>
        <w:t>DEFINIȚII</w:t>
      </w:r>
    </w:p>
    <w:p w14:paraId="1B5CD998" w14:textId="05FCE8D9" w:rsidR="00D016CC" w:rsidRPr="009302F7" w:rsidRDefault="00D016C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Abordare „bottom up”</w:t>
      </w:r>
      <w:r w:rsidRPr="009302F7">
        <w:rPr>
          <w:rFonts w:ascii="Trebuchet MS" w:hAnsi="Trebuchet MS"/>
          <w:color w:val="000000" w:themeColor="text1"/>
          <w:sz w:val="24"/>
          <w:szCs w:val="24"/>
          <w14:textOutline w14:w="0" w14:cap="flat" w14:cmpd="sng" w14:algn="ctr">
            <w14:noFill/>
            <w14:prstDash w14:val="solid"/>
            <w14:round/>
          </w14:textOutline>
        </w:rPr>
        <w:t xml:space="preserve"> (de jos în sus) – Participarea activă a populaț</w:t>
      </w:r>
      <w:r w:rsidR="0020300C">
        <w:rPr>
          <w:rFonts w:ascii="Trebuchet MS" w:hAnsi="Trebuchet MS"/>
          <w:color w:val="000000" w:themeColor="text1"/>
          <w:sz w:val="24"/>
          <w:szCs w:val="24"/>
          <w14:textOutline w14:w="0" w14:cap="flat" w14:cmpd="sng" w14:algn="ctr">
            <w14:noFill/>
            <w14:prstDash w14:val="solid"/>
            <w14:round/>
          </w14:textOutline>
        </w:rPr>
        <w:t>i</w:t>
      </w:r>
      <w:r w:rsidRPr="009302F7">
        <w:rPr>
          <w:rFonts w:ascii="Trebuchet MS" w:hAnsi="Trebuchet MS"/>
          <w:color w:val="000000" w:themeColor="text1"/>
          <w:sz w:val="24"/>
          <w:szCs w:val="24"/>
          <w14:textOutline w14:w="0" w14:cap="flat" w14:cmpd="sng" w14:algn="ctr">
            <w14:noFill/>
            <w14:prstDash w14:val="solid"/>
            <w14:round/>
          </w14:textOutline>
        </w:rPr>
        <w:t>ei locale în procesul de planificare, luare a deciziilor și implementare a strategiilor de dezvoltare a zonei</w:t>
      </w:r>
      <w:r w:rsidR="00A950C7" w:rsidRPr="009302F7">
        <w:rPr>
          <w:rFonts w:ascii="Trebuchet MS" w:hAnsi="Trebuchet MS"/>
          <w:color w:val="000000" w:themeColor="text1"/>
          <w:sz w:val="24"/>
          <w:szCs w:val="24"/>
          <w14:textOutline w14:w="0" w14:cap="flat" w14:cmpd="sng" w14:algn="ctr">
            <w14:noFill/>
            <w14:prstDash w14:val="solid"/>
            <w14:round/>
          </w14:textOutline>
        </w:rPr>
        <w:t>;</w:t>
      </w:r>
    </w:p>
    <w:p w14:paraId="5414680C" w14:textId="2B7C2BFA" w:rsidR="00D016CC" w:rsidRPr="009302F7" w:rsidRDefault="00D016C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Beneficiar</w:t>
      </w:r>
      <w:r w:rsidRPr="009302F7">
        <w:rPr>
          <w:rFonts w:ascii="Trebuchet MS" w:hAnsi="Trebuchet MS"/>
          <w:color w:val="000000" w:themeColor="text1"/>
          <w:sz w:val="24"/>
          <w:szCs w:val="24"/>
          <w14:textOutline w14:w="0" w14:cap="flat" w14:cmpd="sng" w14:algn="ctr">
            <w14:noFill/>
            <w14:prstDash w14:val="solid"/>
            <w14:round/>
          </w14:textOutline>
        </w:rPr>
        <w:t xml:space="preserve"> – organizație publică sau privată care preia responsabilitat</w:t>
      </w:r>
      <w:r w:rsidR="009C7277" w:rsidRPr="009302F7">
        <w:rPr>
          <w:rFonts w:ascii="Trebuchet MS" w:hAnsi="Trebuchet MS"/>
          <w:color w:val="000000" w:themeColor="text1"/>
          <w:sz w:val="24"/>
          <w:szCs w:val="24"/>
          <w14:textOutline w14:w="0" w14:cap="flat" w14:cmpd="sng" w14:algn="ctr">
            <w14:noFill/>
            <w14:prstDash w14:val="solid"/>
            <w14:round/>
          </w14:textOutline>
        </w:rPr>
        <w:t>ea realizării unui proiect și pentru</w:t>
      </w:r>
      <w:r w:rsidRPr="009302F7">
        <w:rPr>
          <w:rFonts w:ascii="Trebuchet MS" w:hAnsi="Trebuchet MS"/>
          <w:color w:val="000000" w:themeColor="text1"/>
          <w:sz w:val="24"/>
          <w:szCs w:val="24"/>
          <w14:textOutline w14:w="0" w14:cap="flat" w14:cmpd="sng" w14:algn="ctr">
            <w14:noFill/>
            <w14:prstDash w14:val="solid"/>
            <w14:round/>
          </w14:textOutline>
        </w:rPr>
        <w:t xml:space="preserve"> care a fost emisă o decizie de finanțare de către AFIR sau care a încheiat un contract de finanțare cu AFIR, pe</w:t>
      </w:r>
      <w:r w:rsidR="009C7277" w:rsidRPr="009302F7">
        <w:rPr>
          <w:rFonts w:ascii="Trebuchet MS" w:hAnsi="Trebuchet MS"/>
          <w:color w:val="000000" w:themeColor="text1"/>
          <w:sz w:val="24"/>
          <w:szCs w:val="24"/>
          <w14:textOutline w14:w="0" w14:cap="flat" w14:cmpd="sng" w14:algn="ctr">
            <w14:noFill/>
            <w14:prstDash w14:val="solid"/>
            <w14:round/>
          </w14:textOutline>
        </w:rPr>
        <w:t>n</w:t>
      </w:r>
      <w:r w:rsidRPr="009302F7">
        <w:rPr>
          <w:rFonts w:ascii="Trebuchet MS" w:hAnsi="Trebuchet MS"/>
          <w:color w:val="000000" w:themeColor="text1"/>
          <w:sz w:val="24"/>
          <w:szCs w:val="24"/>
          <w14:textOutline w14:w="0" w14:cap="flat" w14:cmpd="sng" w14:algn="ctr">
            <w14:noFill/>
            <w14:prstDash w14:val="solid"/>
            <w14:round/>
          </w14:textOutline>
        </w:rPr>
        <w:t>tru accesarea fonduril</w:t>
      </w:r>
      <w:r w:rsidR="009C7277" w:rsidRPr="009302F7">
        <w:rPr>
          <w:rFonts w:ascii="Trebuchet MS" w:hAnsi="Trebuchet MS"/>
          <w:color w:val="000000" w:themeColor="text1"/>
          <w:sz w:val="24"/>
          <w:szCs w:val="24"/>
          <w14:textOutline w14:w="0" w14:cap="flat" w14:cmpd="sng" w14:algn="ctr">
            <w14:noFill/>
            <w14:prstDash w14:val="solid"/>
            <w14:round/>
          </w14:textOutline>
        </w:rPr>
        <w:t>o</w:t>
      </w:r>
      <w:r w:rsidRPr="009302F7">
        <w:rPr>
          <w:rFonts w:ascii="Trebuchet MS" w:hAnsi="Trebuchet MS"/>
          <w:color w:val="000000" w:themeColor="text1"/>
          <w:sz w:val="24"/>
          <w:szCs w:val="24"/>
          <w14:textOutline w14:w="0" w14:cap="flat" w14:cmpd="sng" w14:algn="ctr">
            <w14:noFill/>
            <w14:prstDash w14:val="solid"/>
            <w14:round/>
          </w14:textOutline>
        </w:rPr>
        <w:t xml:space="preserve">r europene prin </w:t>
      </w:r>
      <w:r w:rsidR="00E97F94">
        <w:rPr>
          <w:rFonts w:ascii="Trebuchet MS" w:hAnsi="Trebuchet MS"/>
          <w:color w:val="000000" w:themeColor="text1"/>
          <w:sz w:val="24"/>
          <w:szCs w:val="24"/>
          <w14:textOutline w14:w="0" w14:cap="flat" w14:cmpd="sng" w14:algn="ctr">
            <w14:noFill/>
            <w14:prstDash w14:val="solid"/>
            <w14:round/>
          </w14:textOutline>
        </w:rPr>
        <w:t>EURI/</w:t>
      </w:r>
      <w:r w:rsidRPr="009302F7">
        <w:rPr>
          <w:rFonts w:ascii="Trebuchet MS" w:hAnsi="Trebuchet MS"/>
          <w:color w:val="000000" w:themeColor="text1"/>
          <w:sz w:val="24"/>
          <w:szCs w:val="24"/>
          <w14:textOutline w14:w="0" w14:cap="flat" w14:cmpd="sng" w14:algn="ctr">
            <w14:noFill/>
            <w14:prstDash w14:val="solid"/>
            <w14:round/>
          </w14:textOutline>
        </w:rPr>
        <w:t>FEADR;</w:t>
      </w:r>
    </w:p>
    <w:p w14:paraId="2DE872CF" w14:textId="77777777" w:rsidR="00D016CC" w:rsidRPr="009302F7" w:rsidRDefault="00D016C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Cerere de finanțare</w:t>
      </w:r>
      <w:r w:rsidRPr="009302F7">
        <w:rPr>
          <w:rFonts w:ascii="Trebuchet MS" w:hAnsi="Trebuchet MS"/>
          <w:color w:val="000000" w:themeColor="text1"/>
          <w:sz w:val="24"/>
          <w:szCs w:val="24"/>
          <w14:textOutline w14:w="0" w14:cap="flat" w14:cmpd="sng" w14:algn="ctr">
            <w14:noFill/>
            <w14:prstDash w14:val="solid"/>
            <w14:round/>
          </w14:textOutline>
        </w:rPr>
        <w:t xml:space="preserve"> – document depus de către un solicitant în vederea obținerii sprijinului financiar nerambursabil;</w:t>
      </w:r>
    </w:p>
    <w:p w14:paraId="49893448" w14:textId="7F4BDE2B" w:rsidR="00D016CC" w:rsidRPr="009302F7" w:rsidRDefault="00D016C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Cofinanțare publică</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reprezintă fondurile nerambursabile alocate proiectelor prin FEADR</w:t>
      </w:r>
      <w:r w:rsidR="007506BF">
        <w:rPr>
          <w:rFonts w:ascii="Trebuchet MS" w:hAnsi="Trebuchet MS"/>
          <w:color w:val="000000" w:themeColor="text1"/>
          <w:sz w:val="24"/>
          <w:szCs w:val="24"/>
          <w14:textOutline w14:w="0" w14:cap="flat" w14:cmpd="sng" w14:algn="ctr">
            <w14:noFill/>
            <w14:prstDash w14:val="solid"/>
            <w14:round/>
          </w14:textOutline>
        </w:rPr>
        <w:t xml:space="preserve"> si EURI</w:t>
      </w:r>
      <w:r w:rsidRPr="009302F7">
        <w:rPr>
          <w:rFonts w:ascii="Trebuchet MS" w:hAnsi="Trebuchet MS"/>
          <w:color w:val="000000" w:themeColor="text1"/>
          <w:sz w:val="24"/>
          <w:szCs w:val="24"/>
          <w14:textOutline w14:w="0" w14:cap="flat" w14:cmpd="sng" w14:algn="ctr">
            <w14:noFill/>
            <w14:prstDash w14:val="solid"/>
            <w14:round/>
          </w14:textOutline>
        </w:rPr>
        <w:t xml:space="preserve"> – aceasta este asigurată prin cotribuția UE și a Guvernului României;</w:t>
      </w:r>
    </w:p>
    <w:p w14:paraId="2FA79A21" w14:textId="038283BC" w:rsidR="00D016CC" w:rsidRPr="009302F7" w:rsidRDefault="00D016C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Contract/Decizie de Finanțare</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reprezintă documentul juridic înche</w:t>
      </w:r>
      <w:r w:rsidR="007D10CD" w:rsidRPr="009302F7">
        <w:rPr>
          <w:rFonts w:ascii="Trebuchet MS" w:hAnsi="Trebuchet MS"/>
          <w:color w:val="000000" w:themeColor="text1"/>
          <w:sz w:val="24"/>
          <w:szCs w:val="24"/>
          <w14:textOutline w14:w="0" w14:cap="flat" w14:cmpd="sng" w14:algn="ctr">
            <w14:noFill/>
            <w14:prstDash w14:val="solid"/>
            <w14:round/>
          </w14:textOutline>
        </w:rPr>
        <w:t>i</w:t>
      </w:r>
      <w:r w:rsidRPr="009302F7">
        <w:rPr>
          <w:rFonts w:ascii="Trebuchet MS" w:hAnsi="Trebuchet MS"/>
          <w:color w:val="000000" w:themeColor="text1"/>
          <w:sz w:val="24"/>
          <w:szCs w:val="24"/>
          <w14:textOutline w14:w="0" w14:cap="flat" w14:cmpd="sng" w14:algn="ctr">
            <w14:noFill/>
            <w14:prstDash w14:val="solid"/>
            <w14:round/>
          </w14:textOutline>
        </w:rPr>
        <w:t>at în condițiile legii între Agenția pentru Finanțarea Investițiilor Rurale, în calitate de Autoritate Contractantă și beneficiar, prin care se stabilesc obiectul, drepturile și obligațiile părților, durata de valabilitate, valoarea, plata, precum și alte</w:t>
      </w:r>
      <w:r w:rsidR="00947EB1" w:rsidRPr="009302F7">
        <w:rPr>
          <w:rFonts w:ascii="Trebuchet MS" w:hAnsi="Trebuchet MS"/>
          <w:color w:val="000000" w:themeColor="text1"/>
          <w:sz w:val="24"/>
          <w:szCs w:val="24"/>
          <w14:textOutline w14:w="0" w14:cap="flat" w14:cmpd="sng" w14:algn="ctr">
            <w14:noFill/>
            <w14:prstDash w14:val="solid"/>
            <w14:round/>
          </w14:textOutline>
        </w:rPr>
        <w:t xml:space="preserve"> dispoziții și condiții specifice, prin care se acordă </w:t>
      </w:r>
      <w:r w:rsidR="007D10CD" w:rsidRPr="009302F7">
        <w:rPr>
          <w:rFonts w:ascii="Trebuchet MS" w:hAnsi="Trebuchet MS"/>
          <w:color w:val="000000" w:themeColor="text1"/>
          <w:sz w:val="24"/>
          <w:szCs w:val="24"/>
          <w14:textOutline w14:w="0" w14:cap="flat" w14:cmpd="sng" w14:algn="ctr">
            <w14:noFill/>
            <w14:prstDash w14:val="solid"/>
            <w14:round/>
          </w14:textOutline>
        </w:rPr>
        <w:t>a</w:t>
      </w:r>
      <w:r w:rsidR="00947EB1" w:rsidRPr="009302F7">
        <w:rPr>
          <w:rFonts w:ascii="Trebuchet MS" w:hAnsi="Trebuchet MS"/>
          <w:color w:val="000000" w:themeColor="text1"/>
          <w:sz w:val="24"/>
          <w:szCs w:val="24"/>
          <w14:textOutline w14:w="0" w14:cap="flat" w14:cmpd="sng" w14:algn="ctr">
            <w14:noFill/>
            <w14:prstDash w14:val="solid"/>
            <w14:round/>
          </w14:textOutline>
        </w:rPr>
        <w:t>sistență financiară nerambursabilă din FEADR</w:t>
      </w:r>
      <w:r w:rsidR="007506BF">
        <w:rPr>
          <w:rFonts w:ascii="Trebuchet MS" w:hAnsi="Trebuchet MS"/>
          <w:color w:val="000000" w:themeColor="text1"/>
          <w:sz w:val="24"/>
          <w:szCs w:val="24"/>
          <w14:textOutline w14:w="0" w14:cap="flat" w14:cmpd="sng" w14:algn="ctr">
            <w14:noFill/>
            <w14:prstDash w14:val="solid"/>
            <w14:round/>
          </w14:textOutline>
        </w:rPr>
        <w:t>, EURI</w:t>
      </w:r>
      <w:r w:rsidR="00947EB1" w:rsidRPr="009302F7">
        <w:rPr>
          <w:rFonts w:ascii="Trebuchet MS" w:hAnsi="Trebuchet MS"/>
          <w:color w:val="000000" w:themeColor="text1"/>
          <w:sz w:val="24"/>
          <w:szCs w:val="24"/>
          <w14:textOutline w14:w="0" w14:cap="flat" w14:cmpd="sng" w14:algn="ctr">
            <w14:noFill/>
            <w14:prstDash w14:val="solid"/>
            <w14:round/>
          </w14:textOutline>
        </w:rPr>
        <w:t xml:space="preserve"> și de la bugetul de stat, în scopul atingerii obiectivelor măsurilor curpinse în PNDR 2014 – 2020;</w:t>
      </w:r>
    </w:p>
    <w:p w14:paraId="4BD0B403" w14:textId="75059E57" w:rsidR="00947EB1" w:rsidRPr="009302F7" w:rsidRDefault="00947EB1"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Eligibilitate</w:t>
      </w:r>
      <w:r w:rsidRPr="009302F7">
        <w:rPr>
          <w:rFonts w:ascii="Trebuchet MS" w:hAnsi="Trebuchet MS"/>
          <w:color w:val="000000" w:themeColor="text1"/>
          <w:sz w:val="24"/>
          <w:szCs w:val="24"/>
          <w14:textOutline w14:w="0" w14:cap="flat" w14:cmpd="sng" w14:algn="ctr">
            <w14:noFill/>
            <w14:prstDash w14:val="solid"/>
            <w14:round/>
          </w14:textOutline>
        </w:rPr>
        <w:t xml:space="preserve"> – suma criteriilor pe care un solicitant trebuie să le îndeplinească în vederea obținerii finanțării prin Măsurile/ Sub-măsurile din FEADR</w:t>
      </w:r>
      <w:r w:rsidR="007506BF">
        <w:rPr>
          <w:rFonts w:ascii="Trebuchet MS" w:hAnsi="Trebuchet MS"/>
          <w:color w:val="000000" w:themeColor="text1"/>
          <w:sz w:val="24"/>
          <w:szCs w:val="24"/>
          <w14:textOutline w14:w="0" w14:cap="flat" w14:cmpd="sng" w14:algn="ctr">
            <w14:noFill/>
            <w14:prstDash w14:val="solid"/>
            <w14:round/>
          </w14:textOutline>
        </w:rPr>
        <w:t>/EURI</w:t>
      </w:r>
      <w:r w:rsidRPr="009302F7">
        <w:rPr>
          <w:rFonts w:ascii="Trebuchet MS" w:hAnsi="Trebuchet MS"/>
          <w:color w:val="000000" w:themeColor="text1"/>
          <w:sz w:val="24"/>
          <w:szCs w:val="24"/>
          <w14:textOutline w14:w="0" w14:cap="flat" w14:cmpd="sng" w14:algn="ctr">
            <w14:noFill/>
            <w14:prstDash w14:val="solid"/>
            <w14:round/>
          </w14:textOutline>
        </w:rPr>
        <w:t>;</w:t>
      </w:r>
    </w:p>
    <w:p w14:paraId="2096B0A2" w14:textId="77777777" w:rsidR="00947EB1" w:rsidRPr="009302F7" w:rsidRDefault="00947EB1"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Eșantion</w:t>
      </w:r>
      <w:r w:rsidRPr="009302F7">
        <w:rPr>
          <w:rFonts w:ascii="Trebuchet MS" w:hAnsi="Trebuchet MS"/>
          <w:color w:val="000000" w:themeColor="text1"/>
          <w:sz w:val="24"/>
          <w:szCs w:val="24"/>
          <w14:textOutline w14:w="0" w14:cap="flat" w14:cmpd="sng" w14:algn="ctr">
            <w14:noFill/>
            <w14:prstDash w14:val="solid"/>
            <w14:round/>
          </w14:textOutline>
        </w:rPr>
        <w:t xml:space="preserve"> – stabilirea unui segment de subiecți/ beneficiari, în urma unor criterii prestabilite cu un scop bine definit;</w:t>
      </w:r>
    </w:p>
    <w:p w14:paraId="5002ECA6" w14:textId="77777777" w:rsidR="00947EB1" w:rsidRPr="009302F7" w:rsidRDefault="00947EB1"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Fișa măsurii/ sub-măsurii</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reprezintă documentul care descrie motivația sprijinului financiar nerambursabil oferit, obiectivele măsurii, aria de aplicare și acțiunile prevăzute, tipul de investiții/ servicii, menționează categoriile de beneficiari și tipul sprijinului;</w:t>
      </w:r>
    </w:p>
    <w:p w14:paraId="1B3D862E" w14:textId="77777777" w:rsidR="00947EB1" w:rsidRPr="009302F7" w:rsidRDefault="00947EB1"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lastRenderedPageBreak/>
        <w:t>Fonduri ner</w:t>
      </w:r>
      <w:r w:rsidR="00095845" w:rsidRPr="009302F7">
        <w:rPr>
          <w:rFonts w:ascii="Trebuchet MS" w:hAnsi="Trebuchet MS"/>
          <w:b/>
          <w:color w:val="000000" w:themeColor="text1"/>
          <w:sz w:val="24"/>
          <w:szCs w:val="24"/>
          <w14:textOutline w14:w="0" w14:cap="flat" w14:cmpd="sng" w14:algn="ctr">
            <w14:noFill/>
            <w14:prstDash w14:val="solid"/>
            <w14:round/>
          </w14:textOutline>
        </w:rPr>
        <w:t>a</w:t>
      </w:r>
      <w:r w:rsidRPr="009302F7">
        <w:rPr>
          <w:rFonts w:ascii="Trebuchet MS" w:hAnsi="Trebuchet MS"/>
          <w:b/>
          <w:color w:val="000000" w:themeColor="text1"/>
          <w:sz w:val="24"/>
          <w:szCs w:val="24"/>
          <w14:textOutline w14:w="0" w14:cap="flat" w14:cmpd="sng" w14:algn="ctr">
            <w14:noFill/>
            <w14:prstDash w14:val="solid"/>
            <w14:round/>
          </w14:textOutline>
        </w:rPr>
        <w:t>mbursabile</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reprezintă fondurile acordate unei persoane fizice sau juridice în baza unor criterii de eligibilitate pentru realizarea de investiții/ servicii</w:t>
      </w:r>
      <w:r w:rsidR="00095845"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încadrate în aria de finanțare a Măsurii și care trebuie returnate</w:t>
      </w:r>
      <w:r w:rsidR="00095845" w:rsidRPr="009302F7">
        <w:rPr>
          <w:rFonts w:ascii="Trebuchet MS" w:hAnsi="Trebuchet MS"/>
          <w:color w:val="000000" w:themeColor="text1"/>
          <w:sz w:val="24"/>
          <w:szCs w:val="24"/>
          <w14:textOutline w14:w="0" w14:cap="flat" w14:cmpd="sng" w14:algn="ctr">
            <w14:noFill/>
            <w14:prstDash w14:val="solid"/>
            <w14:round/>
          </w14:textOutline>
        </w:rPr>
        <w:t xml:space="preserve"> -  singurele excepții sunt nerespectarea condițiilor contractuale și nerealizarea investiției/ serviciului conform proiectului aprobat de AFIR;</w:t>
      </w:r>
    </w:p>
    <w:p w14:paraId="22515F71" w14:textId="77777777" w:rsidR="00095845" w:rsidRPr="009302F7" w:rsidRDefault="00095845"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Grup de Acțiune Locală/ GAL</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reprezintă un parteneriat local, alcătuit din reprezentanți ai instituțiilor și autorităților pub</w:t>
      </w:r>
      <w:r w:rsidR="00CB3F03" w:rsidRPr="009302F7">
        <w:rPr>
          <w:rFonts w:ascii="Trebuchet MS" w:hAnsi="Trebuchet MS"/>
          <w:color w:val="000000" w:themeColor="text1"/>
          <w:sz w:val="24"/>
          <w:szCs w:val="24"/>
          <w14:textOutline w14:w="0" w14:cap="flat" w14:cmpd="sng" w14:algn="ctr">
            <w14:noFill/>
            <w14:prstDash w14:val="solid"/>
            <w14:round/>
          </w14:textOutline>
        </w:rPr>
        <w:t>lice locale, ai sectorului priva</w:t>
      </w:r>
      <w:r w:rsidRPr="009302F7">
        <w:rPr>
          <w:rFonts w:ascii="Trebuchet MS" w:hAnsi="Trebuchet MS"/>
          <w:color w:val="000000" w:themeColor="text1"/>
          <w:sz w:val="24"/>
          <w:szCs w:val="24"/>
          <w14:textOutline w14:w="0" w14:cap="flat" w14:cmpd="sng" w14:algn="ctr">
            <w14:noFill/>
            <w14:prstDash w14:val="solid"/>
            <w14:round/>
          </w14:textOutline>
        </w:rPr>
        <w:t>t și ai societății civile, constituit protrivit prevederilor Ordonanței Guvernului nr. 26/2000 cu privire la asociații și fundații, cu modificările și completările ulterioare;</w:t>
      </w:r>
    </w:p>
    <w:p w14:paraId="26C72587" w14:textId="77777777" w:rsidR="00095845" w:rsidRPr="009302F7" w:rsidRDefault="00095845"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 xml:space="preserve">LEADER </w:t>
      </w:r>
      <w:r w:rsidRPr="009302F7">
        <w:rPr>
          <w:rFonts w:ascii="Trebuchet MS" w:hAnsi="Trebuchet MS"/>
          <w:color w:val="000000" w:themeColor="text1"/>
          <w:sz w:val="24"/>
          <w:szCs w:val="24"/>
          <w14:textOutline w14:w="0" w14:cap="flat" w14:cmpd="sng" w14:algn="ctr">
            <w14:noFill/>
            <w14:prstDash w14:val="solid"/>
            <w14:round/>
          </w14:textOutline>
        </w:rPr>
        <w:t>– măsură din cadrul PNDR ce are c</w:t>
      </w:r>
      <w:r w:rsidR="00CB3F03"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 xml:space="preserve"> obiectiv dezvoltarea comunităților rur</w:t>
      </w:r>
      <w:r w:rsidR="00CB3F03"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le ca urmare a implementării strategiilor elaborate de căt</w:t>
      </w:r>
      <w:r w:rsidR="00A950C7" w:rsidRPr="009302F7">
        <w:rPr>
          <w:rFonts w:ascii="Trebuchet MS" w:hAnsi="Trebuchet MS"/>
          <w:color w:val="000000" w:themeColor="text1"/>
          <w:sz w:val="24"/>
          <w:szCs w:val="24"/>
          <w14:textOutline w14:w="0" w14:cap="flat" w14:cmpd="sng" w14:algn="ctr">
            <w14:noFill/>
            <w14:prstDash w14:val="solid"/>
            <w14:round/>
          </w14:textOutline>
        </w:rPr>
        <w:t>re GAL;</w:t>
      </w:r>
    </w:p>
    <w:p w14:paraId="40F77DB7" w14:textId="77777777" w:rsidR="00095845" w:rsidRPr="009302F7" w:rsidRDefault="00095845"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Măsură</w:t>
      </w:r>
      <w:r w:rsidRPr="009302F7">
        <w:rPr>
          <w:rFonts w:ascii="Trebuchet MS" w:hAnsi="Trebuchet MS"/>
          <w:color w:val="000000" w:themeColor="text1"/>
          <w:sz w:val="24"/>
          <w:szCs w:val="24"/>
          <w14:textOutline w14:w="0" w14:cap="flat" w14:cmpd="sng" w14:algn="ctr">
            <w14:noFill/>
            <w14:prstDash w14:val="solid"/>
            <w14:round/>
          </w14:textOutline>
        </w:rPr>
        <w:t xml:space="preserve"> – definește ari</w:t>
      </w:r>
      <w:r w:rsidR="00CB3F03"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 xml:space="preserve"> de finanțare prin care se poate realiza cofinanțarea proiectelor (reprezintă o sumă de activități cofinanțate prin fonduri nera</w:t>
      </w:r>
      <w:r w:rsidR="00481614">
        <w:rPr>
          <w:rFonts w:ascii="Trebuchet MS" w:hAnsi="Trebuchet MS"/>
          <w:color w:val="000000" w:themeColor="text1"/>
          <w:sz w:val="24"/>
          <w:szCs w:val="24"/>
          <w14:textOutline w14:w="0" w14:cap="flat" w14:cmpd="sng" w14:algn="ctr">
            <w14:noFill/>
            <w14:prstDash w14:val="solid"/>
            <w14:round/>
          </w14:textOutline>
        </w:rPr>
        <w:t>m</w:t>
      </w:r>
      <w:r w:rsidRPr="009302F7">
        <w:rPr>
          <w:rFonts w:ascii="Trebuchet MS" w:hAnsi="Trebuchet MS"/>
          <w:color w:val="000000" w:themeColor="text1"/>
          <w:sz w:val="24"/>
          <w:szCs w:val="24"/>
          <w14:textOutline w14:w="0" w14:cap="flat" w14:cmpd="sng" w14:algn="ctr">
            <w14:noFill/>
            <w14:prstDash w14:val="solid"/>
            <w14:round/>
          </w14:textOutline>
        </w:rPr>
        <w:t>bursabile);</w:t>
      </w:r>
    </w:p>
    <w:p w14:paraId="719EAEDE" w14:textId="77777777" w:rsidR="00095845" w:rsidRPr="009302F7" w:rsidRDefault="00334830"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Pistă de audit</w:t>
      </w:r>
      <w:r w:rsidRPr="009302F7">
        <w:rPr>
          <w:rFonts w:ascii="Trebuchet MS" w:hAnsi="Trebuchet MS"/>
          <w:color w:val="000000" w:themeColor="text1"/>
          <w:sz w:val="24"/>
          <w:szCs w:val="24"/>
          <w14:textOutline w14:w="0" w14:cap="flat" w14:cmpd="sng" w14:algn="ctr">
            <w14:noFill/>
            <w14:prstDash w14:val="solid"/>
            <w14:round/>
          </w14:textOutline>
        </w:rPr>
        <w:t xml:space="preserve"> – formular care oferă posibilitatea unei persoane să urmărească o etapă procedurală din</w:t>
      </w:r>
      <w:r w:rsidR="0054536C" w:rsidRPr="009302F7">
        <w:rPr>
          <w:rFonts w:ascii="Trebuchet MS" w:hAnsi="Trebuchet MS"/>
          <w:color w:val="000000" w:themeColor="text1"/>
          <w:sz w:val="24"/>
          <w:szCs w:val="24"/>
          <w14:textOutline w14:w="0" w14:cap="flat" w14:cmpd="sng" w14:algn="ctr">
            <w14:noFill/>
            <w14:prstDash w14:val="solid"/>
            <w14:round/>
          </w14:textOutline>
        </w:rPr>
        <w:t xml:space="preserve"> momentul inițierii până în mome</w:t>
      </w:r>
      <w:r w:rsidRPr="009302F7">
        <w:rPr>
          <w:rFonts w:ascii="Trebuchet MS" w:hAnsi="Trebuchet MS"/>
          <w:color w:val="000000" w:themeColor="text1"/>
          <w:sz w:val="24"/>
          <w:szCs w:val="24"/>
          <w14:textOutline w14:w="0" w14:cap="flat" w14:cmpd="sng" w14:algn="ctr">
            <w14:noFill/>
            <w14:prstDash w14:val="solid"/>
            <w14:round/>
          </w14:textOutline>
        </w:rPr>
        <w:t>ntul în care se raportează rezultatele finale – reprezintă trasabilitatea operațiunilor;</w:t>
      </w:r>
    </w:p>
    <w:p w14:paraId="6FA76F3C" w14:textId="77777777" w:rsidR="00334830" w:rsidRPr="009302F7" w:rsidRDefault="00334830"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Potențial beneficiar (solicitant)</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0054536C" w:rsidRPr="009302F7">
        <w:rPr>
          <w:rFonts w:ascii="Trebuchet MS" w:hAnsi="Trebuchet MS"/>
          <w:color w:val="000000" w:themeColor="text1"/>
          <w:sz w:val="24"/>
          <w:szCs w:val="24"/>
          <w14:textOutline w14:w="0" w14:cap="flat" w14:cmpd="sng" w14:algn="ctr">
            <w14:noFill/>
            <w14:prstDash w14:val="solid"/>
            <w14:round/>
          </w14:textOutline>
        </w:rPr>
        <w:t xml:space="preserve"> reprezintă o persoană juridi</w:t>
      </w:r>
      <w:r w:rsidRPr="009302F7">
        <w:rPr>
          <w:rFonts w:ascii="Trebuchet MS" w:hAnsi="Trebuchet MS"/>
          <w:color w:val="000000" w:themeColor="text1"/>
          <w:sz w:val="24"/>
          <w:szCs w:val="24"/>
          <w14:textOutline w14:w="0" w14:cap="flat" w14:cmpd="sng" w14:algn="ctr">
            <w14:noFill/>
            <w14:prstDash w14:val="solid"/>
            <w14:round/>
          </w14:textOutline>
        </w:rPr>
        <w:t>că/ fizică autorizată care este eligibilă (îndeplinind toate condițiile impuse) pentru accesarea fondurilor europene, dar care nu</w:t>
      </w:r>
      <w:r w:rsidR="0054536C"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 xml:space="preserve">a încheiat încă un contract de finanțare/ Decizie de </w:t>
      </w:r>
      <w:r w:rsidR="0054536C" w:rsidRPr="009302F7">
        <w:rPr>
          <w:rFonts w:ascii="Trebuchet MS" w:hAnsi="Trebuchet MS"/>
          <w:color w:val="000000" w:themeColor="text1"/>
          <w:sz w:val="24"/>
          <w:szCs w:val="24"/>
          <w14:textOutline w14:w="0" w14:cap="flat" w14:cmpd="sng" w14:algn="ctr">
            <w14:noFill/>
            <w14:prstDash w14:val="solid"/>
            <w14:round/>
          </w14:textOutline>
        </w:rPr>
        <w:t>f</w:t>
      </w:r>
      <w:r w:rsidRPr="009302F7">
        <w:rPr>
          <w:rFonts w:ascii="Trebuchet MS" w:hAnsi="Trebuchet MS"/>
          <w:color w:val="000000" w:themeColor="text1"/>
          <w:sz w:val="24"/>
          <w:szCs w:val="24"/>
          <w14:textOutline w14:w="0" w14:cap="flat" w14:cmpd="sng" w14:algn="ctr">
            <w14:noFill/>
            <w14:prstDash w14:val="solid"/>
            <w14:round/>
          </w14:textOutline>
        </w:rPr>
        <w:t>inanțare cu AFIR;</w:t>
      </w:r>
    </w:p>
    <w:p w14:paraId="056342EB" w14:textId="77777777" w:rsidR="00334830" w:rsidRPr="009302F7" w:rsidRDefault="0054536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Reprezentant legal</w:t>
      </w:r>
      <w:r w:rsidRPr="009302F7">
        <w:rPr>
          <w:rFonts w:ascii="Trebuchet MS" w:hAnsi="Trebuchet MS"/>
          <w:color w:val="000000" w:themeColor="text1"/>
          <w:sz w:val="24"/>
          <w:szCs w:val="24"/>
          <w14:textOutline w14:w="0" w14:cap="flat" w14:cmpd="sng" w14:algn="ctr">
            <w14:noFill/>
            <w14:prstDash w14:val="solid"/>
            <w14:round/>
          </w14:textOutline>
        </w:rPr>
        <w:t xml:space="preserve"> – reprezentant al beneficiarului, conform actelor constitutive ale entității juridice, care semnează Contractul/ Decizia de finanțare, în cazul unui proiect selectat;</w:t>
      </w:r>
    </w:p>
    <w:p w14:paraId="4C0AD70F" w14:textId="77777777" w:rsidR="0054536C" w:rsidRPr="009302F7" w:rsidRDefault="0054536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Strategie de Dezvoltare Locală</w:t>
      </w:r>
      <w:r w:rsidRPr="009302F7">
        <w:rPr>
          <w:rFonts w:ascii="Trebuchet MS" w:hAnsi="Trebuchet MS"/>
          <w:color w:val="000000" w:themeColor="text1"/>
          <w:sz w:val="24"/>
          <w:szCs w:val="24"/>
          <w14:textOutline w14:w="0" w14:cap="flat" w14:cmpd="sng" w14:algn="ctr">
            <w14:noFill/>
            <w14:prstDash w14:val="solid"/>
            <w14:round/>
          </w14:textOutline>
        </w:rPr>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56E9424C" w14:textId="77777777" w:rsidR="0054536C" w:rsidRPr="009302F7" w:rsidRDefault="0054536C" w:rsidP="006A1964">
      <w:pPr>
        <w:pStyle w:val="ListParagraph"/>
        <w:numPr>
          <w:ilvl w:val="0"/>
          <w:numId w:val="1"/>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lastRenderedPageBreak/>
        <w:t>Zi</w:t>
      </w:r>
      <w:r w:rsidRPr="009302F7">
        <w:rPr>
          <w:rFonts w:ascii="Trebuchet MS" w:hAnsi="Trebuchet MS"/>
          <w:color w:val="000000" w:themeColor="text1"/>
          <w:sz w:val="24"/>
          <w:szCs w:val="24"/>
          <w14:textOutline w14:w="0" w14:cap="flat" w14:cmpd="sng" w14:algn="ctr">
            <w14:noFill/>
            <w14:prstDash w14:val="solid"/>
            <w14:round/>
          </w14:textOutline>
        </w:rPr>
        <w:t xml:space="preserve"> – zi lucrătoare</w:t>
      </w:r>
      <w:r w:rsidR="006041A8" w:rsidRPr="009302F7">
        <w:rPr>
          <w:rFonts w:ascii="Trebuchet MS" w:hAnsi="Trebuchet MS"/>
          <w:color w:val="000000" w:themeColor="text1"/>
          <w:sz w:val="24"/>
          <w:szCs w:val="24"/>
          <w14:textOutline w14:w="0" w14:cap="flat" w14:cmpd="sng" w14:algn="ctr">
            <w14:noFill/>
            <w14:prstDash w14:val="solid"/>
            <w14:round/>
          </w14:textOutline>
        </w:rPr>
        <w:t>.</w:t>
      </w:r>
    </w:p>
    <w:p w14:paraId="4DA1545F" w14:textId="77777777" w:rsidR="0054536C" w:rsidRPr="009302F7" w:rsidRDefault="0054536C"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412E9688" w14:textId="77777777" w:rsidR="0054536C" w:rsidRPr="009302F7" w:rsidRDefault="0054536C"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1.2 ABREVIERI</w:t>
      </w:r>
    </w:p>
    <w:p w14:paraId="3351A6F7" w14:textId="544D469A" w:rsidR="0054536C" w:rsidRPr="009302F7" w:rsidRDefault="0054536C"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PNDR</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00626D7F" w:rsidRPr="009302F7">
        <w:rPr>
          <w:rFonts w:ascii="Trebuchet MS" w:hAnsi="Trebuchet MS"/>
          <w:color w:val="000000" w:themeColor="text1"/>
          <w:sz w:val="24"/>
          <w:szCs w:val="24"/>
          <w14:textOutline w14:w="0" w14:cap="flat" w14:cmpd="sng" w14:algn="ctr">
            <w14:noFill/>
            <w14:prstDash w14:val="solid"/>
            <w14:round/>
          </w14:textOutline>
        </w:rPr>
        <w:t xml:space="preserve"> Programul N</w:t>
      </w:r>
      <w:r w:rsidRPr="009302F7">
        <w:rPr>
          <w:rFonts w:ascii="Trebuchet MS" w:hAnsi="Trebuchet MS"/>
          <w:color w:val="000000" w:themeColor="text1"/>
          <w:sz w:val="24"/>
          <w:szCs w:val="24"/>
          <w14:textOutline w14:w="0" w14:cap="flat" w14:cmpd="sng" w14:algn="ctr">
            <w14:noFill/>
            <w14:prstDash w14:val="solid"/>
            <w14:round/>
          </w14:textOutline>
        </w:rPr>
        <w:t>a</w:t>
      </w:r>
      <w:r w:rsidR="00626D7F" w:rsidRPr="009302F7">
        <w:rPr>
          <w:rFonts w:ascii="Trebuchet MS" w:hAnsi="Trebuchet MS"/>
          <w:color w:val="000000" w:themeColor="text1"/>
          <w:sz w:val="24"/>
          <w:szCs w:val="24"/>
          <w14:textOutline w14:w="0" w14:cap="flat" w14:cmpd="sng" w14:algn="ctr">
            <w14:noFill/>
            <w14:prstDash w14:val="solid"/>
            <w14:round/>
          </w14:textOutline>
        </w:rPr>
        <w:t>ționa</w:t>
      </w:r>
      <w:r w:rsidRPr="009302F7">
        <w:rPr>
          <w:rFonts w:ascii="Trebuchet MS" w:hAnsi="Trebuchet MS"/>
          <w:color w:val="000000" w:themeColor="text1"/>
          <w:sz w:val="24"/>
          <w:szCs w:val="24"/>
          <w14:textOutline w14:w="0" w14:cap="flat" w14:cmpd="sng" w14:algn="ctr">
            <w14:noFill/>
            <w14:prstDash w14:val="solid"/>
            <w14:round/>
          </w14:textOutline>
        </w:rPr>
        <w:t>l de Dezvoltare Rurală</w:t>
      </w:r>
      <w:r w:rsidR="001653A6">
        <w:rPr>
          <w:rFonts w:ascii="Trebuchet MS" w:hAnsi="Trebuchet MS"/>
          <w:color w:val="000000" w:themeColor="text1"/>
          <w:sz w:val="24"/>
          <w:szCs w:val="24"/>
          <w14:textOutline w14:w="0" w14:cap="flat" w14:cmpd="sng" w14:algn="ctr">
            <w14:noFill/>
            <w14:prstDash w14:val="solid"/>
            <w14:round/>
          </w14:textOutline>
        </w:rPr>
        <w:t xml:space="preserve"> </w:t>
      </w:r>
      <w:r w:rsidR="001653A6" w:rsidRPr="001653A6">
        <w:rPr>
          <w:rFonts w:ascii="Trebuchet MS" w:hAnsi="Trebuchet MS"/>
          <w:color w:val="000000" w:themeColor="text1"/>
          <w:sz w:val="24"/>
          <w:szCs w:val="24"/>
          <w14:textOutline w14:w="0" w14:cap="flat" w14:cmpd="sng" w14:algn="ctr">
            <w14:noFill/>
            <w14:prstDash w14:val="solid"/>
            <w14:round/>
          </w14:textOutline>
        </w:rPr>
        <w:t xml:space="preserve">este </w:t>
      </w:r>
      <w:r w:rsidR="001653A6">
        <w:rPr>
          <w:rFonts w:ascii="Trebuchet MS" w:hAnsi="Trebuchet MS"/>
          <w:color w:val="000000" w:themeColor="text1"/>
          <w:sz w:val="24"/>
          <w:szCs w:val="24"/>
          <w14:textOutline w14:w="0" w14:cap="flat" w14:cmpd="sng" w14:algn="ctr">
            <w14:noFill/>
            <w14:prstDash w14:val="solid"/>
            <w14:round/>
          </w14:textOutline>
        </w:rPr>
        <w:t>programul</w:t>
      </w:r>
      <w:r w:rsidR="001653A6" w:rsidRPr="001653A6">
        <w:rPr>
          <w:rFonts w:ascii="Trebuchet MS" w:hAnsi="Trebuchet MS"/>
          <w:color w:val="000000" w:themeColor="text1"/>
          <w:sz w:val="24"/>
          <w:szCs w:val="24"/>
          <w14:textOutline w14:w="0" w14:cap="flat" w14:cmpd="sng" w14:algn="ctr">
            <w14:noFill/>
            <w14:prstDash w14:val="solid"/>
            <w14:round/>
          </w14:textOutline>
        </w:rPr>
        <w:t xml:space="preserve"> pe baza căruia va putea fi accesat EURI/FEADR şi care respectă liniile directoare strategice de dezvoltare rurală ale Uniunii Europene</w:t>
      </w:r>
      <w:r w:rsidR="001653A6">
        <w:rPr>
          <w:rFonts w:ascii="Trebuchet MS" w:hAnsi="Trebuchet MS"/>
          <w:color w:val="000000" w:themeColor="text1"/>
          <w:sz w:val="24"/>
          <w:szCs w:val="24"/>
          <w14:textOutline w14:w="0" w14:cap="flat" w14:cmpd="sng" w14:algn="ctr">
            <w14:noFill/>
            <w14:prstDash w14:val="solid"/>
            <w14:round/>
          </w14:textOutline>
        </w:rPr>
        <w:t xml:space="preserve"> </w:t>
      </w:r>
    </w:p>
    <w:p w14:paraId="5E7F171D" w14:textId="77777777" w:rsidR="0054536C" w:rsidRPr="009302F7" w:rsidRDefault="0054536C"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FEADR</w:t>
      </w:r>
      <w:r w:rsidRPr="009302F7">
        <w:rPr>
          <w:rFonts w:ascii="Trebuchet MS" w:hAnsi="Trebuchet MS"/>
          <w:color w:val="000000" w:themeColor="text1"/>
          <w:sz w:val="24"/>
          <w:szCs w:val="24"/>
          <w14:textOutline w14:w="0" w14:cap="flat" w14:cmpd="sng" w14:algn="ctr">
            <w14:noFill/>
            <w14:prstDash w14:val="solid"/>
            <w14:round/>
          </w14:textOutline>
        </w:rPr>
        <w:t xml:space="preserve"> – Fondul European Agricol pentru Dezvoltare Rurală</w:t>
      </w:r>
    </w:p>
    <w:p w14:paraId="4CA69504" w14:textId="77777777" w:rsidR="0054536C" w:rsidRPr="009302F7" w:rsidRDefault="0054536C"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MADR</w:t>
      </w:r>
      <w:r w:rsidRPr="009302F7">
        <w:rPr>
          <w:rFonts w:ascii="Trebuchet MS" w:hAnsi="Trebuchet MS"/>
          <w:color w:val="000000" w:themeColor="text1"/>
          <w:sz w:val="24"/>
          <w:szCs w:val="24"/>
          <w14:textOutline w14:w="0" w14:cap="flat" w14:cmpd="sng" w14:algn="ctr">
            <w14:noFill/>
            <w14:prstDash w14:val="solid"/>
            <w14:round/>
          </w14:textOutline>
        </w:rPr>
        <w:t xml:space="preserve"> – Ministerul Agriculturii și Dezvoltării Rurale</w:t>
      </w:r>
    </w:p>
    <w:p w14:paraId="2DAFA05B" w14:textId="77777777" w:rsidR="0054536C"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DGDR-AM PNDR</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Generală de Dezvoltare Rurală – Autoritatea de Management pentru Programul Național de Dezvoltare Rurală</w:t>
      </w:r>
    </w:p>
    <w:p w14:paraId="60588D53" w14:textId="2FBBBE06" w:rsidR="001653A6" w:rsidRPr="009302F7" w:rsidRDefault="001653A6"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AFIR</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1653A6">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Agenția pentru Finanțarea Investițiilor Rurale</w:t>
      </w:r>
      <w:r>
        <w:rPr>
          <w:rFonts w:ascii="Trebuchet MS" w:hAnsi="Trebuchet MS"/>
          <w:color w:val="000000" w:themeColor="text1"/>
          <w:sz w:val="24"/>
          <w:szCs w:val="24"/>
          <w14:textOutline w14:w="0" w14:cap="flat" w14:cmpd="sng" w14:algn="ctr">
            <w14:noFill/>
            <w14:prstDash w14:val="solid"/>
            <w14:round/>
          </w14:textOutline>
        </w:rPr>
        <w:t>/</w:t>
      </w:r>
      <w:r w:rsidRPr="001653A6">
        <w:t xml:space="preserve"> </w:t>
      </w:r>
      <w:r>
        <w:t xml:space="preserve">– </w:t>
      </w:r>
      <w:r w:rsidRPr="001653A6">
        <w:rPr>
          <w:rFonts w:ascii="Trebuchet MS" w:hAnsi="Trebuchet MS"/>
          <w:color w:val="000000" w:themeColor="text1"/>
          <w:sz w:val="24"/>
          <w:szCs w:val="24"/>
          <w14:textOutline w14:w="0" w14:cap="flat" w14:cmpd="sng" w14:algn="ctr">
            <w14:noFill/>
            <w14:prstDash w14:val="solid"/>
            <w14:round/>
          </w14:textOutline>
        </w:rPr>
        <w:t>instituţie publică subordonată MADR care derulează EURI/FEADR</w:t>
      </w:r>
    </w:p>
    <w:p w14:paraId="4A68F328"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DATLIN</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Asistență Tehnică, LEADER și Investiții Non – Agricole din cadrul AFIR</w:t>
      </w:r>
    </w:p>
    <w:p w14:paraId="374529B6"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SIN</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Investiții Non-Agricole din cadrul Direcției Asistență Tehnică, LEADER și Investiții Non-Agricole – AFIR</w:t>
      </w:r>
    </w:p>
    <w:p w14:paraId="735DFF55"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SL</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LEADER din cadrul Direcției Asistență Tehnică LEADER și Investiții Non-Agricole – AFIR</w:t>
      </w:r>
    </w:p>
    <w:p w14:paraId="7819665F"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DIBA</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Infrastructură de Bază și de Acces din cadrul AFIR</w:t>
      </w:r>
    </w:p>
    <w:p w14:paraId="01794C84"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SIB</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Infrastructură de Bază din cadrul Direcției Infrastructură de Bază și de Acces – AFIR</w:t>
      </w:r>
    </w:p>
    <w:p w14:paraId="25791D20"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SIA</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Infrastructură</w:t>
      </w:r>
      <w:r w:rsidR="00CB3F03"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de Acces din cadrul Direcției Infrastructură de Bază și de Acces – AFIR</w:t>
      </w:r>
    </w:p>
    <w:p w14:paraId="325F1ECE"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DAF</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Active Fizice din cadrul AFIR</w:t>
      </w:r>
    </w:p>
    <w:p w14:paraId="062DA370"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SP</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Pomicultură din cadrul Direcției Active Fizice – AFIR</w:t>
      </w:r>
    </w:p>
    <w:p w14:paraId="1FE3AC4F" w14:textId="77777777" w:rsidR="00001F90" w:rsidRPr="009302F7" w:rsidRDefault="00001F90"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SAF</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Active Fizice din cadrul D</w:t>
      </w:r>
      <w:r w:rsidR="004A2E2E" w:rsidRPr="009302F7">
        <w:rPr>
          <w:rFonts w:ascii="Trebuchet MS" w:hAnsi="Trebuchet MS"/>
          <w:color w:val="000000" w:themeColor="text1"/>
          <w:sz w:val="24"/>
          <w:szCs w:val="24"/>
          <w14:textOutline w14:w="0" w14:cap="flat" w14:cmpd="sng" w14:algn="ctr">
            <w14:noFill/>
            <w14:prstDash w14:val="solid"/>
            <w14:round/>
          </w14:textOutline>
        </w:rPr>
        <w:t>i</w:t>
      </w:r>
      <w:r w:rsidRPr="009302F7">
        <w:rPr>
          <w:rFonts w:ascii="Trebuchet MS" w:hAnsi="Trebuchet MS"/>
          <w:color w:val="000000" w:themeColor="text1"/>
          <w:sz w:val="24"/>
          <w:szCs w:val="24"/>
          <w14:textOutline w14:w="0" w14:cap="flat" w14:cmpd="sng" w14:algn="ctr">
            <w14:noFill/>
            <w14:prstDash w14:val="solid"/>
            <w14:round/>
          </w14:textOutline>
        </w:rPr>
        <w:t>recției Active Fizice – AFIR</w:t>
      </w:r>
    </w:p>
    <w:p w14:paraId="7C561FC2" w14:textId="77777777" w:rsidR="00001F90"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DPDIF</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Plăți Directe și Instrumente Financiare din cadrul AFIR</w:t>
      </w:r>
    </w:p>
    <w:p w14:paraId="0F0D61DC"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SPD</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w:t>
      </w:r>
      <w:r w:rsidR="0062054C" w:rsidRPr="009302F7">
        <w:rPr>
          <w:rFonts w:ascii="Trebuchet MS" w:hAnsi="Trebuchet MS"/>
          <w:color w:val="000000" w:themeColor="text1"/>
          <w:sz w:val="24"/>
          <w:szCs w:val="24"/>
          <w14:textOutline w14:w="0" w14:cap="flat" w14:cmpd="sng" w14:algn="ctr">
            <w14:noFill/>
            <w14:prstDash w14:val="solid"/>
            <w14:round/>
          </w14:textOutline>
        </w:rPr>
        <w:t>d</w:t>
      </w:r>
      <w:r w:rsidRPr="009302F7">
        <w:rPr>
          <w:rFonts w:ascii="Trebuchet MS" w:hAnsi="Trebuchet MS"/>
          <w:color w:val="000000" w:themeColor="text1"/>
          <w:sz w:val="24"/>
          <w:szCs w:val="24"/>
          <w14:textOutline w14:w="0" w14:cap="flat" w14:cmpd="sng" w14:algn="ctr">
            <w14:noFill/>
            <w14:prstDash w14:val="solid"/>
            <w14:round/>
          </w14:textOutline>
        </w:rPr>
        <w:t>e Plăți Directe din cadrul Direcției Directe și Instrumente Financiare – AFIR</w:t>
      </w:r>
    </w:p>
    <w:p w14:paraId="0F6FE0E8"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lastRenderedPageBreak/>
        <w:t>SIFFM</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Instrumente Financiare și Fond Mutu</w:t>
      </w:r>
      <w:r w:rsidR="00CB3F03"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l din cadrul Direcției Directe și Instrumente Financiare – AFIR</w:t>
      </w:r>
    </w:p>
    <w:p w14:paraId="5213EFA9"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CRFIR</w:t>
      </w:r>
      <w:r w:rsidRPr="009302F7">
        <w:rPr>
          <w:rFonts w:ascii="Trebuchet MS" w:hAnsi="Trebuchet MS"/>
          <w:color w:val="000000" w:themeColor="text1"/>
          <w:sz w:val="24"/>
          <w:szCs w:val="24"/>
          <w14:textOutline w14:w="0" w14:cap="flat" w14:cmpd="sng" w14:algn="ctr">
            <w14:noFill/>
            <w14:prstDash w14:val="solid"/>
            <w14:round/>
          </w14:textOutline>
        </w:rPr>
        <w:t xml:space="preserve"> – Centrul Regional pentru Finanțarea Investițiilor Rurale</w:t>
      </w:r>
    </w:p>
    <w:p w14:paraId="61DDF5E4"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OJFIR</w:t>
      </w:r>
      <w:r w:rsidRPr="009302F7">
        <w:rPr>
          <w:rFonts w:ascii="Trebuchet MS" w:hAnsi="Trebuchet MS"/>
          <w:color w:val="000000" w:themeColor="text1"/>
          <w:sz w:val="24"/>
          <w:szCs w:val="24"/>
          <w14:textOutline w14:w="0" w14:cap="flat" w14:cmpd="sng" w14:algn="ctr">
            <w14:noFill/>
            <w14:prstDash w14:val="solid"/>
            <w14:round/>
          </w14:textOutline>
        </w:rPr>
        <w:t xml:space="preserve"> – Oficiul Județean pentru Finanțarea Investițiilor Rurale</w:t>
      </w:r>
    </w:p>
    <w:p w14:paraId="1B2F2151"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SLIN</w:t>
      </w:r>
      <w:r w:rsidRPr="009302F7">
        <w:rPr>
          <w:rFonts w:ascii="Trebuchet MS" w:hAnsi="Trebuchet MS"/>
          <w:color w:val="000000" w:themeColor="text1"/>
          <w:sz w:val="24"/>
          <w:szCs w:val="24"/>
          <w14:textOutline w14:w="0" w14:cap="flat" w14:cmpd="sng" w14:algn="ctr">
            <w14:noFill/>
            <w14:prstDash w14:val="solid"/>
            <w14:round/>
          </w14:textOutline>
        </w:rPr>
        <w:t xml:space="preserve"> – CRFIR – Serviciul LEADER și Investiții Non -Agricole din cadrul Centrului Regional pentru Finanț</w:t>
      </w:r>
      <w:r w:rsidR="004A2E2E"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rea Investițiilor Rurale</w:t>
      </w:r>
    </w:p>
    <w:p w14:paraId="7A1DF312"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SLIN-OJFIR</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LEADER și Investiții Non-Agricole din cadrul Oficiului Județean pentru Finanțarea Investiților Rurale</w:t>
      </w:r>
    </w:p>
    <w:p w14:paraId="6A02E0CA"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CE-SLIN-OJFIR/ CRFIR</w:t>
      </w:r>
      <w:r w:rsidRPr="009302F7">
        <w:rPr>
          <w:rFonts w:ascii="Trebuchet MS" w:hAnsi="Trebuchet MS"/>
          <w:color w:val="000000" w:themeColor="text1"/>
          <w:sz w:val="24"/>
          <w:szCs w:val="24"/>
          <w14:textOutline w14:w="0" w14:cap="flat" w14:cmpd="sng" w14:algn="ctr">
            <w14:noFill/>
            <w14:prstDash w14:val="solid"/>
            <w14:round/>
          </w14:textOutline>
        </w:rPr>
        <w:t xml:space="preserve"> – Compartimentul Evaluare din cadrul Serviciului LEADER și Investiții Non-Agricole – Oficiul Județean pentru Finanțarea Investițiilor Rurale/ Centrul Regional pentru Finanțarea Investițiilor Rurale</w:t>
      </w:r>
    </w:p>
    <w:p w14:paraId="0B768AEA" w14:textId="77777777" w:rsidR="00454DFF" w:rsidRPr="009302F7" w:rsidRDefault="00454DFF"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CI-SLIN-CRFIR/ OJFIR</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00267B38" w:rsidRPr="009302F7">
        <w:rPr>
          <w:rFonts w:ascii="Trebuchet MS" w:hAnsi="Trebuchet MS"/>
          <w:color w:val="000000" w:themeColor="text1"/>
          <w:sz w:val="24"/>
          <w:szCs w:val="24"/>
          <w14:textOutline w14:w="0" w14:cap="flat" w14:cmpd="sng" w14:algn="ctr">
            <w14:noFill/>
            <w14:prstDash w14:val="solid"/>
            <w14:round/>
          </w14:textOutline>
        </w:rPr>
        <w:t>–</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00267B38" w:rsidRPr="009302F7">
        <w:rPr>
          <w:rFonts w:ascii="Trebuchet MS" w:hAnsi="Trebuchet MS"/>
          <w:color w:val="000000" w:themeColor="text1"/>
          <w:sz w:val="24"/>
          <w:szCs w:val="24"/>
          <w14:textOutline w14:w="0" w14:cap="flat" w14:cmpd="sng" w14:algn="ctr">
            <w14:noFill/>
            <w14:prstDash w14:val="solid"/>
            <w14:round/>
          </w14:textOutline>
        </w:rPr>
        <w:t>Compartimentul Implementare, din cadrul Serviciului LEADER și Investiții Non-Agricole – Oficiul Județean pentru Finanțarea Investițiilor Rurale/ Centrul Regional pentru Finanțarea Investițiilor Rurale</w:t>
      </w:r>
    </w:p>
    <w:p w14:paraId="5DBBEB34" w14:textId="77777777" w:rsidR="00267B38" w:rsidRPr="009302F7" w:rsidRDefault="00267B38"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CJC-CRFIR</w:t>
      </w:r>
      <w:r w:rsidRPr="009302F7">
        <w:rPr>
          <w:rFonts w:ascii="Trebuchet MS" w:hAnsi="Trebuchet MS"/>
          <w:color w:val="000000" w:themeColor="text1"/>
          <w:sz w:val="24"/>
          <w:szCs w:val="24"/>
          <w14:textOutline w14:w="0" w14:cap="flat" w14:cmpd="sng" w14:algn="ctr">
            <w14:noFill/>
            <w14:prstDash w14:val="solid"/>
            <w14:round/>
          </w14:textOutline>
        </w:rPr>
        <w:t xml:space="preserve"> – Compartimentul Juridic și Contencios din cadrul Centrului Regional pentru Finanțarea Investițiilor Rurale</w:t>
      </w:r>
    </w:p>
    <w:p w14:paraId="0D3B0C93" w14:textId="77777777" w:rsidR="00143D71" w:rsidRPr="009302F7" w:rsidRDefault="00267B38"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CMIT – CRFIR</w:t>
      </w:r>
      <w:r w:rsidRPr="009302F7">
        <w:rPr>
          <w:rFonts w:ascii="Trebuchet MS" w:hAnsi="Trebuchet MS"/>
          <w:color w:val="000000" w:themeColor="text1"/>
          <w:sz w:val="24"/>
          <w:szCs w:val="24"/>
          <w14:textOutline w14:w="0" w14:cap="flat" w14:cmpd="sng" w14:algn="ctr">
            <w14:noFill/>
            <w14:prstDash w14:val="solid"/>
            <w14:round/>
          </w14:textOutline>
        </w:rPr>
        <w:t xml:space="preserve"> – Compartiment Monitorizare și IT din cadrul </w:t>
      </w:r>
      <w:r w:rsidR="00143D71" w:rsidRPr="009302F7">
        <w:rPr>
          <w:rFonts w:ascii="Trebuchet MS" w:hAnsi="Trebuchet MS"/>
          <w:color w:val="000000" w:themeColor="text1"/>
          <w:sz w:val="24"/>
          <w:szCs w:val="24"/>
          <w14:textOutline w14:w="0" w14:cap="flat" w14:cmpd="sng" w14:algn="ctr">
            <w14:noFill/>
            <w14:prstDash w14:val="solid"/>
            <w14:round/>
          </w14:textOutline>
        </w:rPr>
        <w:t>Centrului Regional pentru Finanțarea Investițiilor Rurale</w:t>
      </w:r>
    </w:p>
    <w:p w14:paraId="2D5E1F59" w14:textId="77777777" w:rsidR="00B6439D" w:rsidRPr="009302F7" w:rsidRDefault="00B6439D"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SAFPD-CRFIR</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Active Fizice și Plăți Directe din cadrul Centrului Regional pentru Finanțarea Investițiilor Rurale</w:t>
      </w:r>
    </w:p>
    <w:p w14:paraId="0EE558CD" w14:textId="77777777" w:rsidR="00267B38" w:rsidRPr="009302F7" w:rsidRDefault="00B6439D"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SAFPD-CRFIR</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Active Fizice și Plăți Directe din cadrul Oficiului Județean pentru Finanțarea Investițiilor Rurale</w:t>
      </w:r>
    </w:p>
    <w:p w14:paraId="0F8C5E2F" w14:textId="77777777" w:rsidR="00B6439D" w:rsidRPr="009302F7" w:rsidRDefault="00B6439D"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CE-SAFPD-OJFIR/CRCFIR</w:t>
      </w:r>
      <w:r w:rsidRPr="009302F7">
        <w:rPr>
          <w:rFonts w:ascii="Trebuchet MS" w:hAnsi="Trebuchet MS"/>
          <w:color w:val="000000" w:themeColor="text1"/>
          <w:sz w:val="24"/>
          <w:szCs w:val="24"/>
          <w14:textOutline w14:w="0" w14:cap="flat" w14:cmpd="sng" w14:algn="ctr">
            <w14:noFill/>
            <w14:prstDash w14:val="solid"/>
            <w14:round/>
          </w14:textOutline>
        </w:rPr>
        <w:t xml:space="preserve"> -Compartimentul Evaluare, din c</w:t>
      </w:r>
      <w:r w:rsidR="0062054C" w:rsidRPr="009302F7">
        <w:rPr>
          <w:rFonts w:ascii="Trebuchet MS" w:hAnsi="Trebuchet MS"/>
          <w:color w:val="000000" w:themeColor="text1"/>
          <w:sz w:val="24"/>
          <w:szCs w:val="24"/>
          <w14:textOutline w14:w="0" w14:cap="flat" w14:cmpd="sng" w14:algn="ctr">
            <w14:noFill/>
            <w14:prstDash w14:val="solid"/>
            <w14:round/>
          </w14:textOutline>
        </w:rPr>
        <w:t>ad</w:t>
      </w:r>
      <w:r w:rsidRPr="009302F7">
        <w:rPr>
          <w:rFonts w:ascii="Trebuchet MS" w:hAnsi="Trebuchet MS"/>
          <w:color w:val="000000" w:themeColor="text1"/>
          <w:sz w:val="24"/>
          <w:szCs w:val="24"/>
          <w14:textOutline w14:w="0" w14:cap="flat" w14:cmpd="sng" w14:algn="ctr">
            <w14:noFill/>
            <w14:prstDash w14:val="solid"/>
            <w14:round/>
          </w14:textOutline>
        </w:rPr>
        <w:t>rul Serviciului Active Fizice și Plăți D</w:t>
      </w:r>
      <w:r w:rsidR="00917FDC" w:rsidRPr="009302F7">
        <w:rPr>
          <w:rFonts w:ascii="Trebuchet MS" w:hAnsi="Trebuchet MS"/>
          <w:color w:val="000000" w:themeColor="text1"/>
          <w:sz w:val="24"/>
          <w:szCs w:val="24"/>
          <w14:textOutline w14:w="0" w14:cap="flat" w14:cmpd="sng" w14:algn="ctr">
            <w14:noFill/>
            <w14:prstDash w14:val="solid"/>
            <w14:round/>
          </w14:textOutline>
        </w:rPr>
        <w:t>i</w:t>
      </w:r>
      <w:r w:rsidRPr="009302F7">
        <w:rPr>
          <w:rFonts w:ascii="Trebuchet MS" w:hAnsi="Trebuchet MS"/>
          <w:color w:val="000000" w:themeColor="text1"/>
          <w:sz w:val="24"/>
          <w:szCs w:val="24"/>
          <w14:textOutline w14:w="0" w14:cap="flat" w14:cmpd="sng" w14:algn="ctr">
            <w14:noFill/>
            <w14:prstDash w14:val="solid"/>
            <w14:round/>
          </w14:textOutline>
        </w:rPr>
        <w:t>recte – Oficiul Județean pentru Finanțarea Investițiilor Rurale/ Centrul Regional pentru Finanțarea Investițiilor Rurale</w:t>
      </w:r>
    </w:p>
    <w:p w14:paraId="1705DCE9"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SIBA-CRFIR</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Infrastructură de Bază și de Acces din cadrul Centrului Regional pentru Finanțarea Investițiilor Rurale</w:t>
      </w:r>
    </w:p>
    <w:p w14:paraId="56F89416"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CE-SIBA-CRFIR</w:t>
      </w:r>
      <w:r w:rsidRPr="009302F7">
        <w:rPr>
          <w:rFonts w:ascii="Trebuchet MS" w:hAnsi="Trebuchet MS"/>
          <w:color w:val="000000" w:themeColor="text1"/>
          <w:sz w:val="24"/>
          <w:szCs w:val="24"/>
          <w14:textOutline w14:w="0" w14:cap="flat" w14:cmpd="sng" w14:algn="ctr">
            <w14:noFill/>
            <w14:prstDash w14:val="solid"/>
            <w14:round/>
          </w14:textOutline>
        </w:rPr>
        <w:t xml:space="preserve"> – Compartimentul Evaluare din carul Serviciului Infrastructură de Bază și de Acces din cadrul Centrului Regional pentru Finanțarea Investițiilor Rurale</w:t>
      </w:r>
    </w:p>
    <w:p w14:paraId="1955E7BC"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lastRenderedPageBreak/>
        <w:t>SCP</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Contabilizare Plăți din cadrul Direcției Efectuare și Contabilizare Plăți Fonduri Europene – AFIR</w:t>
      </w:r>
    </w:p>
    <w:p w14:paraId="0FA7E5AD"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DCA</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Control și Antifraudă din cadrul AFIR</w:t>
      </w:r>
    </w:p>
    <w:p w14:paraId="3722D12D"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DGA AFPD</w:t>
      </w:r>
      <w:r w:rsidRPr="009302F7">
        <w:rPr>
          <w:rFonts w:ascii="Trebuchet MS" w:hAnsi="Trebuchet MS"/>
          <w:color w:val="000000" w:themeColor="text1"/>
          <w:sz w:val="24"/>
          <w:szCs w:val="24"/>
          <w14:textOutline w14:w="0" w14:cap="flat" w14:cmpd="sng" w14:algn="ctr">
            <w14:noFill/>
            <w14:prstDash w14:val="solid"/>
            <w14:round/>
          </w14:textOutline>
        </w:rPr>
        <w:t xml:space="preserve"> – </w:t>
      </w:r>
      <w:bookmarkStart w:id="3" w:name="_Hlk488834355"/>
      <w:r w:rsidRPr="009302F7">
        <w:rPr>
          <w:rFonts w:ascii="Trebuchet MS" w:hAnsi="Trebuchet MS"/>
          <w:color w:val="000000" w:themeColor="text1"/>
          <w:sz w:val="24"/>
          <w:szCs w:val="24"/>
          <w14:textOutline w14:w="0" w14:cap="flat" w14:cmpd="sng" w14:algn="ctr">
            <w14:noFill/>
            <w14:prstDash w14:val="solid"/>
            <w14:round/>
          </w14:textOutline>
        </w:rPr>
        <w:t xml:space="preserve">Director General Adjunct </w:t>
      </w:r>
      <w:bookmarkEnd w:id="3"/>
      <w:r w:rsidRPr="009302F7">
        <w:rPr>
          <w:rFonts w:ascii="Trebuchet MS" w:hAnsi="Trebuchet MS"/>
          <w:color w:val="000000" w:themeColor="text1"/>
          <w:sz w:val="24"/>
          <w:szCs w:val="24"/>
          <w14:textOutline w14:w="0" w14:cap="flat" w14:cmpd="sng" w14:algn="ctr">
            <w14:noFill/>
            <w14:prstDash w14:val="solid"/>
            <w14:round/>
          </w14:textOutline>
        </w:rPr>
        <w:t>Active Fizice și Plăți Directe</w:t>
      </w:r>
    </w:p>
    <w:p w14:paraId="4DBF6F15"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DGA ILINA</w:t>
      </w:r>
      <w:r w:rsidRPr="009302F7">
        <w:rPr>
          <w:rFonts w:ascii="Trebuchet MS" w:hAnsi="Trebuchet MS"/>
          <w:color w:val="000000" w:themeColor="text1"/>
          <w:sz w:val="24"/>
          <w:szCs w:val="24"/>
          <w14:textOutline w14:w="0" w14:cap="flat" w14:cmpd="sng" w14:algn="ctr">
            <w14:noFill/>
            <w14:prstDash w14:val="solid"/>
            <w14:round/>
          </w14:textOutline>
        </w:rPr>
        <w:t xml:space="preserve"> - Director General Adjunct Infrastructură, LEADER și Investiții Non – Agricole</w:t>
      </w:r>
    </w:p>
    <w:p w14:paraId="44155A43"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DCP</w:t>
      </w:r>
      <w:r w:rsidRPr="009302F7">
        <w:rPr>
          <w:rFonts w:ascii="Trebuchet MS" w:hAnsi="Trebuchet MS"/>
          <w:color w:val="000000" w:themeColor="text1"/>
          <w:sz w:val="24"/>
          <w:szCs w:val="24"/>
          <w14:textOutline w14:w="0" w14:cap="flat" w14:cmpd="sng" w14:algn="ctr">
            <w14:noFill/>
            <w14:prstDash w14:val="solid"/>
            <w14:round/>
          </w14:textOutline>
        </w:rPr>
        <w:t xml:space="preserve"> – Direcția Coordonare Programe – AFIR</w:t>
      </w:r>
    </w:p>
    <w:p w14:paraId="023489D2"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 xml:space="preserve">SM </w:t>
      </w:r>
      <w:r w:rsidRPr="009302F7">
        <w:rPr>
          <w:rFonts w:ascii="Trebuchet MS" w:hAnsi="Trebuchet MS"/>
          <w:color w:val="000000" w:themeColor="text1"/>
          <w:sz w:val="24"/>
          <w:szCs w:val="24"/>
          <w14:textOutline w14:w="0" w14:cap="flat" w14:cmpd="sng" w14:algn="ctr">
            <w14:noFill/>
            <w14:prstDash w14:val="solid"/>
            <w14:round/>
          </w14:textOutline>
        </w:rPr>
        <w:t>– Serviciul Metodologie AFIR</w:t>
      </w:r>
    </w:p>
    <w:p w14:paraId="3497E9B9"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SMER</w:t>
      </w:r>
      <w:r w:rsidRPr="009302F7">
        <w:rPr>
          <w:rFonts w:ascii="Trebuchet MS" w:hAnsi="Trebuchet MS"/>
          <w:color w:val="000000" w:themeColor="text1"/>
          <w:sz w:val="24"/>
          <w:szCs w:val="24"/>
          <w14:textOutline w14:w="0" w14:cap="flat" w14:cmpd="sng" w14:algn="ctr">
            <w14:noFill/>
            <w14:prstDash w14:val="solid"/>
            <w14:round/>
          </w14:textOutline>
        </w:rPr>
        <w:t xml:space="preserve"> – Serviciul Monitorizare, Evaluare, Raportare – AFIR</w:t>
      </w:r>
    </w:p>
    <w:p w14:paraId="42EE2D09" w14:textId="77777777" w:rsidR="000606B7" w:rsidRPr="009302F7" w:rsidRDefault="000606B7" w:rsidP="006A1964">
      <w:pPr>
        <w:pStyle w:val="ListParagraph"/>
        <w:numPr>
          <w:ilvl w:val="0"/>
          <w:numId w:val="2"/>
        </w:numPr>
        <w:spacing w:after="0" w:line="360" w:lineRule="auto"/>
        <w:ind w:left="714" w:hanging="357"/>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 xml:space="preserve">GAL </w:t>
      </w:r>
      <w:r w:rsidRPr="009302F7">
        <w:rPr>
          <w:rFonts w:ascii="Trebuchet MS" w:hAnsi="Trebuchet MS"/>
          <w:color w:val="000000" w:themeColor="text1"/>
          <w:sz w:val="24"/>
          <w:szCs w:val="24"/>
          <w14:textOutline w14:w="0" w14:cap="flat" w14:cmpd="sng" w14:algn="ctr">
            <w14:noFill/>
            <w14:prstDash w14:val="solid"/>
            <w14:round/>
          </w14:textOutline>
        </w:rPr>
        <w:t>– Grup de Acțiune Locală</w:t>
      </w:r>
    </w:p>
    <w:p w14:paraId="4642800C" w14:textId="77777777" w:rsidR="00133C14" w:rsidRPr="009302F7" w:rsidRDefault="00133C14" w:rsidP="000B6652">
      <w:pPr>
        <w:pStyle w:val="ListParagraph"/>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003714AB" w14:textId="77777777" w:rsidR="00133C14" w:rsidRPr="00481614" w:rsidRDefault="00133C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5C20A276" w14:textId="77777777" w:rsidR="00133C14" w:rsidRPr="009302F7" w:rsidRDefault="00133C14" w:rsidP="000B6652">
      <w:pPr>
        <w:pStyle w:val="ListParagraph"/>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6B056780" w14:textId="77777777" w:rsidR="00947EB1" w:rsidRPr="009302F7" w:rsidRDefault="00133C14"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noProof/>
          <w:color w:val="000000" w:themeColor="text1"/>
          <w:sz w:val="24"/>
          <w:szCs w:val="24"/>
          <w:lang w:val="en-US"/>
        </w:rPr>
        <mc:AlternateContent>
          <mc:Choice Requires="wps">
            <w:drawing>
              <wp:anchor distT="0" distB="0" distL="114300" distR="114300" simplePos="0" relativeHeight="251667968" behindDoc="0" locked="0" layoutInCell="1" allowOverlap="1" wp14:anchorId="7706F809" wp14:editId="61666B53">
                <wp:simplePos x="0" y="0"/>
                <wp:positionH relativeFrom="column">
                  <wp:posOffset>6856</wp:posOffset>
                </wp:positionH>
                <wp:positionV relativeFrom="paragraph">
                  <wp:posOffset>225619</wp:posOffset>
                </wp:positionV>
                <wp:extent cx="5780868" cy="7749"/>
                <wp:effectExtent l="0" t="0" r="29845" b="30480"/>
                <wp:wrapNone/>
                <wp:docPr id="44" name="Straight Connector 44"/>
                <wp:cNvGraphicFramePr/>
                <a:graphic xmlns:a="http://schemas.openxmlformats.org/drawingml/2006/main">
                  <a:graphicData uri="http://schemas.microsoft.com/office/word/2010/wordprocessingShape">
                    <wps:wsp>
                      <wps:cNvCnPr/>
                      <wps:spPr>
                        <a:xfrm flipV="1">
                          <a:off x="0" y="0"/>
                          <a:ext cx="5780868" cy="77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055985" id="Straight Connector 44" o:spid="_x0000_s1026" style="position:absolute;flip:y;z-index:251667968;visibility:visible;mso-wrap-style:square;mso-wrap-distance-left:9pt;mso-wrap-distance-top:0;mso-wrap-distance-right:9pt;mso-wrap-distance-bottom:0;mso-position-horizontal:absolute;mso-position-horizontal-relative:text;mso-position-vertical:absolute;mso-position-vertical-relative:text" from=".55pt,17.75pt" to="455.7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" strokecolor="#4472c4 [3204]" strokeweight=".5pt">
                <v:stroke joinstyle="miter"/>
              </v:line>
            </w:pict>
          </mc:Fallback>
        </mc:AlternateContent>
      </w:r>
      <w:r w:rsidRPr="009302F7">
        <w:rPr>
          <w:rFonts w:ascii="Trebuchet MS" w:hAnsi="Trebuchet MS"/>
          <w:b/>
          <w:color w:val="000000" w:themeColor="text1"/>
          <w:sz w:val="24"/>
          <w:szCs w:val="24"/>
          <w14:textOutline w14:w="0" w14:cap="flat" w14:cmpd="sng" w14:algn="ctr">
            <w14:noFill/>
            <w14:prstDash w14:val="solid"/>
            <w14:round/>
          </w14:textOutline>
        </w:rPr>
        <w:t>CAPITOLUL 2</w:t>
      </w:r>
      <w:r w:rsidR="00E228C4" w:rsidRPr="009302F7">
        <w:rPr>
          <w:rFonts w:ascii="Trebuchet MS" w:hAnsi="Trebuchet MS"/>
          <w:b/>
          <w:color w:val="000000" w:themeColor="text1"/>
          <w:sz w:val="24"/>
          <w:szCs w:val="24"/>
          <w14:textOutline w14:w="0" w14:cap="flat" w14:cmpd="sng" w14:algn="ctr">
            <w14:noFill/>
            <w14:prstDash w14:val="solid"/>
            <w14:round/>
          </w14:textOutline>
        </w:rPr>
        <w:t xml:space="preserve"> – PREVEDERI GENERALE</w:t>
      </w:r>
    </w:p>
    <w:p w14:paraId="49609189" w14:textId="77777777" w:rsidR="00E228C4" w:rsidRPr="009302F7" w:rsidRDefault="00E228C4"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p>
    <w:p w14:paraId="18BC0E50" w14:textId="77777777" w:rsidR="008F183D" w:rsidRPr="009302F7" w:rsidRDefault="008F183D"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2.1 CONTRIBUȚIA MĂSURII M3/ 6A - SUPORT ÎN DEZVOLTAREA ECHILIBRATĂ A TERITORIULUI PRIN ACTIVITĂȚI NON-AGRICOLE LA DOMENIILE DE INTERVENȚIE</w:t>
      </w:r>
    </w:p>
    <w:p w14:paraId="017DC8DD" w14:textId="77777777" w:rsidR="008F183D" w:rsidRPr="009302F7" w:rsidRDefault="008F183D"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518F89CB" w14:textId="77777777" w:rsidR="006F5247" w:rsidRDefault="008F183D"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Măsura M3/ 6A </w:t>
      </w:r>
      <w:r w:rsidR="006F5247" w:rsidRPr="009302F7">
        <w:rPr>
          <w:rFonts w:ascii="Trebuchet MS" w:hAnsi="Trebuchet MS"/>
          <w:color w:val="000000" w:themeColor="text1"/>
          <w:sz w:val="24"/>
          <w:szCs w:val="24"/>
          <w14:textOutline w14:w="0" w14:cap="flat" w14:cmpd="sng" w14:algn="ctr">
            <w14:noFill/>
            <w14:prstDash w14:val="solid"/>
            <w14:round/>
          </w14:textOutline>
        </w:rPr>
        <w:t>–</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006F5247" w:rsidRPr="009302F7">
        <w:rPr>
          <w:rFonts w:ascii="Trebuchet MS" w:hAnsi="Trebuchet MS"/>
          <w:color w:val="000000" w:themeColor="text1"/>
          <w:sz w:val="24"/>
          <w:szCs w:val="24"/>
          <w14:textOutline w14:w="0" w14:cap="flat" w14:cmpd="sng" w14:algn="ctr">
            <w14:noFill/>
            <w14:prstDash w14:val="solid"/>
            <w14:round/>
          </w14:textOutline>
        </w:rPr>
        <w:t>”Suport în dezvoltarea echilibrată a teritoriului prin activități non-agricole” se încadreaz</w:t>
      </w:r>
      <w:r w:rsidR="009224C5" w:rsidRPr="009302F7">
        <w:rPr>
          <w:rFonts w:ascii="Trebuchet MS" w:hAnsi="Trebuchet MS"/>
          <w:color w:val="000000" w:themeColor="text1"/>
          <w:sz w:val="24"/>
          <w:szCs w:val="24"/>
          <w14:textOutline w14:w="0" w14:cap="flat" w14:cmpd="sng" w14:algn="ctr">
            <w14:noFill/>
            <w14:prstDash w14:val="solid"/>
            <w14:round/>
          </w14:textOutline>
        </w:rPr>
        <w:t>ă în măsura 06 ”Dezvoltarea expl</w:t>
      </w:r>
      <w:r w:rsidR="006F5247" w:rsidRPr="009302F7">
        <w:rPr>
          <w:rFonts w:ascii="Trebuchet MS" w:hAnsi="Trebuchet MS"/>
          <w:color w:val="000000" w:themeColor="text1"/>
          <w:sz w:val="24"/>
          <w:szCs w:val="24"/>
          <w14:textOutline w14:w="0" w14:cap="flat" w14:cmpd="sng" w14:algn="ctr">
            <w14:noFill/>
            <w14:prstDash w14:val="solid"/>
            <w14:round/>
          </w14:textOutline>
        </w:rPr>
        <w:t>oatațiilor și a întreprinderilor” și contribuie la domeniul de intervenție DI 6A</w:t>
      </w:r>
      <w:r w:rsidR="009224C5" w:rsidRPr="009302F7">
        <w:rPr>
          <w:rFonts w:ascii="Trebuchet MS" w:hAnsi="Trebuchet MS"/>
          <w:color w:val="000000" w:themeColor="text1"/>
          <w:sz w:val="24"/>
          <w:szCs w:val="24"/>
          <w14:textOutline w14:w="0" w14:cap="flat" w14:cmpd="sng" w14:algn="ctr">
            <w14:noFill/>
            <w14:prstDash w14:val="solid"/>
            <w14:round/>
          </w14:textOutline>
        </w:rPr>
        <w:t xml:space="preserve"> – ”Facilitarea diversificării, a înființării și a dezvoltării de întreprinderi mici, precum și crearea de locuri de muncă”. </w:t>
      </w:r>
    </w:p>
    <w:p w14:paraId="26FEBA9B" w14:textId="0E211AC0" w:rsidR="00DF5D95" w:rsidRPr="009302F7" w:rsidRDefault="00DF5D95"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DF5D95">
        <w:rPr>
          <w:rFonts w:ascii="Trebuchet MS" w:hAnsi="Trebuchet MS"/>
          <w:color w:val="000000" w:themeColor="text1"/>
          <w:sz w:val="24"/>
          <w:szCs w:val="24"/>
          <w14:textOutline w14:w="0" w14:cap="flat" w14:cmpd="sng" w14:algn="ctr">
            <w14:noFill/>
            <w14:prstDash w14:val="solid"/>
            <w14:round/>
          </w14:textOutline>
        </w:rPr>
        <w:t>În cadrul acestei submăsuri se va acorda sprijin prin Instrumentul de Redresare al Uniunii Europene (EURI), în baza Regulamentului (UE) 2020/2094 al Consiliului din 14 decembrie 2020.</w:t>
      </w:r>
    </w:p>
    <w:p w14:paraId="0AA623D7" w14:textId="77777777" w:rsidR="009224C5" w:rsidRPr="009302F7" w:rsidRDefault="001A4B0E"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Măsura M3/ </w:t>
      </w:r>
      <w:r w:rsidR="009224C5" w:rsidRPr="009302F7">
        <w:rPr>
          <w:rFonts w:ascii="Trebuchet MS" w:hAnsi="Trebuchet MS"/>
          <w:color w:val="000000" w:themeColor="text1"/>
          <w:sz w:val="24"/>
          <w:szCs w:val="24"/>
          <w14:textOutline w14:w="0" w14:cap="flat" w14:cmpd="sng" w14:algn="ctr">
            <w14:noFill/>
            <w14:prstDash w14:val="solid"/>
            <w14:round/>
          </w14:textOutline>
        </w:rPr>
        <w:t>6A are ca</w:t>
      </w:r>
      <w:r w:rsidR="009C5B48" w:rsidRPr="009302F7">
        <w:rPr>
          <w:rFonts w:ascii="Trebuchet MS" w:hAnsi="Trebuchet MS"/>
          <w:color w:val="000000" w:themeColor="text1"/>
          <w:sz w:val="24"/>
          <w:szCs w:val="24"/>
          <w14:textOutline w14:w="0" w14:cap="flat" w14:cmpd="sng" w14:algn="ctr">
            <w14:noFill/>
            <w14:prstDash w14:val="solid"/>
            <w14:round/>
          </w14:textOutline>
        </w:rPr>
        <w:t xml:space="preserve"> obiectiv de dezvoltare rurală o</w:t>
      </w:r>
      <w:r w:rsidR="009224C5" w:rsidRPr="009302F7">
        <w:rPr>
          <w:rFonts w:ascii="Trebuchet MS" w:hAnsi="Trebuchet MS"/>
          <w:color w:val="000000" w:themeColor="text1"/>
          <w:sz w:val="24"/>
          <w:szCs w:val="24"/>
          <w14:textOutline w14:w="0" w14:cap="flat" w14:cmpd="sng" w14:algn="ctr">
            <w14:noFill/>
            <w14:prstDash w14:val="solid"/>
            <w14:round/>
          </w14:textOutline>
        </w:rPr>
        <w:t xml:space="preserve">bținerea unei dezvoltări teritoriale echilibrate a economiilor și comunităților rurale, inclusiv crearea și menținerea de locuri de muncă. </w:t>
      </w:r>
    </w:p>
    <w:p w14:paraId="22B9AE0C" w14:textId="77777777" w:rsidR="009224C5" w:rsidRPr="009302F7" w:rsidRDefault="009224C5" w:rsidP="000B6652">
      <w:pPr>
        <w:spacing w:after="0" w:line="360" w:lineRule="auto"/>
        <w:jc w:val="both"/>
        <w:rPr>
          <w:rFonts w:ascii="Trebuchet MS" w:hAnsi="Trebuchet MS" w:cs="Trebuchet MS"/>
          <w:sz w:val="24"/>
          <w:szCs w:val="24"/>
          <w:lang w:eastAsia="en-GB"/>
        </w:rPr>
      </w:pPr>
      <w:r w:rsidRPr="009302F7">
        <w:rPr>
          <w:rFonts w:ascii="Trebuchet MS" w:hAnsi="Trebuchet MS" w:cs="Trebuchet MS"/>
          <w:sz w:val="24"/>
          <w:szCs w:val="24"/>
          <w:lang w:eastAsia="en-GB"/>
        </w:rPr>
        <w:lastRenderedPageBreak/>
        <w:t>Această măsură încurajează o integrare pe orizontală a activităţilor din mediul rural, în sensul că se vor încuraja activităţi non-agricole de tip suport pentru activităţile agricole de-a lungul lanţurilor alimentare scurte şi, totodată se prioritizează iniţiativele membrilor de la nivelul gospodăriilor agricole care încep noi activităţi; în acest mod, măsura propusă contribuie la Domeniul de intervenție 6A “</w:t>
      </w:r>
      <w:r w:rsidRPr="009302F7">
        <w:rPr>
          <w:rFonts w:ascii="Trebuchet MS" w:hAnsi="Trebuchet MS"/>
          <w:sz w:val="24"/>
          <w:szCs w:val="24"/>
        </w:rPr>
        <w:t>Facilitarea diversificării, a înființării și a dezvoltării de întreprinderi mici, precum și crearea de locuri de muncă”</w:t>
      </w:r>
      <w:r w:rsidRPr="009302F7">
        <w:rPr>
          <w:rFonts w:ascii="Trebuchet MS" w:hAnsi="Trebuchet MS" w:cs="Trebuchet MS"/>
          <w:sz w:val="24"/>
          <w:szCs w:val="24"/>
          <w:lang w:eastAsia="en-GB"/>
        </w:rPr>
        <w:t xml:space="preserve"> prevăzută la art. 5, Reg. (UE) nr. 1305/2013, pct 6</w:t>
      </w:r>
      <w:r w:rsidR="00F15B7B">
        <w:rPr>
          <w:rFonts w:ascii="Trebuchet MS" w:hAnsi="Trebuchet MS" w:cs="Trebuchet MS"/>
          <w:sz w:val="24"/>
          <w:szCs w:val="24"/>
          <w:lang w:eastAsia="en-GB"/>
        </w:rPr>
        <w:t xml:space="preserve"> a</w:t>
      </w:r>
      <w:r w:rsidRPr="009302F7">
        <w:rPr>
          <w:rFonts w:ascii="Trebuchet MS" w:hAnsi="Trebuchet MS" w:cs="Trebuchet MS"/>
          <w:sz w:val="24"/>
          <w:szCs w:val="24"/>
          <w:lang w:eastAsia="en-GB"/>
        </w:rPr>
        <w:t xml:space="preserve">. În acelaşi timp, măsura va conduce şi la efecte secundare, în sensul că va contribui direct la obiectivele domeniului de intervenţie 6A, însă va avea un impact pozitiv şi asupra îmbunătăţirii performanţei generale </w:t>
      </w:r>
      <w:r w:rsidR="009C5B48" w:rsidRPr="009302F7">
        <w:rPr>
          <w:rFonts w:ascii="Trebuchet MS" w:hAnsi="Trebuchet MS" w:cs="Trebuchet MS"/>
          <w:sz w:val="24"/>
          <w:szCs w:val="24"/>
          <w:lang w:eastAsia="en-GB"/>
        </w:rPr>
        <w:t xml:space="preserve">a </w:t>
      </w:r>
      <w:r w:rsidRPr="009302F7">
        <w:rPr>
          <w:rFonts w:ascii="Trebuchet MS" w:hAnsi="Trebuchet MS" w:cs="Trebuchet MS"/>
          <w:sz w:val="24"/>
          <w:szCs w:val="24"/>
          <w:lang w:eastAsia="en-GB"/>
        </w:rPr>
        <w:t>exploataţiilor agricole prin participarea fermierilor la dezvoltarea lanţurilor de produse alimentare (DI</w:t>
      </w:r>
      <w:r w:rsidR="002101A6" w:rsidRPr="009302F7">
        <w:rPr>
          <w:rFonts w:ascii="Trebuchet MS" w:hAnsi="Trebuchet MS" w:cs="Trebuchet MS"/>
          <w:sz w:val="24"/>
          <w:szCs w:val="24"/>
          <w:lang w:eastAsia="en-GB"/>
        </w:rPr>
        <w:t xml:space="preserve"> </w:t>
      </w:r>
      <w:r w:rsidRPr="009302F7">
        <w:rPr>
          <w:rFonts w:ascii="Trebuchet MS" w:hAnsi="Trebuchet MS" w:cs="Trebuchet MS"/>
          <w:sz w:val="24"/>
          <w:szCs w:val="24"/>
          <w:lang w:eastAsia="en-GB"/>
        </w:rPr>
        <w:t>3A), precum şi la o utilizare eficientă a resurselor în sectorul agricol-alimentar (DI 5C).</w:t>
      </w:r>
    </w:p>
    <w:p w14:paraId="4856CC04" w14:textId="77777777" w:rsidR="009224C5" w:rsidRPr="009302F7" w:rsidRDefault="009224C5" w:rsidP="000B6652">
      <w:pPr>
        <w:autoSpaceDE w:val="0"/>
        <w:autoSpaceDN w:val="0"/>
        <w:adjustRightInd w:val="0"/>
        <w:spacing w:after="0" w:line="360" w:lineRule="auto"/>
        <w:jc w:val="both"/>
        <w:rPr>
          <w:rFonts w:ascii="Trebuchet MS" w:hAnsi="Trebuchet MS" w:cs="Trebuchet MS"/>
          <w:sz w:val="24"/>
          <w:szCs w:val="24"/>
          <w:lang w:eastAsia="en-GB"/>
        </w:rPr>
      </w:pPr>
    </w:p>
    <w:p w14:paraId="44DD7E22" w14:textId="62BF0AA0" w:rsidR="009224C5" w:rsidRPr="009302F7" w:rsidRDefault="009224C5" w:rsidP="000B6652">
      <w:pPr>
        <w:autoSpaceDE w:val="0"/>
        <w:autoSpaceDN w:val="0"/>
        <w:adjustRightInd w:val="0"/>
        <w:spacing w:after="0" w:line="360" w:lineRule="auto"/>
        <w:jc w:val="both"/>
        <w:rPr>
          <w:rFonts w:ascii="Trebuchet MS" w:hAnsi="Trebuchet MS" w:cs="Trebuchet MS"/>
          <w:sz w:val="24"/>
          <w:szCs w:val="24"/>
          <w:lang w:val="fr-FR" w:eastAsia="en-GB"/>
        </w:rPr>
      </w:pPr>
      <w:r w:rsidRPr="009302F7">
        <w:rPr>
          <w:rFonts w:ascii="Trebuchet MS" w:hAnsi="Trebuchet MS" w:cs="Trebuchet MS"/>
          <w:sz w:val="24"/>
          <w:szCs w:val="24"/>
          <w:lang w:eastAsia="en-GB"/>
        </w:rPr>
        <w:t xml:space="preserve">Prin iniţiativele sub această măsura orientate către tehnologiile avansate şi moderne cu caracter inovator se va contribui la realizarea de obiective transversale prin investiţiile, aşa cum sunt definite de Reg. </w:t>
      </w:r>
      <w:r w:rsidRPr="009302F7">
        <w:rPr>
          <w:rFonts w:ascii="Trebuchet MS" w:hAnsi="Trebuchet MS" w:cs="Trebuchet MS"/>
          <w:sz w:val="24"/>
          <w:szCs w:val="24"/>
          <w:lang w:val="fr-FR" w:eastAsia="en-GB"/>
        </w:rPr>
        <w:t>(UE) nr. 1305/2013)</w:t>
      </w:r>
      <w:r w:rsidR="00DF5D95">
        <w:rPr>
          <w:rFonts w:ascii="Trebuchet MS" w:hAnsi="Trebuchet MS" w:cs="Trebuchet MS"/>
          <w:sz w:val="24"/>
          <w:szCs w:val="24"/>
          <w:lang w:val="fr-FR" w:eastAsia="en-GB"/>
        </w:rPr>
        <w:t> </w:t>
      </w:r>
      <w:proofErr w:type="gramStart"/>
      <w:r w:rsidR="00DF5D95">
        <w:rPr>
          <w:rFonts w:ascii="Trebuchet MS" w:hAnsi="Trebuchet MS" w:cs="Trebuchet MS"/>
          <w:sz w:val="24"/>
          <w:szCs w:val="24"/>
          <w:lang w:val="fr-FR" w:eastAsia="en-GB"/>
        </w:rPr>
        <w:t>:mediu,clima</w:t>
      </w:r>
      <w:proofErr w:type="gramEnd"/>
      <w:r w:rsidR="00DF5D95">
        <w:rPr>
          <w:rFonts w:ascii="Trebuchet MS" w:hAnsi="Trebuchet MS" w:cs="Trebuchet MS"/>
          <w:sz w:val="24"/>
          <w:szCs w:val="24"/>
          <w:lang w:val="fr-FR" w:eastAsia="en-GB"/>
        </w:rPr>
        <w:t xml:space="preserve"> si inovare.</w:t>
      </w:r>
      <w:r w:rsidRPr="009302F7">
        <w:rPr>
          <w:rFonts w:ascii="Trebuchet MS" w:hAnsi="Trebuchet MS" w:cs="Trebuchet MS"/>
          <w:sz w:val="24"/>
          <w:szCs w:val="24"/>
          <w:lang w:val="fr-FR" w:eastAsia="en-GB"/>
        </w:rPr>
        <w:t xml:space="preserve"> </w:t>
      </w:r>
    </w:p>
    <w:p w14:paraId="003CBF8A" w14:textId="77777777" w:rsidR="009224C5" w:rsidRPr="009302F7" w:rsidRDefault="009224C5"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58CB4CD" w14:textId="77777777" w:rsidR="009224C5" w:rsidRPr="009302F7" w:rsidRDefault="009224C5"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Măsura vizează o întreagă paletă de activități de producție, prestări de servicii pentru orice sector de activitate non-agricol și în limita permisă de cadrul programului de finanțare, astfel încât integrarea pe verticală a ofertei la nivelul teritoriului este realizată de la sine.</w:t>
      </w:r>
    </w:p>
    <w:p w14:paraId="7200E1A1" w14:textId="77777777" w:rsidR="009224C5" w:rsidRPr="009302F7" w:rsidRDefault="001B0A06"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O </w:t>
      </w:r>
      <w:r w:rsidR="00602A4C" w:rsidRPr="009302F7">
        <w:rPr>
          <w:rFonts w:ascii="Trebuchet MS" w:hAnsi="Trebuchet MS"/>
          <w:color w:val="000000" w:themeColor="text1"/>
          <w:sz w:val="24"/>
          <w:szCs w:val="24"/>
          <w14:textOutline w14:w="0" w14:cap="flat" w14:cmpd="sng" w14:algn="ctr">
            <w14:noFill/>
            <w14:prstDash w14:val="solid"/>
            <w14:round/>
          </w14:textOutline>
        </w:rPr>
        <w:t>a</w:t>
      </w:r>
      <w:r w:rsidRPr="009302F7">
        <w:rPr>
          <w:rFonts w:ascii="Trebuchet MS" w:hAnsi="Trebuchet MS"/>
          <w:color w:val="000000" w:themeColor="text1"/>
          <w:sz w:val="24"/>
          <w:szCs w:val="24"/>
          <w14:textOutline w14:w="0" w14:cap="flat" w14:cmpd="sng" w14:algn="ctr">
            <w14:noFill/>
            <w14:prstDash w14:val="solid"/>
            <w14:round/>
          </w14:textOutline>
        </w:rPr>
        <w:t>tenție deosebită se va acorda proiectelor susținute de către tineri, femei și alte categorii defavorizate de la nivelul teritoriului GAL. Activitățile cu impact limitat asupra mediului se vor prioritiza. Un aspect foarte important la nivelul acestor noi inițiative îl vor ocupa activitățile de suport și de marketing al acestora.</w:t>
      </w:r>
    </w:p>
    <w:p w14:paraId="26DCDED1" w14:textId="77777777" w:rsidR="001B0A06" w:rsidRPr="009302F7" w:rsidRDefault="001B0A06"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Obiective specifice ale măsurii</w:t>
      </w:r>
      <w:r w:rsidRPr="009302F7">
        <w:rPr>
          <w:rFonts w:ascii="Trebuchet MS" w:hAnsi="Trebuchet MS"/>
          <w:color w:val="000000" w:themeColor="text1"/>
          <w:sz w:val="24"/>
          <w:szCs w:val="24"/>
          <w14:textOutline w14:w="0" w14:cap="flat" w14:cmpd="sng" w14:algn="ctr">
            <w14:noFill/>
            <w14:prstDash w14:val="solid"/>
            <w14:round/>
          </w14:textOutline>
        </w:rPr>
        <w:t>:</w:t>
      </w:r>
    </w:p>
    <w:p w14:paraId="025CBF30" w14:textId="77777777" w:rsidR="001B0A06" w:rsidRPr="009302F7" w:rsidRDefault="001B0A06"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Crearea de noi activități non-agricole de către micii fermieri, membrii familiilor acestora și, în general, de către micii întreprinzători din teritoriul GAL</w:t>
      </w:r>
    </w:p>
    <w:p w14:paraId="3B1F3DF3" w14:textId="77777777" w:rsidR="001B0A06" w:rsidRPr="009302F7" w:rsidRDefault="001B0A06"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lastRenderedPageBreak/>
        <w:t>Încurajarea investițiilor din afara teritoriului GAL cu scopul dezvoltării întreprinderilor mici și micro-întreprinderilor pentru a compensa slaba capitalizare din interiorul GAL</w:t>
      </w:r>
    </w:p>
    <w:p w14:paraId="38985EE2" w14:textId="77777777" w:rsidR="001B0A06" w:rsidRDefault="001B0A06"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Sprijinirea și dezvoltarea activităților meșteșugărești locale.</w:t>
      </w:r>
    </w:p>
    <w:tbl>
      <w:tblPr>
        <w:tblStyle w:val="TableGrid"/>
        <w:tblW w:w="0" w:type="auto"/>
        <w:tblInd w:w="720" w:type="dxa"/>
        <w:tblLook w:val="04A0" w:firstRow="1" w:lastRow="0" w:firstColumn="1" w:lastColumn="0" w:noHBand="0" w:noVBand="1"/>
      </w:tblPr>
      <w:tblGrid>
        <w:gridCol w:w="8342"/>
      </w:tblGrid>
      <w:tr w:rsidR="00224FC2" w14:paraId="78A3407F" w14:textId="77777777" w:rsidTr="00224FC2">
        <w:tc>
          <w:tcPr>
            <w:tcW w:w="9062" w:type="dxa"/>
            <w:shd w:val="clear" w:color="auto" w:fill="D9D9D9" w:themeFill="background1" w:themeFillShade="D9"/>
          </w:tcPr>
          <w:p w14:paraId="487CD925" w14:textId="77777777" w:rsidR="00224FC2" w:rsidRDefault="00224FC2" w:rsidP="0005559C">
            <w:pPr>
              <w:pStyle w:val="ListParagraph"/>
              <w:spacing w:line="360" w:lineRule="auto"/>
              <w:ind w:left="0"/>
              <w:jc w:val="center"/>
              <w:rPr>
                <w:rFonts w:ascii="Trebuchet MS" w:hAnsi="Trebuchet MS"/>
                <w:color w:val="000000" w:themeColor="text1"/>
                <w:sz w:val="24"/>
                <w:szCs w:val="24"/>
                <w14:textOutline w14:w="0" w14:cap="flat" w14:cmpd="sng" w14:algn="ctr">
                  <w14:noFill/>
                  <w14:prstDash w14:val="solid"/>
                  <w14:round/>
                </w14:textOutline>
              </w:rPr>
            </w:pPr>
            <w:r>
              <w:rPr>
                <w:b/>
                <w:bCs/>
              </w:rPr>
              <w:t>Atenție! NU sunt eligibile activităţile complementare activităţilor desfăşurate de solicitant înaintea depunerii proiectului.</w:t>
            </w:r>
          </w:p>
        </w:tc>
      </w:tr>
    </w:tbl>
    <w:p w14:paraId="29EE4319" w14:textId="77777777" w:rsidR="00224FC2" w:rsidRPr="009302F7" w:rsidRDefault="0005559C" w:rsidP="00224FC2">
      <w:pPr>
        <w:pStyle w:val="ListParagraph"/>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noProof/>
          <w:color w:val="000000" w:themeColor="text1"/>
          <w:sz w:val="24"/>
          <w:szCs w:val="24"/>
          <w:lang w:val="en-US"/>
        </w:rPr>
        <mc:AlternateContent>
          <mc:Choice Requires="wps">
            <w:drawing>
              <wp:anchor distT="0" distB="0" distL="114300" distR="114300" simplePos="0" relativeHeight="251674112" behindDoc="0" locked="0" layoutInCell="1" allowOverlap="1" wp14:anchorId="31304B4F" wp14:editId="24C5EEB7">
                <wp:simplePos x="0" y="0"/>
                <wp:positionH relativeFrom="column">
                  <wp:posOffset>471805</wp:posOffset>
                </wp:positionH>
                <wp:positionV relativeFrom="paragraph">
                  <wp:posOffset>91440</wp:posOffset>
                </wp:positionV>
                <wp:extent cx="5267325" cy="96202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5267325" cy="962025"/>
                        </a:xfrm>
                        <a:prstGeom prst="round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BE80D0" w14:textId="77777777" w:rsidR="00B5795E" w:rsidRPr="0005559C" w:rsidRDefault="00B5795E" w:rsidP="008A0885">
                            <w:pPr>
                              <w:pStyle w:val="Default"/>
                              <w:shd w:val="clear" w:color="auto" w:fill="00B0F0"/>
                              <w:jc w:val="center"/>
                              <w:rPr>
                                <w:rFonts w:asciiTheme="minorHAnsi" w:hAnsiTheme="minorHAnsi" w:cstheme="minorHAnsi"/>
                                <w:color w:val="000000" w:themeColor="text1"/>
                                <w:sz w:val="22"/>
                                <w:szCs w:val="22"/>
                              </w:rPr>
                            </w:pPr>
                            <w:r w:rsidRPr="0005559C">
                              <w:rPr>
                                <w:rFonts w:asciiTheme="minorHAnsi" w:hAnsiTheme="minorHAnsi" w:cstheme="minorHAnsi"/>
                                <w:b/>
                                <w:bCs/>
                                <w:i/>
                                <w:iCs/>
                                <w:color w:val="000000" w:themeColor="text1"/>
                                <w:sz w:val="22"/>
                                <w:szCs w:val="22"/>
                              </w:rPr>
                              <w:t>Activitate complementară</w:t>
                            </w:r>
                          </w:p>
                          <w:p w14:paraId="3D606C60" w14:textId="77777777" w:rsidR="00B5795E" w:rsidRPr="0005559C" w:rsidRDefault="00B5795E" w:rsidP="008A0885">
                            <w:pPr>
                              <w:shd w:val="clear" w:color="auto" w:fill="00B0F0"/>
                              <w:jc w:val="center"/>
                              <w:rPr>
                                <w:rFonts w:cstheme="minorHAnsi"/>
                                <w:color w:val="000000" w:themeColor="text1"/>
                              </w:rPr>
                            </w:pPr>
                            <w:r w:rsidRPr="0005559C">
                              <w:rPr>
                                <w:rFonts w:cstheme="minorHAnsi"/>
                                <w:i/>
                                <w:iCs/>
                                <w:color w:val="000000" w:themeColor="text1"/>
                              </w:rPr>
                              <w:t xml:space="preserve">Prin </w:t>
                            </w:r>
                            <w:r w:rsidRPr="0005559C">
                              <w:rPr>
                                <w:rFonts w:cstheme="minorHAnsi"/>
                                <w:b/>
                                <w:bCs/>
                                <w:i/>
                                <w:iCs/>
                                <w:color w:val="000000" w:themeColor="text1"/>
                              </w:rPr>
                              <w:t xml:space="preserve">activitate complementară </w:t>
                            </w:r>
                            <w:r w:rsidRPr="0005559C">
                              <w:rPr>
                                <w:rFonts w:cstheme="minorHAnsi"/>
                                <w:i/>
                                <w:iCs/>
                                <w:color w:val="000000" w:themeColor="text1"/>
                              </w:rPr>
                              <w:t>se înțelege activitatea care se desfăşoară în scopul completării/dezvoltării/optimizării activităţilor solicitantului (pentru care are codurile CAEN autorizate), desfăşurate de acesta anterior depunerii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1304B4F" id="Rounded Rectangle 3" o:spid="_x0000_s1026" style="position:absolute;left:0;text-align:left;margin-left:37.15pt;margin-top:7.2pt;width:414.75pt;height:75.7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" fillcolor="#00b0f0" strokecolor="#1f3763 [1604]" strokeweight="1pt">
                <v:stroke joinstyle="miter"/>
                <v:textbox>
                  <w:txbxContent>
                    <w:p w14:paraId="0EBE80D0" w14:textId="77777777" w:rsidR="00B5795E" w:rsidRPr="0005559C" w:rsidRDefault="00B5795E" w:rsidP="008A0885">
                      <w:pPr>
                        <w:pStyle w:val="Default"/>
                        <w:shd w:val="clear" w:color="auto" w:fill="00B0F0"/>
                        <w:jc w:val="center"/>
                        <w:rPr>
                          <w:rFonts w:asciiTheme="minorHAnsi" w:hAnsiTheme="minorHAnsi" w:cstheme="minorHAnsi"/>
                          <w:color w:val="000000" w:themeColor="text1"/>
                          <w:sz w:val="22"/>
                          <w:szCs w:val="22"/>
                        </w:rPr>
                      </w:pPr>
                      <w:r w:rsidRPr="0005559C">
                        <w:rPr>
                          <w:rFonts w:asciiTheme="minorHAnsi" w:hAnsiTheme="minorHAnsi" w:cstheme="minorHAnsi"/>
                          <w:b/>
                          <w:bCs/>
                          <w:i/>
                          <w:iCs/>
                          <w:color w:val="000000" w:themeColor="text1"/>
                          <w:sz w:val="22"/>
                          <w:szCs w:val="22"/>
                        </w:rPr>
                        <w:t>Activitate complementară</w:t>
                      </w:r>
                    </w:p>
                    <w:p w14:paraId="3D606C60" w14:textId="77777777" w:rsidR="00B5795E" w:rsidRPr="0005559C" w:rsidRDefault="00B5795E" w:rsidP="008A0885">
                      <w:pPr>
                        <w:shd w:val="clear" w:color="auto" w:fill="00B0F0"/>
                        <w:jc w:val="center"/>
                        <w:rPr>
                          <w:rFonts w:cstheme="minorHAnsi"/>
                          <w:color w:val="000000" w:themeColor="text1"/>
                        </w:rPr>
                      </w:pPr>
                      <w:r w:rsidRPr="0005559C">
                        <w:rPr>
                          <w:rFonts w:cstheme="minorHAnsi"/>
                          <w:i/>
                          <w:iCs/>
                          <w:color w:val="000000" w:themeColor="text1"/>
                        </w:rPr>
                        <w:t xml:space="preserve">Prin </w:t>
                      </w:r>
                      <w:r w:rsidRPr="0005559C">
                        <w:rPr>
                          <w:rFonts w:cstheme="minorHAnsi"/>
                          <w:b/>
                          <w:bCs/>
                          <w:i/>
                          <w:iCs/>
                          <w:color w:val="000000" w:themeColor="text1"/>
                        </w:rPr>
                        <w:t xml:space="preserve">activitate complementară </w:t>
                      </w:r>
                      <w:r w:rsidRPr="0005559C">
                        <w:rPr>
                          <w:rFonts w:cstheme="minorHAnsi"/>
                          <w:i/>
                          <w:iCs/>
                          <w:color w:val="000000" w:themeColor="text1"/>
                        </w:rPr>
                        <w:t>se înțelege activitatea care se desfăşoară în scopul completării/dezvoltării/optimizării activităţilor solicitantului (pentru care are codurile CAEN autorizate), desfăşurate de acesta anterior depunerii proiectului.</w:t>
                      </w:r>
                    </w:p>
                  </w:txbxContent>
                </v:textbox>
              </v:roundrect>
            </w:pict>
          </mc:Fallback>
        </mc:AlternateContent>
      </w:r>
    </w:p>
    <w:p w14:paraId="3490CC68" w14:textId="77777777" w:rsidR="00556D2E" w:rsidRDefault="00556D2E"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1FE7FB5" w14:textId="77777777" w:rsidR="00293DC1" w:rsidRDefault="00293D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0B761900" w14:textId="77777777" w:rsidR="00293DC1" w:rsidRDefault="00293DC1"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4CA9CB19" w14:textId="77777777" w:rsidR="0005559C" w:rsidRPr="009302F7" w:rsidRDefault="0005559C"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28E15D78" w14:textId="77777777" w:rsidR="00556D2E" w:rsidRPr="009302F7" w:rsidRDefault="00556D2E"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Domeniile de diversificare acoperite sunt</w:t>
      </w:r>
      <w:r w:rsidRPr="009302F7">
        <w:rPr>
          <w:rFonts w:ascii="Trebuchet MS" w:hAnsi="Trebuchet MS"/>
          <w:color w:val="000000" w:themeColor="text1"/>
          <w:sz w:val="24"/>
          <w:szCs w:val="24"/>
          <w14:textOutline w14:w="0" w14:cap="flat" w14:cmpd="sng" w14:algn="ctr">
            <w14:noFill/>
            <w14:prstDash w14:val="solid"/>
            <w14:round/>
          </w14:textOutline>
        </w:rPr>
        <w:t>:</w:t>
      </w:r>
    </w:p>
    <w:p w14:paraId="68CB80D5" w14:textId="77777777" w:rsidR="00556D2E" w:rsidRPr="009302F7" w:rsidRDefault="00343230"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Activități</w:t>
      </w:r>
      <w:r w:rsidR="004E5C31" w:rsidRPr="009302F7">
        <w:rPr>
          <w:rFonts w:ascii="Trebuchet MS" w:hAnsi="Trebuchet MS"/>
          <w:color w:val="000000" w:themeColor="text1"/>
          <w:sz w:val="24"/>
          <w:szCs w:val="24"/>
          <w14:textOutline w14:w="0" w14:cap="flat" w14:cmpd="sng" w14:algn="ctr">
            <w14:noFill/>
            <w14:prstDash w14:val="solid"/>
            <w14:round/>
          </w14:textOutline>
        </w:rPr>
        <w:t xml:space="preserve"> de producție - Fabricarea produselor textile, îmbrăcăminte, articole de marochinărie, articole de hârtie și carton, fabricarea produselor cosmetice, farmaceutice, activități de prelucrare a produselor lemnoase, fabricarea de con</w:t>
      </w:r>
      <w:r w:rsidR="009C5B48" w:rsidRPr="009302F7">
        <w:rPr>
          <w:rFonts w:ascii="Trebuchet MS" w:hAnsi="Trebuchet MS"/>
          <w:color w:val="000000" w:themeColor="text1"/>
          <w:sz w:val="24"/>
          <w:szCs w:val="24"/>
          <w14:textOutline w14:w="0" w14:cap="flat" w14:cmpd="sng" w14:algn="ctr">
            <w14:noFill/>
            <w14:prstDash w14:val="solid"/>
            <w14:round/>
          </w14:textOutline>
        </w:rPr>
        <w:t>strucții met</w:t>
      </w:r>
      <w:r w:rsidR="004E5C31" w:rsidRPr="009302F7">
        <w:rPr>
          <w:rFonts w:ascii="Trebuchet MS" w:hAnsi="Trebuchet MS"/>
          <w:color w:val="000000" w:themeColor="text1"/>
          <w:sz w:val="24"/>
          <w:szCs w:val="24"/>
          <w14:textOutline w14:w="0" w14:cap="flat" w14:cmpd="sng" w14:algn="ctr">
            <w14:noFill/>
            <w14:prstDash w14:val="solid"/>
            <w14:round/>
          </w14:textOutline>
        </w:rPr>
        <w:t>alice, mașini, utilaje și echipamente, etc.</w:t>
      </w:r>
    </w:p>
    <w:p w14:paraId="621A6D14" w14:textId="77777777" w:rsidR="004E5C31" w:rsidRPr="009302F7" w:rsidRDefault="004E5C31"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Activit</w:t>
      </w:r>
      <w:r w:rsidR="00133C14" w:rsidRPr="009302F7">
        <w:rPr>
          <w:rFonts w:ascii="Trebuchet MS" w:hAnsi="Trebuchet MS"/>
          <w:color w:val="000000" w:themeColor="text1"/>
          <w:sz w:val="24"/>
          <w:szCs w:val="24"/>
          <w14:textOutline w14:w="0" w14:cap="flat" w14:cmpd="sng" w14:algn="ctr">
            <w14:noFill/>
            <w14:prstDash w14:val="solid"/>
            <w14:round/>
          </w14:textOutline>
        </w:rPr>
        <w:t>ăți meșteșugărești – artizanat ș</w:t>
      </w:r>
      <w:r w:rsidRPr="009302F7">
        <w:rPr>
          <w:rFonts w:ascii="Trebuchet MS" w:hAnsi="Trebuchet MS"/>
          <w:color w:val="000000" w:themeColor="text1"/>
          <w:sz w:val="24"/>
          <w:szCs w:val="24"/>
          <w14:textOutline w14:w="0" w14:cap="flat" w14:cmpd="sng" w14:algn="ctr">
            <w14:noFill/>
            <w14:prstDash w14:val="solid"/>
            <w14:round/>
          </w14:textOutline>
        </w:rPr>
        <w:t>i alte activități tradiționale non-agricole – olărit, brodat, prelucrare manuală a fierului, lânii, lemnnului, pielii, etc.</w:t>
      </w:r>
    </w:p>
    <w:p w14:paraId="2AD78237" w14:textId="77777777" w:rsidR="004E5C31" w:rsidRPr="009302F7" w:rsidRDefault="004E5C31"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Activități turistice – servicii ag</w:t>
      </w:r>
      <w:r w:rsidR="00133C14" w:rsidRPr="009302F7">
        <w:rPr>
          <w:rFonts w:ascii="Trebuchet MS" w:hAnsi="Trebuchet MS"/>
          <w:color w:val="000000" w:themeColor="text1"/>
          <w:sz w:val="24"/>
          <w:szCs w:val="24"/>
          <w14:textOutline w14:w="0" w14:cap="flat" w14:cmpd="sng" w14:algn="ctr">
            <w14:noFill/>
            <w14:prstDash w14:val="solid"/>
            <w14:round/>
          </w14:textOutline>
        </w:rPr>
        <w:t>ro</w:t>
      </w:r>
      <w:r w:rsidRPr="009302F7">
        <w:rPr>
          <w:rFonts w:ascii="Trebuchet MS" w:hAnsi="Trebuchet MS"/>
          <w:color w:val="000000" w:themeColor="text1"/>
          <w:sz w:val="24"/>
          <w:szCs w:val="24"/>
          <w14:textOutline w14:w="0" w14:cap="flat" w14:cmpd="sng" w14:algn="ctr">
            <w14:noFill/>
            <w14:prstDash w14:val="solid"/>
            <w14:round/>
          </w14:textOutline>
        </w:rPr>
        <w:t>turistice/ cazare, servicii de cazare în parcuri pentru rulote, camping și tabere, servic</w:t>
      </w:r>
      <w:r w:rsidR="00527232">
        <w:rPr>
          <w:rFonts w:ascii="Trebuchet MS" w:hAnsi="Trebuchet MS"/>
          <w:color w:val="000000" w:themeColor="text1"/>
          <w:sz w:val="24"/>
          <w:szCs w:val="24"/>
          <w14:textOutline w14:w="0" w14:cap="flat" w14:cmpd="sng" w14:algn="ctr">
            <w14:noFill/>
            <w14:prstDash w14:val="solid"/>
            <w14:round/>
          </w14:textOutline>
        </w:rPr>
        <w:t>ii turistice de agremenent și a</w:t>
      </w:r>
      <w:r w:rsidRPr="009302F7">
        <w:rPr>
          <w:rFonts w:ascii="Trebuchet MS" w:hAnsi="Trebuchet MS"/>
          <w:color w:val="000000" w:themeColor="text1"/>
          <w:sz w:val="24"/>
          <w:szCs w:val="24"/>
          <w14:textOutline w14:w="0" w14:cap="flat" w14:cmpd="sng" w14:algn="ctr">
            <w14:noFill/>
            <w14:prstDash w14:val="solid"/>
            <w14:round/>
          </w14:textOutline>
        </w:rPr>
        <w:t>limentație publică, servicii de catering, servicii de ghidaj turistic, etc.</w:t>
      </w:r>
    </w:p>
    <w:p w14:paraId="28AB4BAD" w14:textId="77777777" w:rsidR="004E5C31" w:rsidRPr="009302F7" w:rsidRDefault="004E5C31"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Furnizarea de servicii – medicale, sociale, sanitar-veterinare, reparații de mașini, unelte, obiecte casnice, consultanță, contabilit</w:t>
      </w:r>
      <w:r w:rsidR="00602A4C" w:rsidRPr="009302F7">
        <w:rPr>
          <w:rFonts w:ascii="Trebuchet MS" w:hAnsi="Trebuchet MS"/>
          <w:color w:val="000000" w:themeColor="text1"/>
          <w:sz w:val="24"/>
          <w:szCs w:val="24"/>
          <w14:textOutline w14:w="0" w14:cap="flat" w14:cmpd="sng" w14:algn="ctr">
            <w14:noFill/>
            <w14:prstDash w14:val="solid"/>
            <w14:round/>
          </w14:textOutline>
        </w:rPr>
        <w:t>ate, juridice, audit, servicii î</w:t>
      </w:r>
      <w:r w:rsidRPr="009302F7">
        <w:rPr>
          <w:rFonts w:ascii="Trebuchet MS" w:hAnsi="Trebuchet MS"/>
          <w:color w:val="000000" w:themeColor="text1"/>
          <w:sz w:val="24"/>
          <w:szCs w:val="24"/>
          <w14:textOutline w14:w="0" w14:cap="flat" w14:cmpd="sng" w14:algn="ctr">
            <w14:noFill/>
            <w14:prstDash w14:val="solid"/>
            <w14:round/>
          </w14:textOutline>
        </w:rPr>
        <w:t>n tehnologia informației și servicii informatice, servicii tehnice, a</w:t>
      </w:r>
      <w:r w:rsidR="00602A4C" w:rsidRPr="009302F7">
        <w:rPr>
          <w:rFonts w:ascii="Trebuchet MS" w:hAnsi="Trebuchet MS"/>
          <w:color w:val="000000" w:themeColor="text1"/>
          <w:sz w:val="24"/>
          <w:szCs w:val="24"/>
          <w14:textOutline w14:w="0" w14:cap="flat" w14:cmpd="sng" w14:algn="ctr">
            <w14:noFill/>
            <w14:prstDash w14:val="solid"/>
            <w14:round/>
          </w14:textOutline>
        </w:rPr>
        <w:t>d</w:t>
      </w:r>
      <w:r w:rsidRPr="009302F7">
        <w:rPr>
          <w:rFonts w:ascii="Trebuchet MS" w:hAnsi="Trebuchet MS"/>
          <w:color w:val="000000" w:themeColor="text1"/>
          <w:sz w:val="24"/>
          <w:szCs w:val="24"/>
          <w14:textOutline w14:w="0" w14:cap="flat" w14:cmpd="sng" w14:algn="ctr">
            <w14:noFill/>
            <w14:prstDash w14:val="solid"/>
            <w14:round/>
          </w14:textOutline>
        </w:rPr>
        <w:t>minis</w:t>
      </w:r>
      <w:r w:rsidR="00602A4C" w:rsidRPr="009302F7">
        <w:rPr>
          <w:rFonts w:ascii="Trebuchet MS" w:hAnsi="Trebuchet MS"/>
          <w:color w:val="000000" w:themeColor="text1"/>
          <w:sz w:val="24"/>
          <w:szCs w:val="24"/>
          <w14:textOutline w14:w="0" w14:cap="flat" w14:cmpd="sng" w14:algn="ctr">
            <w14:noFill/>
            <w14:prstDash w14:val="solid"/>
            <w14:round/>
          </w14:textOutline>
        </w:rPr>
        <w:t>t</w:t>
      </w:r>
      <w:r w:rsidRPr="009302F7">
        <w:rPr>
          <w:rFonts w:ascii="Trebuchet MS" w:hAnsi="Trebuchet MS"/>
          <w:color w:val="000000" w:themeColor="text1"/>
          <w:sz w:val="24"/>
          <w:szCs w:val="24"/>
          <w14:textOutline w14:w="0" w14:cap="flat" w14:cmpd="sng" w14:algn="ctr">
            <w14:noFill/>
            <w14:prstDash w14:val="solid"/>
            <w14:round/>
          </w14:textOutline>
        </w:rPr>
        <w:t>rative inclusiv construcții, reconstrucții și/ sau modernizarea spațiilor și zonelor aferente desfășurării activităților</w:t>
      </w:r>
    </w:p>
    <w:p w14:paraId="4E830191" w14:textId="77777777" w:rsidR="004E5C31" w:rsidRPr="009302F7" w:rsidRDefault="004E5C31"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Fabricarea de peleți </w:t>
      </w:r>
      <w:r w:rsidR="00283405" w:rsidRPr="009302F7">
        <w:rPr>
          <w:rFonts w:ascii="Trebuchet MS" w:hAnsi="Trebuchet MS"/>
          <w:color w:val="000000" w:themeColor="text1"/>
          <w:sz w:val="24"/>
          <w:szCs w:val="24"/>
          <w14:textOutline w14:w="0" w14:cap="flat" w14:cmpd="sng" w14:algn="ctr">
            <w14:noFill/>
            <w14:prstDash w14:val="solid"/>
            <w14:round/>
          </w14:textOutline>
        </w:rPr>
        <w:t>și brichete din biomasă</w:t>
      </w:r>
    </w:p>
    <w:p w14:paraId="12DFE9BA" w14:textId="77777777" w:rsidR="00545BFB" w:rsidRPr="009302F7" w:rsidRDefault="00545BFB"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33163413" w14:textId="77777777" w:rsidR="00545BFB" w:rsidRPr="009302F7" w:rsidRDefault="00545BFB"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 xml:space="preserve">2.2 CONTRIBUȚIA PUBLICĂ TOTALĂ A MĂSURII M3/ 6A – SUPORT </w:t>
      </w:r>
      <w:r w:rsidR="00207ED0" w:rsidRPr="009302F7">
        <w:rPr>
          <w:rFonts w:ascii="Trebuchet MS" w:hAnsi="Trebuchet MS"/>
          <w:b/>
          <w:color w:val="000000" w:themeColor="text1"/>
          <w:sz w:val="24"/>
          <w:szCs w:val="24"/>
          <w14:textOutline w14:w="0" w14:cap="flat" w14:cmpd="sng" w14:algn="ctr">
            <w14:noFill/>
            <w14:prstDash w14:val="solid"/>
            <w14:round/>
          </w14:textOutline>
        </w:rPr>
        <w:t>ÎN DEZVOLTAREA ECHILIBRATĂ A TERITORIULUI PRIN ACTIVITĂȚI NON-AGRICOLE</w:t>
      </w:r>
    </w:p>
    <w:p w14:paraId="75D89CE2" w14:textId="70188615" w:rsidR="00207ED0" w:rsidRPr="009302F7" w:rsidRDefault="00207ED0"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lastRenderedPageBreak/>
        <w:t>Parteneriatul  Grup de Acțiune Loca</w:t>
      </w:r>
      <w:r w:rsidR="00D960E7" w:rsidRPr="009302F7">
        <w:rPr>
          <w:rFonts w:ascii="Trebuchet MS" w:hAnsi="Trebuchet MS"/>
          <w:color w:val="000000" w:themeColor="text1"/>
          <w:sz w:val="24"/>
          <w:szCs w:val="24"/>
          <w14:textOutline w14:w="0" w14:cap="flat" w14:cmpd="sng" w14:algn="ctr">
            <w14:noFill/>
            <w14:prstDash w14:val="solid"/>
            <w14:round/>
          </w14:textOutline>
        </w:rPr>
        <w:t xml:space="preserve">lă </w:t>
      </w:r>
      <w:r w:rsidR="00481614">
        <w:rPr>
          <w:rFonts w:ascii="Trebuchet MS" w:hAnsi="Trebuchet MS"/>
          <w:color w:val="000000" w:themeColor="text1"/>
          <w:sz w:val="24"/>
          <w:szCs w:val="24"/>
          <w14:textOutline w14:w="0" w14:cap="flat" w14:cmpd="sng" w14:algn="ctr">
            <w14:noFill/>
            <w14:prstDash w14:val="solid"/>
            <w14:round/>
          </w14:textOutline>
        </w:rPr>
        <w:t>,,</w:t>
      </w:r>
      <w:r w:rsidR="00D960E7" w:rsidRPr="009302F7">
        <w:rPr>
          <w:rFonts w:ascii="Trebuchet MS" w:hAnsi="Trebuchet MS"/>
          <w:color w:val="000000" w:themeColor="text1"/>
          <w:sz w:val="24"/>
          <w:szCs w:val="24"/>
          <w14:textOutline w14:w="0" w14:cap="flat" w14:cmpd="sng" w14:algn="ctr">
            <w14:noFill/>
            <w14:prstDash w14:val="solid"/>
            <w14:round/>
          </w14:textOutline>
        </w:rPr>
        <w:t xml:space="preserve">Canal </w:t>
      </w:r>
      <w:r w:rsidRPr="009302F7">
        <w:rPr>
          <w:rFonts w:ascii="Trebuchet MS" w:hAnsi="Trebuchet MS"/>
          <w:color w:val="000000" w:themeColor="text1"/>
          <w:sz w:val="24"/>
          <w:szCs w:val="24"/>
          <w14:textOutline w14:w="0" w14:cap="flat" w14:cmpd="sng" w14:algn="ctr">
            <w14:noFill/>
            <w14:prstDash w14:val="solid"/>
            <w14:round/>
          </w14:textOutline>
        </w:rPr>
        <w:t xml:space="preserve">Dunăre </w:t>
      </w:r>
      <w:r w:rsidR="00D960E7"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Marea Neagră</w:t>
      </w:r>
      <w:r w:rsidR="00481614">
        <w:rPr>
          <w:rFonts w:ascii="Trebuchet MS" w:hAnsi="Trebuchet MS"/>
          <w:color w:val="000000" w:themeColor="text1"/>
          <w:sz w:val="24"/>
          <w:szCs w:val="24"/>
          <w14:textOutline w14:w="0" w14:cap="flat" w14:cmpd="sng" w14:algn="ctr">
            <w14:noFill/>
            <w14:prstDash w14:val="solid"/>
            <w14:round/>
          </w14:textOutline>
        </w:rPr>
        <w:t xml:space="preserve"> 2016’’</w:t>
      </w:r>
      <w:r w:rsidRPr="009302F7">
        <w:rPr>
          <w:rFonts w:ascii="Trebuchet MS" w:hAnsi="Trebuchet MS"/>
          <w:color w:val="000000" w:themeColor="text1"/>
          <w:sz w:val="24"/>
          <w:szCs w:val="24"/>
          <w14:textOutline w14:w="0" w14:cap="flat" w14:cmpd="sng" w14:algn="ctr">
            <w14:noFill/>
            <w14:prstDash w14:val="solid"/>
            <w14:round/>
          </w14:textOutline>
        </w:rPr>
        <w:t xml:space="preserve"> dispune, în conformitate cu planul de finanțare aferent Strategi</w:t>
      </w:r>
      <w:r w:rsidR="000B5C33" w:rsidRPr="009302F7">
        <w:rPr>
          <w:rFonts w:ascii="Trebuchet MS" w:hAnsi="Trebuchet MS"/>
          <w:color w:val="000000" w:themeColor="text1"/>
          <w:sz w:val="24"/>
          <w:szCs w:val="24"/>
          <w14:textOutline w14:w="0" w14:cap="flat" w14:cmpd="sng" w14:algn="ctr">
            <w14:noFill/>
            <w14:prstDash w14:val="solid"/>
            <w14:round/>
          </w14:textOutline>
        </w:rPr>
        <w:t xml:space="preserve">ei de Dezvoltare Locală de </w:t>
      </w:r>
      <w:ins w:id="4" w:author="Ciprian Bobeica" w:date="2024-03-28T12:30:00Z">
        <w:r w:rsidR="00C2799B" w:rsidRPr="00C2799B">
          <w:rPr>
            <w:rFonts w:ascii="Trebuchet MS" w:hAnsi="Trebuchet MS"/>
            <w:b/>
            <w:color w:val="000000" w:themeColor="text1"/>
            <w:sz w:val="24"/>
            <w:szCs w:val="24"/>
            <w14:textOutline w14:w="0" w14:cap="flat" w14:cmpd="sng" w14:algn="ctr">
              <w14:noFill/>
              <w14:prstDash w14:val="solid"/>
              <w14:round/>
            </w14:textOutline>
          </w:rPr>
          <w:t>1.562.507,27</w:t>
        </w:r>
        <w:r w:rsidR="00C2799B">
          <w:rPr>
            <w:rFonts w:ascii="Trebuchet MS" w:hAnsi="Trebuchet MS"/>
            <w:b/>
            <w:color w:val="000000" w:themeColor="text1"/>
            <w:sz w:val="24"/>
            <w:szCs w:val="24"/>
            <w14:textOutline w14:w="0" w14:cap="flat" w14:cmpd="sng" w14:algn="ctr">
              <w14:noFill/>
              <w14:prstDash w14:val="solid"/>
              <w14:round/>
            </w14:textOutline>
          </w:rPr>
          <w:t xml:space="preserve"> </w:t>
        </w:r>
      </w:ins>
      <w:r w:rsidR="003E17E3">
        <w:rPr>
          <w:rFonts w:ascii="Trebuchet MS" w:hAnsi="Trebuchet MS"/>
          <w:b/>
          <w:color w:val="000000" w:themeColor="text1"/>
          <w:sz w:val="24"/>
          <w:szCs w:val="24"/>
          <w14:textOutline w14:w="0" w14:cap="flat" w14:cmpd="sng" w14:algn="ctr">
            <w14:noFill/>
            <w14:prstDash w14:val="solid"/>
            <w14:round/>
          </w14:textOutline>
        </w:rPr>
        <w:t xml:space="preserve"> euro </w:t>
      </w:r>
      <w:r w:rsidRPr="009302F7">
        <w:rPr>
          <w:rFonts w:ascii="Trebuchet MS" w:hAnsi="Trebuchet MS"/>
          <w:color w:val="000000" w:themeColor="text1"/>
          <w:sz w:val="24"/>
          <w:szCs w:val="24"/>
          <w14:textOutline w14:w="0" w14:cap="flat" w14:cmpd="sng" w14:algn="ctr">
            <w14:noFill/>
            <w14:prstDash w14:val="solid"/>
            <w14:round/>
          </w14:textOutline>
        </w:rPr>
        <w:t xml:space="preserve">sumă pentru toate măsurile finanțabile prin Strategia de Dezvoltare </w:t>
      </w:r>
      <w:r w:rsidR="00481614">
        <w:rPr>
          <w:rFonts w:ascii="Trebuchet MS" w:hAnsi="Trebuchet MS"/>
          <w:color w:val="000000" w:themeColor="text1"/>
          <w:sz w:val="24"/>
          <w:szCs w:val="24"/>
          <w14:textOutline w14:w="0" w14:cap="flat" w14:cmpd="sng" w14:algn="ctr">
            <w14:noFill/>
            <w14:prstDash w14:val="solid"/>
            <w14:round/>
          </w14:textOutline>
        </w:rPr>
        <w:t xml:space="preserve">Locala </w:t>
      </w:r>
      <w:r w:rsidRPr="009302F7">
        <w:rPr>
          <w:rFonts w:ascii="Trebuchet MS" w:hAnsi="Trebuchet MS"/>
          <w:color w:val="000000" w:themeColor="text1"/>
          <w:sz w:val="24"/>
          <w:szCs w:val="24"/>
          <w14:textOutline w14:w="0" w14:cap="flat" w14:cmpd="sng" w14:algn="ctr">
            <w14:noFill/>
            <w14:prstDash w14:val="solid"/>
            <w14:round/>
          </w14:textOutline>
        </w:rPr>
        <w:t>a Grup</w:t>
      </w:r>
      <w:r w:rsidR="00D960E7" w:rsidRPr="009302F7">
        <w:rPr>
          <w:rFonts w:ascii="Trebuchet MS" w:hAnsi="Trebuchet MS"/>
          <w:color w:val="000000" w:themeColor="text1"/>
          <w:sz w:val="24"/>
          <w:szCs w:val="24"/>
          <w14:textOutline w14:w="0" w14:cap="flat" w14:cmpd="sng" w14:algn="ctr">
            <w14:noFill/>
            <w14:prstDash w14:val="solid"/>
            <w14:round/>
          </w14:textOutline>
        </w:rPr>
        <w:t>ului</w:t>
      </w:r>
      <w:r w:rsidRPr="009302F7">
        <w:rPr>
          <w:rFonts w:ascii="Trebuchet MS" w:hAnsi="Trebuchet MS"/>
          <w:color w:val="000000" w:themeColor="text1"/>
          <w:sz w:val="24"/>
          <w:szCs w:val="24"/>
          <w14:textOutline w14:w="0" w14:cap="flat" w14:cmpd="sng" w14:algn="ctr">
            <w14:noFill/>
            <w14:prstDash w14:val="solid"/>
            <w14:round/>
          </w14:textOutline>
        </w:rPr>
        <w:t xml:space="preserve"> de Acțiune Locală </w:t>
      </w:r>
      <w:r w:rsidR="00481614">
        <w:rPr>
          <w:rFonts w:ascii="Trebuchet MS" w:hAnsi="Trebuchet MS"/>
          <w:color w:val="000000" w:themeColor="text1"/>
          <w:sz w:val="24"/>
          <w:szCs w:val="24"/>
          <w14:textOutline w14:w="0" w14:cap="flat" w14:cmpd="sng" w14:algn="ctr">
            <w14:noFill/>
            <w14:prstDash w14:val="solid"/>
            <w14:round/>
          </w14:textOutline>
        </w:rPr>
        <w:t>,,</w:t>
      </w:r>
      <w:r w:rsidRPr="009302F7">
        <w:rPr>
          <w:rFonts w:ascii="Trebuchet MS" w:hAnsi="Trebuchet MS"/>
          <w:color w:val="000000" w:themeColor="text1"/>
          <w:sz w:val="24"/>
          <w:szCs w:val="24"/>
          <w14:textOutline w14:w="0" w14:cap="flat" w14:cmpd="sng" w14:algn="ctr">
            <w14:noFill/>
            <w14:prstDash w14:val="solid"/>
            <w14:round/>
          </w14:textOutline>
        </w:rPr>
        <w:t>Canal Dunăre</w:t>
      </w:r>
      <w:r w:rsidR="00D960E7"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 xml:space="preserve"> Marea Neagră</w:t>
      </w:r>
      <w:r w:rsidR="00481614">
        <w:rPr>
          <w:rFonts w:ascii="Trebuchet MS" w:hAnsi="Trebuchet MS"/>
          <w:color w:val="000000" w:themeColor="text1"/>
          <w:sz w:val="24"/>
          <w:szCs w:val="24"/>
          <w14:textOutline w14:w="0" w14:cap="flat" w14:cmpd="sng" w14:algn="ctr">
            <w14:noFill/>
            <w14:prstDash w14:val="solid"/>
            <w14:round/>
          </w14:textOutline>
        </w:rPr>
        <w:t xml:space="preserve"> 2016’’</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p>
    <w:p w14:paraId="12077E18" w14:textId="4A76D16E" w:rsidR="00207ED0" w:rsidRPr="009302F7" w:rsidRDefault="00207ED0"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Contribuția publică totală aferentă Măsurii M3/ 6A – </w:t>
      </w:r>
      <w:r w:rsidR="00830BCF" w:rsidRPr="009302F7">
        <w:rPr>
          <w:rFonts w:ascii="Trebuchet MS" w:hAnsi="Trebuchet MS"/>
          <w:color w:val="000000" w:themeColor="text1"/>
          <w:sz w:val="24"/>
          <w:szCs w:val="24"/>
          <w14:textOutline w14:w="0" w14:cap="flat" w14:cmpd="sng" w14:algn="ctr">
            <w14:noFill/>
            <w14:prstDash w14:val="solid"/>
            <w14:round/>
          </w14:textOutline>
        </w:rPr>
        <w:t>”</w:t>
      </w:r>
      <w:r w:rsidRPr="009302F7">
        <w:rPr>
          <w:rFonts w:ascii="Trebuchet MS" w:hAnsi="Trebuchet MS"/>
          <w:color w:val="000000" w:themeColor="text1"/>
          <w:sz w:val="24"/>
          <w:szCs w:val="24"/>
          <w14:textOutline w14:w="0" w14:cap="flat" w14:cmpd="sng" w14:algn="ctr">
            <w14:noFill/>
            <w14:prstDash w14:val="solid"/>
            <w14:round/>
          </w14:textOutline>
        </w:rPr>
        <w:t>Suport în dezvoltarea echilibrată a teritoriului prin activități non-agricole</w:t>
      </w:r>
      <w:r w:rsidR="00830BCF" w:rsidRPr="009302F7">
        <w:rPr>
          <w:rFonts w:ascii="Trebuchet MS" w:hAnsi="Trebuchet MS"/>
          <w:color w:val="000000" w:themeColor="text1"/>
          <w:sz w:val="24"/>
          <w:szCs w:val="24"/>
          <w14:textOutline w14:w="0" w14:cap="flat" w14:cmpd="sng" w14:algn="ctr">
            <w14:noFill/>
            <w14:prstDash w14:val="solid"/>
            <w14:round/>
          </w14:textOutline>
        </w:rPr>
        <w:t>”</w:t>
      </w:r>
      <w:r w:rsidR="00564636" w:rsidRPr="009302F7">
        <w:rPr>
          <w:rFonts w:ascii="Trebuchet MS" w:hAnsi="Trebuchet MS"/>
          <w:color w:val="000000" w:themeColor="text1"/>
          <w:sz w:val="24"/>
          <w:szCs w:val="24"/>
          <w14:textOutline w14:w="0" w14:cap="flat" w14:cmpd="sng" w14:algn="ctr">
            <w14:noFill/>
            <w14:prstDash w14:val="solid"/>
            <w14:round/>
          </w14:textOutline>
        </w:rPr>
        <w:t xml:space="preserve"> este de </w:t>
      </w:r>
      <w:r w:rsidR="00842DC4">
        <w:rPr>
          <w:rFonts w:ascii="Trebuchet MS" w:hAnsi="Trebuchet MS"/>
          <w:b/>
          <w:color w:val="000000" w:themeColor="text1"/>
          <w:sz w:val="24"/>
          <w:szCs w:val="24"/>
          <w14:textOutline w14:w="0" w14:cap="flat" w14:cmpd="sng" w14:algn="ctr">
            <w14:noFill/>
            <w14:prstDash w14:val="solid"/>
            <w14:round/>
          </w14:textOutline>
        </w:rPr>
        <w:t>9</w:t>
      </w:r>
      <w:r w:rsidR="00EB68D8" w:rsidRPr="00842DC4">
        <w:rPr>
          <w:rFonts w:ascii="Trebuchet MS" w:hAnsi="Trebuchet MS"/>
          <w:b/>
          <w:color w:val="000000" w:themeColor="text1"/>
          <w:sz w:val="24"/>
          <w:szCs w:val="24"/>
          <w14:textOutline w14:w="0" w14:cap="flat" w14:cmpd="sng" w14:algn="ctr">
            <w14:noFill/>
            <w14:prstDash w14:val="solid"/>
            <w14:round/>
          </w14:textOutline>
        </w:rPr>
        <w:t>4.181,62</w:t>
      </w:r>
      <w:r w:rsidR="00564636" w:rsidRPr="00842DC4">
        <w:rPr>
          <w:rFonts w:ascii="Trebuchet MS" w:hAnsi="Trebuchet MS"/>
          <w:b/>
          <w:color w:val="000000" w:themeColor="text1"/>
          <w:sz w:val="24"/>
          <w:szCs w:val="24"/>
          <w14:textOutline w14:w="0" w14:cap="flat" w14:cmpd="sng" w14:algn="ctr">
            <w14:noFill/>
            <w14:prstDash w14:val="solid"/>
            <w14:round/>
          </w14:textOutline>
        </w:rPr>
        <w:t xml:space="preserve"> euro</w:t>
      </w:r>
      <w:r w:rsidR="00564636" w:rsidRPr="009302F7">
        <w:rPr>
          <w:rFonts w:ascii="Trebuchet MS" w:hAnsi="Trebuchet MS"/>
          <w:color w:val="000000" w:themeColor="text1"/>
          <w:sz w:val="24"/>
          <w:szCs w:val="24"/>
          <w14:textOutline w14:w="0" w14:cap="flat" w14:cmpd="sng" w14:algn="ctr">
            <w14:noFill/>
            <w14:prstDash w14:val="solid"/>
            <w14:round/>
          </w14:textOutline>
        </w:rPr>
        <w:t xml:space="preserve">. </w:t>
      </w:r>
    </w:p>
    <w:p w14:paraId="447D1917" w14:textId="77777777" w:rsidR="00564636" w:rsidRPr="009302F7" w:rsidRDefault="00564636"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p>
    <w:p w14:paraId="0E384DF1" w14:textId="77777777" w:rsidR="00564636" w:rsidRPr="009302F7" w:rsidRDefault="00564636"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2.3 TIPUL SPRIJINULUI, SUME APLICABILE ȘI RATA SPRIJINULUI</w:t>
      </w:r>
    </w:p>
    <w:p w14:paraId="2112CE13" w14:textId="77777777" w:rsidR="00564636" w:rsidRPr="009302F7" w:rsidRDefault="00830BCF"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Prin Măsura</w:t>
      </w:r>
      <w:r w:rsidR="000B5C33" w:rsidRPr="009302F7">
        <w:rPr>
          <w:rFonts w:ascii="Trebuchet MS" w:hAnsi="Trebuchet MS"/>
          <w:color w:val="000000" w:themeColor="text1"/>
          <w:sz w:val="24"/>
          <w:szCs w:val="24"/>
          <w14:textOutline w14:w="0" w14:cap="flat" w14:cmpd="sng" w14:algn="ctr">
            <w14:noFill/>
            <w14:prstDash w14:val="solid"/>
            <w14:round/>
          </w14:textOutline>
        </w:rPr>
        <w:t xml:space="preserve"> </w:t>
      </w:r>
      <w:r w:rsidRPr="009302F7">
        <w:rPr>
          <w:rFonts w:ascii="Trebuchet MS" w:hAnsi="Trebuchet MS"/>
          <w:color w:val="000000" w:themeColor="text1"/>
          <w:sz w:val="24"/>
          <w:szCs w:val="24"/>
          <w14:textOutline w14:w="0" w14:cap="flat" w14:cmpd="sng" w14:algn="ctr">
            <w14:noFill/>
            <w14:prstDash w14:val="solid"/>
            <w14:round/>
          </w14:textOutline>
        </w:rPr>
        <w:t>M3/6A  - ”Suport în dezvoltarea echilibrată a teritoriului prin activități non-agricole”, tipul sprijinului este după cum urmează:</w:t>
      </w:r>
    </w:p>
    <w:p w14:paraId="6978793B" w14:textId="77777777" w:rsidR="00830BCF" w:rsidRPr="009302F7" w:rsidRDefault="00830BCF"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Sub formă de sumă forfetară pentru finanțarea de noi activități non-agricole în mediul rural pe baza unui plan de afaceri. </w:t>
      </w:r>
    </w:p>
    <w:p w14:paraId="4DCFAD77" w14:textId="77777777" w:rsidR="0037256D" w:rsidRPr="009302F7" w:rsidRDefault="0037256D"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Proiectele din cadrul acestei măsuri sunt din categoria operațiunilor generatoare de venit. Beneficiarii sprijinului sunt age</w:t>
      </w:r>
      <w:r w:rsidR="000F3BFB" w:rsidRPr="009302F7">
        <w:rPr>
          <w:rFonts w:ascii="Trebuchet MS" w:hAnsi="Trebuchet MS"/>
          <w:color w:val="000000" w:themeColor="text1"/>
          <w:sz w:val="24"/>
          <w:szCs w:val="24"/>
          <w14:textOutline w14:w="0" w14:cap="flat" w14:cmpd="sng" w14:algn="ctr">
            <w14:noFill/>
            <w14:prstDash w14:val="solid"/>
            <w14:round/>
          </w14:textOutline>
        </w:rPr>
        <w:t xml:space="preserve">nți economici </w:t>
      </w:r>
      <w:r w:rsidR="00481614">
        <w:rPr>
          <w:rFonts w:ascii="Trebuchet MS" w:hAnsi="Trebuchet MS"/>
          <w:color w:val="000000" w:themeColor="text1"/>
          <w:sz w:val="24"/>
          <w:szCs w:val="24"/>
          <w14:textOutline w14:w="0" w14:cap="flat" w14:cmpd="sng" w14:algn="ctr">
            <w14:noFill/>
            <w14:prstDash w14:val="solid"/>
            <w14:round/>
          </w14:textOutline>
        </w:rPr>
        <w:t>c</w:t>
      </w:r>
      <w:r w:rsidR="000F3BFB" w:rsidRPr="009302F7">
        <w:rPr>
          <w:rFonts w:ascii="Trebuchet MS" w:hAnsi="Trebuchet MS"/>
          <w:color w:val="000000" w:themeColor="text1"/>
          <w:sz w:val="24"/>
          <w:szCs w:val="24"/>
          <w14:textOutline w14:w="0" w14:cap="flat" w14:cmpd="sng" w14:algn="ctr">
            <w14:noFill/>
            <w14:prstDash w14:val="solid"/>
            <w14:round/>
          </w14:textOutline>
        </w:rPr>
        <w:t xml:space="preserve">are necesită sprijin pentru dezvoltare și care crează și mențin locuri noi de muncă. </w:t>
      </w:r>
    </w:p>
    <w:p w14:paraId="333E90B0" w14:textId="77777777" w:rsidR="00BF64FF" w:rsidRPr="009302F7" w:rsidRDefault="000F3BFB"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Sprij</w:t>
      </w:r>
      <w:r w:rsidR="000B5C33" w:rsidRPr="009302F7">
        <w:rPr>
          <w:rFonts w:ascii="Trebuchet MS" w:hAnsi="Trebuchet MS"/>
          <w:color w:val="000000" w:themeColor="text1"/>
          <w:sz w:val="24"/>
          <w:szCs w:val="24"/>
          <w14:textOutline w14:w="0" w14:cap="flat" w14:cmpd="sng" w14:algn="ctr">
            <w14:noFill/>
            <w14:prstDash w14:val="solid"/>
            <w14:round/>
          </w14:textOutline>
        </w:rPr>
        <w:t>inul public nerambursabil va re</w:t>
      </w:r>
      <w:r w:rsidRPr="009302F7">
        <w:rPr>
          <w:rFonts w:ascii="Trebuchet MS" w:hAnsi="Trebuchet MS"/>
          <w:color w:val="000000" w:themeColor="text1"/>
          <w:sz w:val="24"/>
          <w:szCs w:val="24"/>
          <w14:textOutline w14:w="0" w14:cap="flat" w14:cmpd="sng" w14:algn="ctr">
            <w14:noFill/>
            <w14:prstDash w14:val="solid"/>
            <w14:round/>
          </w14:textOutline>
        </w:rPr>
        <w:t>s</w:t>
      </w:r>
      <w:r w:rsidR="000B5C33" w:rsidRPr="009302F7">
        <w:rPr>
          <w:rFonts w:ascii="Trebuchet MS" w:hAnsi="Trebuchet MS"/>
          <w:color w:val="000000" w:themeColor="text1"/>
          <w:sz w:val="24"/>
          <w:szCs w:val="24"/>
          <w14:textOutline w14:w="0" w14:cap="flat" w14:cmpd="sng" w14:algn="ctr">
            <w14:noFill/>
            <w14:prstDash w14:val="solid"/>
            <w14:round/>
          </w14:textOutline>
        </w:rPr>
        <w:t>p</w:t>
      </w:r>
      <w:r w:rsidRPr="009302F7">
        <w:rPr>
          <w:rFonts w:ascii="Trebuchet MS" w:hAnsi="Trebuchet MS"/>
          <w:color w:val="000000" w:themeColor="text1"/>
          <w:sz w:val="24"/>
          <w:szCs w:val="24"/>
          <w14:textOutline w14:w="0" w14:cap="flat" w14:cmpd="sng" w14:algn="ctr">
            <w14:noFill/>
            <w14:prstDash w14:val="solid"/>
            <w14:round/>
          </w14:textOutline>
        </w:rPr>
        <w:t xml:space="preserve">ecta prevederile Reg. CE nr. 1407/2013 cu privire la sprijinul de minimis și nu va depăși 200.000 euro/ 3 ani fiscali. </w:t>
      </w:r>
    </w:p>
    <w:p w14:paraId="02417D58" w14:textId="77777777" w:rsidR="006F1E63" w:rsidRPr="009302F7" w:rsidRDefault="000F3BFB"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Cuantumul sprijinului este de </w:t>
      </w:r>
      <w:r w:rsidRPr="009302F7">
        <w:rPr>
          <w:rFonts w:ascii="Trebuchet MS" w:hAnsi="Trebuchet MS"/>
          <w:b/>
          <w:color w:val="000000" w:themeColor="text1"/>
          <w:sz w:val="24"/>
          <w:szCs w:val="24"/>
          <w14:textOutline w14:w="0" w14:cap="flat" w14:cmpd="sng" w14:algn="ctr">
            <w14:noFill/>
            <w14:prstDash w14:val="solid"/>
            <w14:round/>
          </w14:textOutline>
        </w:rPr>
        <w:t>50.000 euro/ proiect</w:t>
      </w:r>
      <w:r w:rsidRPr="009302F7">
        <w:rPr>
          <w:rFonts w:ascii="Trebuchet MS" w:hAnsi="Trebuchet MS"/>
          <w:color w:val="000000" w:themeColor="text1"/>
          <w:sz w:val="24"/>
          <w:szCs w:val="24"/>
          <w14:textOutline w14:w="0" w14:cap="flat" w14:cmpd="sng" w14:algn="ctr">
            <w14:noFill/>
            <w14:prstDash w14:val="solid"/>
            <w14:round/>
          </w14:textOutline>
        </w:rPr>
        <w:t>, c</w:t>
      </w:r>
      <w:r w:rsidR="000B5C33" w:rsidRPr="009302F7">
        <w:rPr>
          <w:rFonts w:ascii="Trebuchet MS" w:hAnsi="Trebuchet MS"/>
          <w:color w:val="000000" w:themeColor="text1"/>
          <w:sz w:val="24"/>
          <w:szCs w:val="24"/>
          <w14:textOutline w14:w="0" w14:cap="flat" w14:cmpd="sng" w14:algn="ctr">
            <w14:noFill/>
            <w14:prstDash w14:val="solid"/>
            <w14:round/>
          </w14:textOutline>
        </w:rPr>
        <w:t>u</w:t>
      </w:r>
      <w:r w:rsidRPr="009302F7">
        <w:rPr>
          <w:rFonts w:ascii="Trebuchet MS" w:hAnsi="Trebuchet MS"/>
          <w:color w:val="000000" w:themeColor="text1"/>
          <w:sz w:val="24"/>
          <w:szCs w:val="24"/>
          <w14:textOutline w14:w="0" w14:cap="flat" w14:cmpd="sng" w14:algn="ctr">
            <w14:noFill/>
            <w14:prstDash w14:val="solid"/>
            <w14:round/>
          </w14:textOutline>
        </w:rPr>
        <w:t xml:space="preserve"> posibilitatea majorării sprijinului la valoarea de </w:t>
      </w:r>
      <w:r w:rsidRPr="009302F7">
        <w:rPr>
          <w:rFonts w:ascii="Trebuchet MS" w:hAnsi="Trebuchet MS"/>
          <w:b/>
          <w:color w:val="000000" w:themeColor="text1"/>
          <w:sz w:val="24"/>
          <w:szCs w:val="24"/>
          <w14:textOutline w14:w="0" w14:cap="flat" w14:cmpd="sng" w14:algn="ctr">
            <w14:noFill/>
            <w14:prstDash w14:val="solid"/>
            <w14:round/>
          </w14:textOutline>
        </w:rPr>
        <w:t>70.000 de euro/ pr</w:t>
      </w:r>
      <w:r w:rsidR="000B5C33" w:rsidRPr="009302F7">
        <w:rPr>
          <w:rFonts w:ascii="Trebuchet MS" w:hAnsi="Trebuchet MS"/>
          <w:b/>
          <w:color w:val="000000" w:themeColor="text1"/>
          <w:sz w:val="24"/>
          <w:szCs w:val="24"/>
          <w14:textOutline w14:w="0" w14:cap="flat" w14:cmpd="sng" w14:algn="ctr">
            <w14:noFill/>
            <w14:prstDash w14:val="solid"/>
            <w14:round/>
          </w14:textOutline>
        </w:rPr>
        <w:t>o</w:t>
      </w:r>
      <w:r w:rsidRPr="009302F7">
        <w:rPr>
          <w:rFonts w:ascii="Trebuchet MS" w:hAnsi="Trebuchet MS"/>
          <w:b/>
          <w:color w:val="000000" w:themeColor="text1"/>
          <w:sz w:val="24"/>
          <w:szCs w:val="24"/>
          <w14:textOutline w14:w="0" w14:cap="flat" w14:cmpd="sng" w14:algn="ctr">
            <w14:noFill/>
            <w14:prstDash w14:val="solid"/>
            <w14:round/>
          </w14:textOutline>
        </w:rPr>
        <w:t>ie</w:t>
      </w:r>
      <w:r w:rsidR="000B5C33" w:rsidRPr="009302F7">
        <w:rPr>
          <w:rFonts w:ascii="Trebuchet MS" w:hAnsi="Trebuchet MS"/>
          <w:b/>
          <w:color w:val="000000" w:themeColor="text1"/>
          <w:sz w:val="24"/>
          <w:szCs w:val="24"/>
          <w14:textOutline w14:w="0" w14:cap="flat" w14:cmpd="sng" w14:algn="ctr">
            <w14:noFill/>
            <w14:prstDash w14:val="solid"/>
            <w14:round/>
          </w14:textOutline>
        </w:rPr>
        <w:t>c</w:t>
      </w:r>
      <w:r w:rsidRPr="009302F7">
        <w:rPr>
          <w:rFonts w:ascii="Trebuchet MS" w:hAnsi="Trebuchet MS"/>
          <w:b/>
          <w:color w:val="000000" w:themeColor="text1"/>
          <w:sz w:val="24"/>
          <w:szCs w:val="24"/>
          <w14:textOutline w14:w="0" w14:cap="flat" w14:cmpd="sng" w14:algn="ctr">
            <w14:noFill/>
            <w14:prstDash w14:val="solid"/>
            <w14:round/>
          </w14:textOutline>
        </w:rPr>
        <w:t>t</w:t>
      </w:r>
      <w:r w:rsidRPr="009302F7">
        <w:rPr>
          <w:rFonts w:ascii="Trebuchet MS" w:hAnsi="Trebuchet MS"/>
          <w:color w:val="000000" w:themeColor="text1"/>
          <w:sz w:val="24"/>
          <w:szCs w:val="24"/>
          <w14:textOutline w14:w="0" w14:cap="flat" w14:cmpd="sng" w14:algn="ctr">
            <w14:noFill/>
            <w14:prstDash w14:val="solid"/>
            <w14:round/>
          </w14:textOutline>
        </w:rPr>
        <w:t>, în cazul activităților de prod</w:t>
      </w:r>
      <w:r w:rsidR="00D960E7" w:rsidRPr="009302F7">
        <w:rPr>
          <w:rFonts w:ascii="Trebuchet MS" w:hAnsi="Trebuchet MS"/>
          <w:color w:val="000000" w:themeColor="text1"/>
          <w:sz w:val="24"/>
          <w:szCs w:val="24"/>
          <w14:textOutline w14:w="0" w14:cap="flat" w14:cmpd="sng" w14:algn="ctr">
            <w14:noFill/>
            <w14:prstDash w14:val="solid"/>
            <w14:round/>
          </w14:textOutline>
        </w:rPr>
        <w:t>ucție, servicii medicale, sanita</w:t>
      </w:r>
      <w:r w:rsidRPr="009302F7">
        <w:rPr>
          <w:rFonts w:ascii="Trebuchet MS" w:hAnsi="Trebuchet MS"/>
          <w:color w:val="000000" w:themeColor="text1"/>
          <w:sz w:val="24"/>
          <w:szCs w:val="24"/>
          <w14:textOutline w14:w="0" w14:cap="flat" w14:cmpd="sng" w14:algn="ctr">
            <w14:noFill/>
            <w14:prstDash w14:val="solid"/>
            <w14:round/>
          </w14:textOutline>
        </w:rPr>
        <w:t xml:space="preserve">r-veterinare și de agro-turism. </w:t>
      </w:r>
    </w:p>
    <w:p w14:paraId="25723E6F" w14:textId="77777777" w:rsidR="000F3BFB" w:rsidRPr="009302F7" w:rsidRDefault="000F3BFB"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Proiectele selectate care primesc cuantumul sprijinului nerambursabil de 50.000 euro/ proiect vor reprezenta cea mai mare pondere a proiectelor. </w:t>
      </w:r>
    </w:p>
    <w:p w14:paraId="2AD1FB46" w14:textId="77777777" w:rsidR="00D01928" w:rsidRPr="009302F7" w:rsidRDefault="00D01928"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54A179D4" w14:textId="77777777" w:rsidR="000F3BFB" w:rsidRPr="009302F7" w:rsidRDefault="000F3BFB"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Valoarea nerambursabilă aferentă sprijinului prin măsura M3/ 6A – ”Suport în dezvoltarea echilibrată a teritoriului prin a</w:t>
      </w:r>
      <w:r w:rsidR="006F1E63" w:rsidRPr="009302F7">
        <w:rPr>
          <w:rFonts w:ascii="Trebuchet MS" w:hAnsi="Trebuchet MS"/>
          <w:b/>
          <w:color w:val="000000" w:themeColor="text1"/>
          <w:sz w:val="24"/>
          <w:szCs w:val="24"/>
          <w14:textOutline w14:w="0" w14:cap="flat" w14:cmpd="sng" w14:algn="ctr">
            <w14:noFill/>
            <w14:prstDash w14:val="solid"/>
            <w14:round/>
          </w14:textOutline>
        </w:rPr>
        <w:t xml:space="preserve">ctivități non-agricole” </w:t>
      </w:r>
      <w:r w:rsidR="006F1E63" w:rsidRPr="009302F7">
        <w:rPr>
          <w:rFonts w:ascii="Trebuchet MS" w:hAnsi="Trebuchet MS"/>
          <w:color w:val="000000" w:themeColor="text1"/>
          <w:sz w:val="24"/>
          <w:szCs w:val="24"/>
          <w14:textOutline w14:w="0" w14:cap="flat" w14:cmpd="sng" w14:algn="ctr">
            <w14:noFill/>
            <w14:prstDash w14:val="solid"/>
            <w14:round/>
          </w14:textOutline>
        </w:rPr>
        <w:t>este de</w:t>
      </w:r>
      <w:r w:rsidR="00133C14" w:rsidRPr="009302F7">
        <w:rPr>
          <w:rFonts w:ascii="Trebuchet MS" w:hAnsi="Trebuchet MS"/>
          <w:b/>
          <w:color w:val="000000" w:themeColor="text1"/>
          <w:sz w:val="24"/>
          <w:szCs w:val="24"/>
          <w14:textOutline w14:w="0" w14:cap="flat" w14:cmpd="sng" w14:algn="ctr">
            <w14:noFill/>
            <w14:prstDash w14:val="solid"/>
            <w14:round/>
          </w14:textOutline>
        </w:rPr>
        <w:t xml:space="preserve"> 5</w:t>
      </w:r>
      <w:r w:rsidRPr="009302F7">
        <w:rPr>
          <w:rFonts w:ascii="Trebuchet MS" w:hAnsi="Trebuchet MS"/>
          <w:b/>
          <w:color w:val="000000" w:themeColor="text1"/>
          <w:sz w:val="24"/>
          <w:szCs w:val="24"/>
          <w14:textOutline w14:w="0" w14:cap="flat" w14:cmpd="sng" w14:algn="ctr">
            <w14:noFill/>
            <w14:prstDash w14:val="solid"/>
            <w14:round/>
          </w14:textOutline>
        </w:rPr>
        <w:t>0.000 euro</w:t>
      </w:r>
      <w:r w:rsidR="006F1E63" w:rsidRPr="009302F7">
        <w:rPr>
          <w:rFonts w:ascii="Trebuchet MS" w:hAnsi="Trebuchet MS"/>
          <w:b/>
          <w:color w:val="000000" w:themeColor="text1"/>
          <w:sz w:val="24"/>
          <w:szCs w:val="24"/>
          <w14:textOutline w14:w="0" w14:cap="flat" w14:cmpd="sng" w14:algn="ctr">
            <w14:noFill/>
            <w14:prstDash w14:val="solid"/>
            <w14:round/>
          </w14:textOutline>
        </w:rPr>
        <w:t>,</w:t>
      </w:r>
      <w:r w:rsidR="00133C14" w:rsidRPr="009302F7">
        <w:rPr>
          <w:rFonts w:ascii="Trebuchet MS" w:hAnsi="Trebuchet MS"/>
          <w:color w:val="000000" w:themeColor="text1"/>
          <w:sz w:val="24"/>
          <w:szCs w:val="24"/>
          <w14:textOutline w14:w="0" w14:cap="flat" w14:cmpd="sng" w14:algn="ctr">
            <w14:noFill/>
            <w14:prstDash w14:val="solid"/>
            <w14:round/>
          </w14:textOutline>
        </w:rPr>
        <w:t xml:space="preserve"> cu posibilitatea majorării sprijinului la valoarea de </w:t>
      </w:r>
      <w:r w:rsidR="00133C14" w:rsidRPr="009302F7">
        <w:rPr>
          <w:rFonts w:ascii="Trebuchet MS" w:hAnsi="Trebuchet MS"/>
          <w:b/>
          <w:color w:val="000000" w:themeColor="text1"/>
          <w:sz w:val="24"/>
          <w:szCs w:val="24"/>
          <w14:textOutline w14:w="0" w14:cap="flat" w14:cmpd="sng" w14:algn="ctr">
            <w14:noFill/>
            <w14:prstDash w14:val="solid"/>
            <w14:round/>
          </w14:textOutline>
        </w:rPr>
        <w:t>70.000 de euro/ proiect</w:t>
      </w:r>
      <w:r w:rsidR="00133C14" w:rsidRPr="009302F7">
        <w:rPr>
          <w:rFonts w:ascii="Trebuchet MS" w:hAnsi="Trebuchet MS"/>
          <w:color w:val="000000" w:themeColor="text1"/>
          <w:sz w:val="24"/>
          <w:szCs w:val="24"/>
          <w14:textOutline w14:w="0" w14:cap="flat" w14:cmpd="sng" w14:algn="ctr">
            <w14:noFill/>
            <w14:prstDash w14:val="solid"/>
            <w14:round/>
          </w14:textOutline>
        </w:rPr>
        <w:t>, în cazul activităților de prod</w:t>
      </w:r>
      <w:r w:rsidR="00D960E7" w:rsidRPr="009302F7">
        <w:rPr>
          <w:rFonts w:ascii="Trebuchet MS" w:hAnsi="Trebuchet MS"/>
          <w:color w:val="000000" w:themeColor="text1"/>
          <w:sz w:val="24"/>
          <w:szCs w:val="24"/>
          <w14:textOutline w14:w="0" w14:cap="flat" w14:cmpd="sng" w14:algn="ctr">
            <w14:noFill/>
            <w14:prstDash w14:val="solid"/>
            <w14:round/>
          </w14:textOutline>
        </w:rPr>
        <w:t>ucție, servicii medicale, sanita</w:t>
      </w:r>
      <w:r w:rsidR="00133C14" w:rsidRPr="009302F7">
        <w:rPr>
          <w:rFonts w:ascii="Trebuchet MS" w:hAnsi="Trebuchet MS"/>
          <w:color w:val="000000" w:themeColor="text1"/>
          <w:sz w:val="24"/>
          <w:szCs w:val="24"/>
          <w14:textOutline w14:w="0" w14:cap="flat" w14:cmpd="sng" w14:algn="ctr">
            <w14:noFill/>
            <w14:prstDash w14:val="solid"/>
            <w14:round/>
          </w14:textOutline>
        </w:rPr>
        <w:t>r-veterinare și de agro-turism</w:t>
      </w:r>
      <w:r w:rsidRPr="009302F7">
        <w:rPr>
          <w:rFonts w:ascii="Trebuchet MS" w:hAnsi="Trebuchet MS"/>
          <w:b/>
          <w:color w:val="000000" w:themeColor="text1"/>
          <w:sz w:val="24"/>
          <w:szCs w:val="24"/>
          <w14:textOutline w14:w="0" w14:cap="flat" w14:cmpd="sng" w14:algn="ctr">
            <w14:noFill/>
            <w14:prstDash w14:val="solid"/>
            <w14:round/>
          </w14:textOutline>
        </w:rPr>
        <w:t xml:space="preserve">. </w:t>
      </w:r>
    </w:p>
    <w:p w14:paraId="51CBAC35" w14:textId="77777777" w:rsidR="006F1E63" w:rsidRPr="009302F7" w:rsidRDefault="006F1E63"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p>
    <w:p w14:paraId="0D9A4034" w14:textId="77777777" w:rsidR="006F1E63" w:rsidRPr="009302F7" w:rsidRDefault="006F1E63"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FF0000"/>
          <w:sz w:val="24"/>
          <w:szCs w:val="24"/>
          <w14:textOutline w14:w="0" w14:cap="flat" w14:cmpd="sng" w14:algn="ctr">
            <w14:noFill/>
            <w14:prstDash w14:val="solid"/>
            <w14:round/>
          </w14:textOutline>
        </w:rPr>
        <w:lastRenderedPageBreak/>
        <w:t xml:space="preserve">Atenție! </w:t>
      </w:r>
      <w:r w:rsidRPr="009302F7">
        <w:rPr>
          <w:rFonts w:ascii="Trebuchet MS" w:hAnsi="Trebuchet MS"/>
          <w:b/>
          <w:color w:val="000000" w:themeColor="text1"/>
          <w:sz w:val="24"/>
          <w:szCs w:val="24"/>
          <w14:textOutline w14:w="0" w14:cap="flat" w14:cmpd="sng" w14:algn="ctr">
            <w14:noFill/>
            <w14:prstDash w14:val="solid"/>
            <w14:round/>
          </w14:textOutline>
        </w:rPr>
        <w:t xml:space="preserve">Sprijinul se acordă sub formă de sumă forfetară în funcție de tipul investiției, respectiv, 50.000 euro sau 70.000 euro. Nu se alocă sume intermediare. </w:t>
      </w:r>
    </w:p>
    <w:p w14:paraId="719DC149" w14:textId="77777777" w:rsidR="006F1E63" w:rsidRPr="009302F7" w:rsidRDefault="006F1E63"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FF0000"/>
          <w:sz w:val="24"/>
          <w:szCs w:val="24"/>
          <w14:textOutline w14:w="0" w14:cap="flat" w14:cmpd="sng" w14:algn="ctr">
            <w14:noFill/>
            <w14:prstDash w14:val="solid"/>
            <w14:round/>
          </w14:textOutline>
        </w:rPr>
        <w:t>Atenție!</w:t>
      </w:r>
      <w:r w:rsidRPr="009302F7">
        <w:rPr>
          <w:rFonts w:ascii="Trebuchet MS" w:hAnsi="Trebuchet MS"/>
          <w:b/>
          <w:color w:val="000000" w:themeColor="text1"/>
          <w:sz w:val="24"/>
          <w:szCs w:val="24"/>
          <w14:textOutline w14:w="0" w14:cap="flat" w14:cmpd="sng" w14:algn="ctr">
            <w14:noFill/>
            <w14:prstDash w14:val="solid"/>
            <w14:round/>
          </w14:textOutline>
        </w:rPr>
        <w:t xml:space="preserve"> În cazul în care prin proiect sunt propuse activități aferente mai multor coduri CAEN (maximum 5 coduri CAEN) , cu valori diferite ale sprijinului public nerambursabil  (50.000 euro, respectiv 70.000 euro), proiectul va primi spijinul cel mai mic.</w:t>
      </w:r>
    </w:p>
    <w:p w14:paraId="4C0D08C7" w14:textId="77777777" w:rsidR="00A62D10" w:rsidRPr="009302F7" w:rsidRDefault="00A62D10"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p>
    <w:p w14:paraId="2B168C7E" w14:textId="77777777" w:rsidR="00A62D10" w:rsidRPr="009302F7" w:rsidRDefault="00A62D10"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t>2.4 LEGISLAȚIA NAȚIONALĂ ȘI EUROPEANĂ APLICABILĂ MĂSURII</w:t>
      </w:r>
    </w:p>
    <w:p w14:paraId="1B187B38" w14:textId="77777777" w:rsidR="00A62D10" w:rsidRPr="009302F7" w:rsidRDefault="00A62D10"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Legea nr. 346/ 2004, privi</w:t>
      </w:r>
      <w:r w:rsidR="003A4160" w:rsidRPr="009302F7">
        <w:rPr>
          <w:rFonts w:ascii="Trebuchet MS" w:hAnsi="Trebuchet MS"/>
          <w:color w:val="000000" w:themeColor="text1"/>
          <w:sz w:val="24"/>
          <w:szCs w:val="24"/>
          <w14:textOutline w14:w="0" w14:cap="flat" w14:cmpd="sng" w14:algn="ctr">
            <w14:noFill/>
            <w14:prstDash w14:val="solid"/>
            <w14:round/>
          </w14:textOutline>
        </w:rPr>
        <w:t>nd stimularea înființării și dez</w:t>
      </w:r>
      <w:r w:rsidRPr="009302F7">
        <w:rPr>
          <w:rFonts w:ascii="Trebuchet MS" w:hAnsi="Trebuchet MS"/>
          <w:color w:val="000000" w:themeColor="text1"/>
          <w:sz w:val="24"/>
          <w:szCs w:val="24"/>
          <w14:textOutline w14:w="0" w14:cap="flat" w14:cmpd="sng" w14:algn="ctr">
            <w14:noFill/>
            <w14:prstDash w14:val="solid"/>
            <w14:round/>
          </w14:textOutline>
        </w:rPr>
        <w:t>voltării întreprinderilor mici și mijlocii cu completările și modifi</w:t>
      </w:r>
      <w:r w:rsidR="00D41222" w:rsidRPr="009302F7">
        <w:rPr>
          <w:rFonts w:ascii="Trebuchet MS" w:hAnsi="Trebuchet MS"/>
          <w:color w:val="000000" w:themeColor="text1"/>
          <w:sz w:val="24"/>
          <w:szCs w:val="24"/>
          <w14:textOutline w14:w="0" w14:cap="flat" w14:cmpd="sng" w14:algn="ctr">
            <w14:noFill/>
            <w14:prstDash w14:val="solid"/>
            <w14:round/>
          </w14:textOutline>
        </w:rPr>
        <w:t>c</w:t>
      </w:r>
      <w:r w:rsidRPr="009302F7">
        <w:rPr>
          <w:rFonts w:ascii="Trebuchet MS" w:hAnsi="Trebuchet MS"/>
          <w:color w:val="000000" w:themeColor="text1"/>
          <w:sz w:val="24"/>
          <w:szCs w:val="24"/>
          <w14:textOutline w14:w="0" w14:cap="flat" w14:cmpd="sng" w14:algn="ctr">
            <w14:noFill/>
            <w14:prstDash w14:val="solid"/>
            <w14:round/>
          </w14:textOutline>
        </w:rPr>
        <w:t xml:space="preserve">ările ulterioare. </w:t>
      </w:r>
    </w:p>
    <w:p w14:paraId="153BC4B9" w14:textId="77777777" w:rsidR="00A62D10" w:rsidRPr="009302F7" w:rsidRDefault="00D41222"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Legea 31/ 1990, privind societățile comerciale, republicată, cu completările și modificările ulterioare</w:t>
      </w:r>
      <w:r w:rsidR="003A4160" w:rsidRPr="009302F7">
        <w:rPr>
          <w:rFonts w:ascii="Trebuchet MS" w:hAnsi="Trebuchet MS"/>
          <w:color w:val="000000" w:themeColor="text1"/>
          <w:sz w:val="24"/>
          <w:szCs w:val="24"/>
          <w14:textOutline w14:w="0" w14:cap="flat" w14:cmpd="sng" w14:algn="ctr">
            <w14:noFill/>
            <w14:prstDash w14:val="solid"/>
            <w14:round/>
          </w14:textOutline>
        </w:rPr>
        <w:t>.</w:t>
      </w:r>
    </w:p>
    <w:p w14:paraId="30F6BB95" w14:textId="0E5EBEB2" w:rsidR="00D41222" w:rsidRDefault="00D41222"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OUG 44/ 2008, privind desfășurarea activităților economice de către persoanele fizice autorizate, întreprind</w:t>
      </w:r>
      <w:r w:rsidR="000B5C33" w:rsidRPr="009302F7">
        <w:rPr>
          <w:rFonts w:ascii="Trebuchet MS" w:hAnsi="Trebuchet MS"/>
          <w:color w:val="000000" w:themeColor="text1"/>
          <w:sz w:val="24"/>
          <w:szCs w:val="24"/>
          <w14:textOutline w14:w="0" w14:cap="flat" w14:cmpd="sng" w14:algn="ctr">
            <w14:noFill/>
            <w14:prstDash w14:val="solid"/>
            <w14:round/>
          </w14:textOutline>
        </w:rPr>
        <w:t>erile individuale și între</w:t>
      </w:r>
      <w:r w:rsidRPr="009302F7">
        <w:rPr>
          <w:rFonts w:ascii="Trebuchet MS" w:hAnsi="Trebuchet MS"/>
          <w:color w:val="000000" w:themeColor="text1"/>
          <w:sz w:val="24"/>
          <w:szCs w:val="24"/>
          <w14:textOutline w14:w="0" w14:cap="flat" w14:cmpd="sng" w14:algn="ctr">
            <w14:noFill/>
            <w14:prstDash w14:val="solid"/>
            <w14:round/>
          </w14:textOutline>
        </w:rPr>
        <w:t>prinderile familiale cu modificările și completările ulterioare</w:t>
      </w:r>
      <w:r w:rsidR="000432E7">
        <w:rPr>
          <w:rFonts w:ascii="Trebuchet MS" w:hAnsi="Trebuchet MS"/>
          <w:color w:val="000000" w:themeColor="text1"/>
          <w:sz w:val="24"/>
          <w:szCs w:val="24"/>
          <w14:textOutline w14:w="0" w14:cap="flat" w14:cmpd="sng" w14:algn="ctr">
            <w14:noFill/>
            <w14:prstDash w14:val="solid"/>
            <w14:round/>
          </w14:textOutline>
        </w:rPr>
        <w:t>,</w:t>
      </w:r>
      <w:r w:rsidR="000432E7" w:rsidRPr="000432E7">
        <w:t xml:space="preserve"> </w:t>
      </w:r>
      <w:r w:rsidR="000432E7" w:rsidRPr="000432E7">
        <w:rPr>
          <w:rFonts w:ascii="Trebuchet MS" w:hAnsi="Trebuchet MS"/>
          <w:color w:val="000000" w:themeColor="text1"/>
          <w:sz w:val="24"/>
          <w:szCs w:val="24"/>
          <w14:textOutline w14:w="0" w14:cap="flat" w14:cmpd="sng" w14:algn="ctr">
            <w14:noFill/>
            <w14:prstDash w14:val="solid"/>
            <w14:round/>
          </w14:textOutline>
        </w:rPr>
        <w:t>aprobată cu modificări și completări prin Legea nr.182/2016</w:t>
      </w:r>
      <w:r w:rsidRPr="009302F7">
        <w:rPr>
          <w:rFonts w:ascii="Trebuchet MS" w:hAnsi="Trebuchet MS"/>
          <w:color w:val="000000" w:themeColor="text1"/>
          <w:sz w:val="24"/>
          <w:szCs w:val="24"/>
          <w14:textOutline w14:w="0" w14:cap="flat" w14:cmpd="sng" w14:algn="ctr">
            <w14:noFill/>
            <w14:prstDash w14:val="solid"/>
            <w14:round/>
          </w14:textOutline>
        </w:rPr>
        <w:t xml:space="preserve">. </w:t>
      </w:r>
    </w:p>
    <w:p w14:paraId="04871CD2" w14:textId="77777777" w:rsidR="00993591" w:rsidRDefault="00993591" w:rsidP="006A1964">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93591">
        <w:rPr>
          <w:rFonts w:ascii="Trebuchet MS" w:hAnsi="Trebuchet MS"/>
          <w:color w:val="000000" w:themeColor="text1"/>
          <w:sz w:val="24"/>
          <w:szCs w:val="24"/>
          <w14:textOutline w14:w="0" w14:cap="flat" w14:cmpd="sng" w14:algn="ctr">
            <w14:noFill/>
            <w14:prstDash w14:val="solid"/>
            <w14:round/>
          </w14:textOutline>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4E696806" w14:textId="77777777" w:rsidR="00993591" w:rsidRPr="00993591" w:rsidRDefault="00993591" w:rsidP="00993591">
      <w:pPr>
        <w:pStyle w:val="ListParagraph"/>
        <w:numPr>
          <w:ilvl w:val="0"/>
          <w:numId w:val="3"/>
        </w:num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93591">
        <w:rPr>
          <w:rFonts w:ascii="Trebuchet MS" w:hAnsi="Trebuchet MS"/>
          <w:color w:val="000000" w:themeColor="text1"/>
          <w:sz w:val="24"/>
          <w:szCs w:val="24"/>
          <w14:textOutline w14:w="0" w14:cap="flat" w14:cmpd="sng" w14:algn="ctr">
            <w14:noFill/>
            <w14:prstDash w14:val="solid"/>
            <w14:round/>
          </w14:textOutline>
        </w:rPr>
        <w:t>Regulamentul (UE) nr. 1305/2013 privind sprijinul pentru dezvoltare rurală acordat din Fondul european agricol pentru dezvoltare rurală (FEADR) și de abrogare a Regulamentului (CE) nr. 1698/2005 al Consiliului, cu modifică</w:t>
      </w:r>
      <w:r>
        <w:rPr>
          <w:rFonts w:ascii="Trebuchet MS" w:hAnsi="Trebuchet MS"/>
          <w:color w:val="000000" w:themeColor="text1"/>
          <w:sz w:val="24"/>
          <w:szCs w:val="24"/>
          <w14:textOutline w14:w="0" w14:cap="flat" w14:cmpd="sng" w14:algn="ctr">
            <w14:noFill/>
            <w14:prstDash w14:val="solid"/>
            <w14:round/>
          </w14:textOutline>
        </w:rPr>
        <w:t>rile şi completările ulterioare.</w:t>
      </w:r>
    </w:p>
    <w:p w14:paraId="3CC88FD0" w14:textId="77777777" w:rsidR="00993591" w:rsidRPr="009302F7" w:rsidRDefault="00993591" w:rsidP="00993591">
      <w:pPr>
        <w:pStyle w:val="ListParagraph"/>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p>
    <w:p w14:paraId="7541EC09" w14:textId="77777777" w:rsidR="00D41222" w:rsidRPr="009302F7" w:rsidRDefault="00D41222" w:rsidP="000B6652">
      <w:pPr>
        <w:spacing w:after="0" w:line="360" w:lineRule="auto"/>
        <w:jc w:val="both"/>
        <w:rPr>
          <w:rFonts w:ascii="Trebuchet MS" w:hAnsi="Trebuchet MS"/>
          <w:b/>
          <w:color w:val="000000" w:themeColor="text1"/>
          <w:sz w:val="24"/>
          <w:szCs w:val="24"/>
          <w14:textOutline w14:w="0" w14:cap="flat" w14:cmpd="sng" w14:algn="ctr">
            <w14:noFill/>
            <w14:prstDash w14:val="solid"/>
            <w14:round/>
          </w14:textOutline>
        </w:rPr>
      </w:pPr>
      <w:r w:rsidRPr="009302F7">
        <w:rPr>
          <w:rFonts w:ascii="Trebuchet MS" w:hAnsi="Trebuchet MS"/>
          <w:b/>
          <w:color w:val="000000" w:themeColor="text1"/>
          <w:sz w:val="24"/>
          <w:szCs w:val="24"/>
          <w14:textOutline w14:w="0" w14:cap="flat" w14:cmpd="sng" w14:algn="ctr">
            <w14:noFill/>
            <w14:prstDash w14:val="solid"/>
            <w14:round/>
          </w14:textOutline>
        </w:rPr>
        <w:lastRenderedPageBreak/>
        <w:t>2.5 ARIA DE APLICABILITATE A MĂSURII, RESPECTIV TERITORIUL ACOPERIT DE GAL</w:t>
      </w:r>
    </w:p>
    <w:p w14:paraId="7D090E6D" w14:textId="77777777" w:rsidR="00D41222" w:rsidRPr="009302F7" w:rsidRDefault="00D41222"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Aria de aplicabilitate a Măsurii </w:t>
      </w:r>
      <w:r w:rsidR="00EA2A98">
        <w:rPr>
          <w:rFonts w:ascii="Trebuchet MS" w:hAnsi="Trebuchet MS"/>
          <w:color w:val="000000" w:themeColor="text1"/>
          <w:sz w:val="24"/>
          <w:szCs w:val="24"/>
          <w14:textOutline w14:w="0" w14:cap="flat" w14:cmpd="sng" w14:algn="ctr">
            <w14:noFill/>
            <w14:prstDash w14:val="solid"/>
            <w14:round/>
          </w14:textOutline>
        </w:rPr>
        <w:t xml:space="preserve">3/6A </w:t>
      </w:r>
      <w:r w:rsidR="000B6652" w:rsidRPr="009302F7">
        <w:rPr>
          <w:rFonts w:ascii="Trebuchet MS" w:hAnsi="Trebuchet MS"/>
          <w:color w:val="000000" w:themeColor="text1"/>
          <w:sz w:val="24"/>
          <w:szCs w:val="24"/>
          <w14:textOutline w14:w="0" w14:cap="flat" w14:cmpd="sng" w14:algn="ctr">
            <w14:noFill/>
            <w14:prstDash w14:val="solid"/>
            <w14:round/>
          </w14:textOutline>
        </w:rPr>
        <w:t xml:space="preserve">”Suport </w:t>
      </w:r>
      <w:r w:rsidR="00AF4FC6" w:rsidRPr="009302F7">
        <w:rPr>
          <w:rFonts w:ascii="Trebuchet MS" w:hAnsi="Trebuchet MS"/>
          <w:color w:val="000000" w:themeColor="text1"/>
          <w:sz w:val="24"/>
          <w:szCs w:val="24"/>
          <w14:textOutline w14:w="0" w14:cap="flat" w14:cmpd="sng" w14:algn="ctr">
            <w14:noFill/>
            <w14:prstDash w14:val="solid"/>
            <w14:round/>
          </w14:textOutline>
        </w:rPr>
        <w:t>în dezvoltarea echilibrată a teritoriului prin activități non-agricole”</w:t>
      </w:r>
      <w:r w:rsidR="000B6652" w:rsidRPr="009302F7">
        <w:rPr>
          <w:rFonts w:ascii="Trebuchet MS" w:hAnsi="Trebuchet MS"/>
          <w:color w:val="000000" w:themeColor="text1"/>
          <w:sz w:val="24"/>
          <w:szCs w:val="24"/>
          <w14:textOutline w14:w="0" w14:cap="flat" w14:cmpd="sng" w14:algn="ctr">
            <w14:noFill/>
            <w14:prstDash w14:val="solid"/>
            <w14:round/>
          </w14:textOutline>
        </w:rPr>
        <w:t xml:space="preserve"> este spațiul rural aferent tertoriului GAL </w:t>
      </w:r>
      <w:r w:rsidR="00EA2A98">
        <w:rPr>
          <w:rFonts w:ascii="Trebuchet MS" w:hAnsi="Trebuchet MS"/>
          <w:color w:val="000000" w:themeColor="text1"/>
          <w:sz w:val="24"/>
          <w:szCs w:val="24"/>
          <w14:textOutline w14:w="0" w14:cap="flat" w14:cmpd="sng" w14:algn="ctr">
            <w14:noFill/>
            <w14:prstDash w14:val="solid"/>
            <w14:round/>
          </w14:textOutline>
        </w:rPr>
        <w:t>,,</w:t>
      </w:r>
      <w:r w:rsidR="000B6652" w:rsidRPr="009302F7">
        <w:rPr>
          <w:rFonts w:ascii="Trebuchet MS" w:hAnsi="Trebuchet MS"/>
          <w:color w:val="000000" w:themeColor="text1"/>
          <w:sz w:val="24"/>
          <w:szCs w:val="24"/>
          <w14:textOutline w14:w="0" w14:cap="flat" w14:cmpd="sng" w14:algn="ctr">
            <w14:noFill/>
            <w14:prstDash w14:val="solid"/>
            <w14:round/>
          </w14:textOutline>
        </w:rPr>
        <w:t>Canal Dunăre - Marea Neagră</w:t>
      </w:r>
      <w:r w:rsidR="000B5C33" w:rsidRPr="009302F7">
        <w:rPr>
          <w:rFonts w:ascii="Trebuchet MS" w:hAnsi="Trebuchet MS"/>
          <w:color w:val="000000" w:themeColor="text1"/>
          <w:sz w:val="24"/>
          <w:szCs w:val="24"/>
          <w14:textOutline w14:w="0" w14:cap="flat" w14:cmpd="sng" w14:algn="ctr">
            <w14:noFill/>
            <w14:prstDash w14:val="solid"/>
            <w14:round/>
          </w14:textOutline>
        </w:rPr>
        <w:t xml:space="preserve"> 2016</w:t>
      </w:r>
      <w:r w:rsidR="00EA2A98">
        <w:rPr>
          <w:rFonts w:ascii="Trebuchet MS" w:hAnsi="Trebuchet MS"/>
          <w:color w:val="000000" w:themeColor="text1"/>
          <w:sz w:val="24"/>
          <w:szCs w:val="24"/>
          <w14:textOutline w14:w="0" w14:cap="flat" w14:cmpd="sng" w14:algn="ctr">
            <w14:noFill/>
            <w14:prstDash w14:val="solid"/>
            <w14:round/>
          </w14:textOutline>
        </w:rPr>
        <w:t>’’</w:t>
      </w:r>
      <w:r w:rsidR="000B6652" w:rsidRPr="009302F7">
        <w:rPr>
          <w:rFonts w:ascii="Trebuchet MS" w:hAnsi="Trebuchet MS"/>
          <w:color w:val="000000" w:themeColor="text1"/>
          <w:sz w:val="24"/>
          <w:szCs w:val="24"/>
          <w14:textOutline w14:w="0" w14:cap="flat" w14:cmpd="sng" w14:algn="ctr">
            <w14:noFill/>
            <w14:prstDash w14:val="solid"/>
            <w14:round/>
          </w14:textOutline>
        </w:rPr>
        <w:t>.</w:t>
      </w:r>
    </w:p>
    <w:p w14:paraId="5F7B60DC" w14:textId="77777777" w:rsidR="000B6652" w:rsidRPr="009302F7" w:rsidRDefault="000B6652" w:rsidP="000B6652">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 xml:space="preserve">De asemenea, investiția trebuie să se realizeze pe teritoriul GAL, iar comercializarea produselor se poate face și în afara acestuia. </w:t>
      </w:r>
    </w:p>
    <w:p w14:paraId="1B3FBC1B" w14:textId="77777777" w:rsidR="000B6652" w:rsidRPr="009302F7" w:rsidRDefault="000B6652" w:rsidP="000B6652">
      <w:pPr>
        <w:spacing w:after="0" w:line="360" w:lineRule="auto"/>
        <w:jc w:val="both"/>
        <w:rPr>
          <w:rFonts w:ascii="Trebuchet MS" w:hAnsi="Trebuchet MS"/>
          <w:sz w:val="24"/>
          <w:szCs w:val="24"/>
          <w14:textOutline w14:w="0" w14:cap="flat" w14:cmpd="sng" w14:algn="ctr">
            <w14:noFill/>
            <w14:prstDash w14:val="solid"/>
            <w14:round/>
          </w14:textOutline>
        </w:rPr>
      </w:pPr>
    </w:p>
    <w:p w14:paraId="772005A9" w14:textId="77777777" w:rsidR="000B6652" w:rsidRPr="009302F7" w:rsidRDefault="000B6652" w:rsidP="000B6652">
      <w:pPr>
        <w:spacing w:after="0" w:line="360" w:lineRule="auto"/>
        <w:jc w:val="both"/>
        <w:rPr>
          <w:rFonts w:ascii="Trebuchet MS" w:hAnsi="Trebuchet MS"/>
          <w:b/>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SPAȚIUL RURAL ELIGIBIL</w:t>
      </w:r>
    </w:p>
    <w:p w14:paraId="22862AE5" w14:textId="77777777" w:rsidR="00781CA7" w:rsidRPr="009302F7" w:rsidRDefault="000B6652" w:rsidP="000B6652">
      <w:pPr>
        <w:spacing w:after="0" w:line="360" w:lineRule="auto"/>
        <w:jc w:val="both"/>
        <w:rPr>
          <w:rFonts w:ascii="Trebuchet MS" w:hAnsi="Trebuchet MS"/>
          <w:sz w:val="24"/>
          <w:szCs w:val="24"/>
        </w:rPr>
      </w:pPr>
      <w:r w:rsidRPr="009302F7">
        <w:rPr>
          <w:rFonts w:ascii="Trebuchet MS" w:hAnsi="Trebuchet MS"/>
          <w:sz w:val="24"/>
          <w:szCs w:val="24"/>
          <w14:textOutline w14:w="0" w14:cap="flat" w14:cmpd="sng" w14:algn="ctr">
            <w14:noFill/>
            <w14:prstDash w14:val="solid"/>
            <w14:round/>
          </w14:textOutline>
        </w:rPr>
        <w:t xml:space="preserve">Teritoriul acoperit de Parteneriatul </w:t>
      </w:r>
      <w:r w:rsidRPr="009302F7">
        <w:rPr>
          <w:rFonts w:ascii="Trebuchet MS" w:hAnsi="Trebuchet MS"/>
          <w:b/>
          <w:sz w:val="24"/>
          <w:szCs w:val="24"/>
          <w14:textOutline w14:w="0" w14:cap="flat" w14:cmpd="sng" w14:algn="ctr">
            <w14:noFill/>
            <w14:prstDash w14:val="solid"/>
            <w14:round/>
          </w14:textOutline>
        </w:rPr>
        <w:t>Cumpăna – Poarta Albă – Valu lui Traian</w:t>
      </w:r>
      <w:r w:rsidRPr="009302F7">
        <w:rPr>
          <w:rFonts w:ascii="Trebuchet MS" w:hAnsi="Trebuchet MS"/>
          <w:sz w:val="24"/>
          <w:szCs w:val="24"/>
          <w14:textOutline w14:w="0" w14:cap="flat" w14:cmpd="sng" w14:algn="ctr">
            <w14:noFill/>
            <w14:prstDash w14:val="solid"/>
            <w14:round/>
          </w14:textOutline>
        </w:rPr>
        <w:t xml:space="preserve"> se află situat la extremitatea Sud-Estică a României și a regiunii de devoltare Sud-Est, în partea Central - E</w:t>
      </w:r>
      <w:r w:rsidR="000B5C33" w:rsidRPr="009302F7">
        <w:rPr>
          <w:rFonts w:ascii="Trebuchet MS" w:hAnsi="Trebuchet MS"/>
          <w:sz w:val="24"/>
          <w:szCs w:val="24"/>
          <w14:textOutline w14:w="0" w14:cap="flat" w14:cmpd="sng" w14:algn="ctr">
            <w14:noFill/>
            <w14:prstDash w14:val="solid"/>
            <w14:round/>
          </w14:textOutline>
        </w:rPr>
        <w:t>s</w:t>
      </w:r>
      <w:r w:rsidRPr="009302F7">
        <w:rPr>
          <w:rFonts w:ascii="Trebuchet MS" w:hAnsi="Trebuchet MS"/>
          <w:sz w:val="24"/>
          <w:szCs w:val="24"/>
          <w14:textOutline w14:w="0" w14:cap="flat" w14:cmpd="sng" w14:algn="ctr">
            <w14:noFill/>
            <w14:prstDash w14:val="solid"/>
            <w14:round/>
          </w14:textOutline>
        </w:rPr>
        <w:t>tică a Dobrogei și a județului Constanța. Cu o suprafată de 176,37 km</w:t>
      </w:r>
      <w:r w:rsidRPr="009302F7">
        <w:rPr>
          <w:rFonts w:ascii="Trebuchet MS" w:hAnsi="Trebuchet MS"/>
          <w:sz w:val="24"/>
          <w:szCs w:val="24"/>
          <w:vertAlign w:val="superscript"/>
          <w14:textOutline w14:w="0" w14:cap="flat" w14:cmpd="sng" w14:algn="ctr">
            <w14:noFill/>
            <w14:prstDash w14:val="solid"/>
            <w14:round/>
          </w14:textOutline>
        </w:rPr>
        <w:t xml:space="preserve">2, </w:t>
      </w:r>
      <w:r w:rsidRPr="009302F7">
        <w:rPr>
          <w:rFonts w:ascii="Trebuchet MS" w:hAnsi="Trebuchet MS"/>
          <w:sz w:val="24"/>
          <w:szCs w:val="24"/>
        </w:rPr>
        <w:t>reprezentând 2,538% din suprafața județului Constanța, o populație</w:t>
      </w:r>
      <w:r w:rsidR="000B5C33" w:rsidRPr="009302F7">
        <w:rPr>
          <w:rFonts w:ascii="Trebuchet MS" w:hAnsi="Trebuchet MS"/>
          <w:sz w:val="24"/>
          <w:szCs w:val="24"/>
        </w:rPr>
        <w:t xml:space="preserve"> de 29.917 locuitori, reprezent</w:t>
      </w:r>
      <w:r w:rsidRPr="009302F7">
        <w:rPr>
          <w:rFonts w:ascii="Trebuchet MS" w:hAnsi="Trebuchet MS"/>
          <w:sz w:val="24"/>
          <w:szCs w:val="24"/>
        </w:rPr>
        <w:t>ând 43</w:t>
      </w:r>
      <w:r w:rsidR="003A4160" w:rsidRPr="009302F7">
        <w:rPr>
          <w:rFonts w:ascii="Trebuchet MS" w:hAnsi="Trebuchet MS"/>
          <w:sz w:val="24"/>
          <w:szCs w:val="24"/>
        </w:rPr>
        <w:t>,</w:t>
      </w:r>
      <w:r w:rsidRPr="009302F7">
        <w:rPr>
          <w:rFonts w:ascii="Trebuchet MS" w:hAnsi="Trebuchet MS"/>
          <w:sz w:val="24"/>
          <w:szCs w:val="24"/>
        </w:rPr>
        <w:t>73% din populația județului, pe suprafața acoperită de parteneriat, densitatea populației este de 169,08 locuitori/ km</w:t>
      </w:r>
      <w:r w:rsidRPr="009302F7">
        <w:rPr>
          <w:rFonts w:ascii="Trebuchet MS" w:hAnsi="Trebuchet MS"/>
          <w:sz w:val="24"/>
          <w:szCs w:val="24"/>
          <w:vertAlign w:val="superscript"/>
        </w:rPr>
        <w:t>2</w:t>
      </w:r>
      <w:r w:rsidRPr="009302F7">
        <w:rPr>
          <w:rFonts w:ascii="Trebuchet MS" w:hAnsi="Trebuchet MS"/>
          <w:sz w:val="24"/>
          <w:szCs w:val="24"/>
        </w:rPr>
        <w:t>.</w:t>
      </w:r>
    </w:p>
    <w:p w14:paraId="10284878" w14:textId="2FF6299D" w:rsidR="00781CA7" w:rsidRDefault="00781CA7" w:rsidP="000B6652">
      <w:pPr>
        <w:spacing w:after="0" w:line="360" w:lineRule="auto"/>
        <w:jc w:val="both"/>
        <w:rPr>
          <w:ins w:id="5" w:author="Ciprian Bobeica" w:date="2024-03-28T12:31:00Z"/>
          <w:rFonts w:ascii="Trebuchet MS" w:hAnsi="Trebuchet MS"/>
          <w:sz w:val="24"/>
          <w:szCs w:val="24"/>
        </w:rPr>
      </w:pPr>
    </w:p>
    <w:p w14:paraId="3F431F8C" w14:textId="77777777" w:rsidR="003D1EB5" w:rsidRDefault="003D1EB5" w:rsidP="000B6652">
      <w:pPr>
        <w:spacing w:after="0" w:line="360" w:lineRule="auto"/>
        <w:jc w:val="both"/>
        <w:rPr>
          <w:ins w:id="6" w:author="Ciprian Bobeica" w:date="2024-03-28T12:31:00Z"/>
          <w:rFonts w:ascii="Trebuchet MS" w:hAnsi="Trebuchet MS"/>
          <w:sz w:val="24"/>
          <w:szCs w:val="24"/>
        </w:rPr>
      </w:pPr>
    </w:p>
    <w:p w14:paraId="0D1E087E" w14:textId="77777777" w:rsidR="003D1EB5" w:rsidRDefault="003D1EB5" w:rsidP="000B6652">
      <w:pPr>
        <w:spacing w:after="0" w:line="360" w:lineRule="auto"/>
        <w:jc w:val="both"/>
        <w:rPr>
          <w:ins w:id="7" w:author="Ciprian Bobeica" w:date="2024-03-28T12:31:00Z"/>
          <w:rFonts w:ascii="Trebuchet MS" w:hAnsi="Trebuchet MS"/>
          <w:sz w:val="24"/>
          <w:szCs w:val="24"/>
        </w:rPr>
      </w:pPr>
    </w:p>
    <w:p w14:paraId="543879F4" w14:textId="77777777" w:rsidR="003D1EB5" w:rsidRPr="009302F7" w:rsidRDefault="003D1EB5" w:rsidP="000B6652">
      <w:pPr>
        <w:spacing w:after="0" w:line="360" w:lineRule="auto"/>
        <w:jc w:val="both"/>
        <w:rPr>
          <w:rFonts w:ascii="Trebuchet MS" w:hAnsi="Trebuchet MS"/>
          <w:sz w:val="24"/>
          <w:szCs w:val="24"/>
        </w:rPr>
      </w:pPr>
    </w:p>
    <w:p w14:paraId="7470DCB0" w14:textId="77777777" w:rsidR="000B6652" w:rsidRPr="009302F7" w:rsidRDefault="000B6652" w:rsidP="000B6652">
      <w:pPr>
        <w:spacing w:after="0" w:line="360" w:lineRule="auto"/>
        <w:jc w:val="both"/>
        <w:rPr>
          <w:rFonts w:ascii="Trebuchet MS" w:hAnsi="Trebuchet MS"/>
          <w:sz w:val="24"/>
          <w:szCs w:val="24"/>
        </w:rPr>
      </w:pPr>
    </w:p>
    <w:p w14:paraId="28CF3583" w14:textId="77777777" w:rsidR="003F612E" w:rsidRPr="009302F7" w:rsidRDefault="003F612E" w:rsidP="000B6652">
      <w:pPr>
        <w:spacing w:after="0" w:line="360" w:lineRule="auto"/>
        <w:jc w:val="both"/>
        <w:rPr>
          <w:rFonts w:ascii="Trebuchet MS" w:hAnsi="Trebuchet MS"/>
          <w:sz w:val="24"/>
          <w:szCs w:val="24"/>
        </w:rPr>
      </w:pPr>
    </w:p>
    <w:p w14:paraId="3044B9E2" w14:textId="77777777" w:rsidR="000B5C33" w:rsidRPr="009302F7" w:rsidRDefault="000B5C33" w:rsidP="000B6652">
      <w:pPr>
        <w:spacing w:after="0" w:line="360" w:lineRule="auto"/>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63872" behindDoc="0" locked="0" layoutInCell="1" allowOverlap="1" wp14:anchorId="5863B43A" wp14:editId="0405F56F">
                <wp:simplePos x="0" y="0"/>
                <wp:positionH relativeFrom="column">
                  <wp:posOffset>-15875</wp:posOffset>
                </wp:positionH>
                <wp:positionV relativeFrom="paragraph">
                  <wp:posOffset>159385</wp:posOffset>
                </wp:positionV>
                <wp:extent cx="5783580" cy="38100"/>
                <wp:effectExtent l="0" t="0" r="26670" b="19050"/>
                <wp:wrapNone/>
                <wp:docPr id="46" name="Straight Connector 46"/>
                <wp:cNvGraphicFramePr/>
                <a:graphic xmlns:a="http://schemas.openxmlformats.org/drawingml/2006/main">
                  <a:graphicData uri="http://schemas.microsoft.com/office/word/2010/wordprocessingShape">
                    <wps:wsp>
                      <wps:cNvCnPr/>
                      <wps:spPr>
                        <a:xfrm flipV="1">
                          <a:off x="0" y="0"/>
                          <a:ext cx="578358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AC648B" id="Straight Connector 46"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1.25pt,12.55pt" to="454.1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" strokecolor="#4472c4 [3204]" strokeweight=".5pt">
                <v:stroke joinstyle="miter"/>
              </v:line>
            </w:pict>
          </mc:Fallback>
        </mc:AlternateContent>
      </w:r>
      <w:r w:rsidR="00C4094A" w:rsidRPr="009302F7">
        <w:rPr>
          <w:rFonts w:ascii="Trebuchet MS" w:hAnsi="Trebuchet MS"/>
          <w:b/>
          <w:sz w:val="24"/>
          <w:szCs w:val="24"/>
        </w:rPr>
        <w:t xml:space="preserve">CAPITOLUL 3 </w:t>
      </w:r>
      <w:r w:rsidR="003F612E" w:rsidRPr="009302F7">
        <w:rPr>
          <w:rFonts w:ascii="Trebuchet MS" w:hAnsi="Trebuchet MS"/>
          <w:b/>
          <w:sz w:val="24"/>
          <w:szCs w:val="24"/>
        </w:rPr>
        <w:t xml:space="preserve">- </w:t>
      </w:r>
      <w:r w:rsidR="005C18AB" w:rsidRPr="009302F7">
        <w:rPr>
          <w:rFonts w:ascii="Trebuchet MS" w:hAnsi="Trebuchet MS"/>
          <w:b/>
          <w:sz w:val="24"/>
          <w:szCs w:val="24"/>
        </w:rPr>
        <w:t>DEPUNEREA PROIECTELOR</w:t>
      </w:r>
    </w:p>
    <w:p w14:paraId="579BDE07" w14:textId="77777777" w:rsidR="000B5C33" w:rsidRPr="009302F7" w:rsidRDefault="000B5C33" w:rsidP="000B6652">
      <w:pPr>
        <w:spacing w:after="0" w:line="360" w:lineRule="auto"/>
        <w:jc w:val="both"/>
        <w:rPr>
          <w:rFonts w:ascii="Trebuchet MS" w:hAnsi="Trebuchet MS"/>
          <w:sz w:val="24"/>
          <w:szCs w:val="24"/>
        </w:rPr>
      </w:pPr>
    </w:p>
    <w:p w14:paraId="11A1A4F6" w14:textId="77777777" w:rsidR="00C4094A" w:rsidRPr="009302F7" w:rsidRDefault="00C4094A" w:rsidP="000B6652">
      <w:pPr>
        <w:spacing w:after="0" w:line="360" w:lineRule="auto"/>
        <w:jc w:val="both"/>
        <w:rPr>
          <w:rFonts w:ascii="Trebuchet MS" w:hAnsi="Trebuchet MS"/>
          <w:sz w:val="24"/>
          <w:szCs w:val="24"/>
        </w:rPr>
      </w:pPr>
      <w:r w:rsidRPr="009302F7">
        <w:rPr>
          <w:rFonts w:ascii="Trebuchet MS" w:hAnsi="Trebuchet MS"/>
          <w:sz w:val="24"/>
          <w:szCs w:val="24"/>
        </w:rPr>
        <w:t xml:space="preserve">Depunerea Cererilor de Finanțare la Grupul de Acțiune Locală </w:t>
      </w:r>
      <w:r w:rsidR="009F6E56">
        <w:rPr>
          <w:rFonts w:ascii="Trebuchet MS" w:hAnsi="Trebuchet MS"/>
          <w:sz w:val="24"/>
          <w:szCs w:val="24"/>
        </w:rPr>
        <w:t>,,</w:t>
      </w:r>
      <w:r w:rsidRPr="009302F7">
        <w:rPr>
          <w:rFonts w:ascii="Trebuchet MS" w:hAnsi="Trebuchet MS"/>
          <w:sz w:val="24"/>
          <w:szCs w:val="24"/>
        </w:rPr>
        <w:t>Canal Dunăre</w:t>
      </w:r>
      <w:r w:rsidR="005C18AB" w:rsidRPr="009302F7">
        <w:rPr>
          <w:rFonts w:ascii="Trebuchet MS" w:hAnsi="Trebuchet MS"/>
          <w:sz w:val="24"/>
          <w:szCs w:val="24"/>
        </w:rPr>
        <w:t xml:space="preserve"> -</w:t>
      </w:r>
      <w:r w:rsidRPr="009302F7">
        <w:rPr>
          <w:rFonts w:ascii="Trebuchet MS" w:hAnsi="Trebuchet MS"/>
          <w:sz w:val="24"/>
          <w:szCs w:val="24"/>
        </w:rPr>
        <w:t xml:space="preserve"> Marea Neagră </w:t>
      </w:r>
      <w:r w:rsidR="009F6E56">
        <w:rPr>
          <w:rFonts w:ascii="Trebuchet MS" w:hAnsi="Trebuchet MS"/>
          <w:sz w:val="24"/>
          <w:szCs w:val="24"/>
        </w:rPr>
        <w:t>2016’’</w:t>
      </w:r>
      <w:r w:rsidRPr="009302F7">
        <w:rPr>
          <w:rFonts w:ascii="Trebuchet MS" w:hAnsi="Trebuchet MS"/>
          <w:sz w:val="24"/>
          <w:szCs w:val="24"/>
        </w:rPr>
        <w:t xml:space="preserve">se va realiza pe suport tipărit în 2 (două) exemplare, un exemplar original și  </w:t>
      </w:r>
      <w:r w:rsidR="00652C41" w:rsidRPr="009302F7">
        <w:rPr>
          <w:rFonts w:ascii="Trebuchet MS" w:hAnsi="Trebuchet MS"/>
          <w:sz w:val="24"/>
          <w:szCs w:val="24"/>
        </w:rPr>
        <w:t xml:space="preserve">o </w:t>
      </w:r>
      <w:r w:rsidRPr="009302F7">
        <w:rPr>
          <w:rFonts w:ascii="Trebuchet MS" w:hAnsi="Trebuchet MS"/>
          <w:sz w:val="24"/>
          <w:szCs w:val="24"/>
        </w:rPr>
        <w:t>copie, ambele f</w:t>
      </w:r>
      <w:r w:rsidR="000B5C33" w:rsidRPr="009302F7">
        <w:rPr>
          <w:rFonts w:ascii="Trebuchet MS" w:hAnsi="Trebuchet MS"/>
          <w:sz w:val="24"/>
          <w:szCs w:val="24"/>
        </w:rPr>
        <w:t>iind însoțite de CD-uri cu varia</w:t>
      </w:r>
      <w:r w:rsidRPr="009302F7">
        <w:rPr>
          <w:rFonts w:ascii="Trebuchet MS" w:hAnsi="Trebuchet MS"/>
          <w:sz w:val="24"/>
          <w:szCs w:val="24"/>
        </w:rPr>
        <w:t>nta sca</w:t>
      </w:r>
      <w:r w:rsidR="000B5C33" w:rsidRPr="009302F7">
        <w:rPr>
          <w:rFonts w:ascii="Trebuchet MS" w:hAnsi="Trebuchet MS"/>
          <w:sz w:val="24"/>
          <w:szCs w:val="24"/>
        </w:rPr>
        <w:t>nată a Cererii de Finanțare. Dosar</w:t>
      </w:r>
      <w:r w:rsidRPr="009302F7">
        <w:rPr>
          <w:rFonts w:ascii="Trebuchet MS" w:hAnsi="Trebuchet MS"/>
          <w:sz w:val="24"/>
          <w:szCs w:val="24"/>
        </w:rPr>
        <w:t xml:space="preserve">ul Cererii de Finanțare se va depune legat, cu toate paginile numerotate. </w:t>
      </w:r>
    </w:p>
    <w:p w14:paraId="014232DC" w14:textId="77777777" w:rsidR="005C18AB" w:rsidRPr="009302F7" w:rsidRDefault="00C4094A" w:rsidP="005C18AB">
      <w:pPr>
        <w:shd w:val="clear" w:color="auto" w:fill="FFFFFF"/>
        <w:spacing w:line="360" w:lineRule="auto"/>
        <w:jc w:val="both"/>
        <w:rPr>
          <w:rFonts w:ascii="Trebuchet MS" w:hAnsi="Trebuchet MS"/>
          <w:sz w:val="24"/>
          <w:szCs w:val="24"/>
        </w:rPr>
      </w:pPr>
      <w:r w:rsidRPr="009302F7">
        <w:rPr>
          <w:rFonts w:ascii="Trebuchet MS" w:hAnsi="Trebuchet MS"/>
          <w:sz w:val="24"/>
          <w:szCs w:val="24"/>
        </w:rPr>
        <w:t xml:space="preserve">Locul de depunere al proiectelor, va fi la sediul Asociației GAL </w:t>
      </w:r>
      <w:r w:rsidR="009F6E56">
        <w:rPr>
          <w:rFonts w:ascii="Trebuchet MS" w:hAnsi="Trebuchet MS"/>
          <w:sz w:val="24"/>
          <w:szCs w:val="24"/>
        </w:rPr>
        <w:t>,,</w:t>
      </w:r>
      <w:r w:rsidRPr="009302F7">
        <w:rPr>
          <w:rFonts w:ascii="Trebuchet MS" w:hAnsi="Trebuchet MS"/>
          <w:sz w:val="24"/>
          <w:szCs w:val="24"/>
        </w:rPr>
        <w:t>Canal Dunăre – Marea Neagră</w:t>
      </w:r>
      <w:r w:rsidR="000B5C33" w:rsidRPr="009302F7">
        <w:rPr>
          <w:rFonts w:ascii="Trebuchet MS" w:hAnsi="Trebuchet MS"/>
          <w:sz w:val="24"/>
          <w:szCs w:val="24"/>
        </w:rPr>
        <w:t xml:space="preserve"> 2016</w:t>
      </w:r>
      <w:r w:rsidR="009F6E56">
        <w:rPr>
          <w:rFonts w:ascii="Trebuchet MS" w:hAnsi="Trebuchet MS"/>
          <w:sz w:val="24"/>
          <w:szCs w:val="24"/>
        </w:rPr>
        <w:t>’’</w:t>
      </w:r>
      <w:r w:rsidRPr="009302F7">
        <w:rPr>
          <w:rFonts w:ascii="Trebuchet MS" w:hAnsi="Trebuchet MS"/>
          <w:sz w:val="24"/>
          <w:szCs w:val="24"/>
        </w:rPr>
        <w:t xml:space="preserve">, din </w:t>
      </w:r>
      <w:r w:rsidR="002101A6" w:rsidRPr="009302F7">
        <w:rPr>
          <w:rFonts w:ascii="Trebuchet MS" w:hAnsi="Trebuchet MS"/>
          <w:sz w:val="24"/>
          <w:szCs w:val="24"/>
        </w:rPr>
        <w:t>comuna</w:t>
      </w:r>
      <w:r w:rsidRPr="009302F7">
        <w:rPr>
          <w:rFonts w:ascii="Trebuchet MS" w:hAnsi="Trebuchet MS"/>
          <w:sz w:val="24"/>
          <w:szCs w:val="24"/>
        </w:rPr>
        <w:t xml:space="preserve"> </w:t>
      </w:r>
      <w:r w:rsidR="008F67CC" w:rsidRPr="009302F7">
        <w:rPr>
          <w:rFonts w:ascii="Trebuchet MS" w:hAnsi="Trebuchet MS"/>
          <w:sz w:val="24"/>
          <w:szCs w:val="24"/>
        </w:rPr>
        <w:t xml:space="preserve"> Cumpăna, </w:t>
      </w:r>
      <w:r w:rsidR="000B5C33" w:rsidRPr="009302F7">
        <w:rPr>
          <w:rFonts w:ascii="Trebuchet MS" w:hAnsi="Trebuchet MS"/>
          <w:sz w:val="24"/>
          <w:szCs w:val="24"/>
        </w:rPr>
        <w:t>str. Șoseaua Constanței, nr. 132 - incinta Primăriei Cumpăna, camera 21, jud. Constanța</w:t>
      </w:r>
      <w:r w:rsidR="005C18AB" w:rsidRPr="009302F7">
        <w:rPr>
          <w:rFonts w:ascii="Trebuchet MS" w:hAnsi="Trebuchet MS"/>
          <w:sz w:val="24"/>
          <w:szCs w:val="24"/>
        </w:rPr>
        <w:t>.</w:t>
      </w:r>
    </w:p>
    <w:p w14:paraId="63A5CBF4" w14:textId="77777777" w:rsidR="00C4094A" w:rsidRPr="009302F7" w:rsidRDefault="00C4094A" w:rsidP="005C18AB">
      <w:pPr>
        <w:shd w:val="clear" w:color="auto" w:fill="FFFFFF"/>
        <w:spacing w:line="360" w:lineRule="auto"/>
        <w:jc w:val="both"/>
        <w:rPr>
          <w:rFonts w:ascii="Trebuchet MS" w:hAnsi="Trebuchet MS"/>
          <w:sz w:val="24"/>
          <w:szCs w:val="24"/>
        </w:rPr>
      </w:pPr>
      <w:r w:rsidRPr="009302F7">
        <w:rPr>
          <w:rFonts w:ascii="Trebuchet MS" w:hAnsi="Trebuchet MS"/>
          <w:sz w:val="24"/>
          <w:szCs w:val="24"/>
        </w:rPr>
        <w:lastRenderedPageBreak/>
        <w:t>Programul de funcționare, respectiv orele  în care solicitanții pot depune proiectele este de</w:t>
      </w:r>
      <w:r w:rsidR="00CA3AE7">
        <w:rPr>
          <w:rFonts w:ascii="Trebuchet MS" w:hAnsi="Trebuchet MS"/>
          <w:sz w:val="24"/>
          <w:szCs w:val="24"/>
        </w:rPr>
        <w:t xml:space="preserve"> luni până vineri, de la orele 11</w:t>
      </w:r>
      <w:r w:rsidRPr="009302F7">
        <w:rPr>
          <w:rFonts w:ascii="Trebuchet MS" w:hAnsi="Trebuchet MS"/>
          <w:sz w:val="24"/>
          <w:szCs w:val="24"/>
        </w:rPr>
        <w:t>.00 -1</w:t>
      </w:r>
      <w:r w:rsidR="00095049">
        <w:rPr>
          <w:rFonts w:ascii="Trebuchet MS" w:hAnsi="Trebuchet MS"/>
          <w:sz w:val="24"/>
          <w:szCs w:val="24"/>
        </w:rPr>
        <w:t>6</w:t>
      </w:r>
      <w:r w:rsidRPr="009302F7">
        <w:rPr>
          <w:rFonts w:ascii="Trebuchet MS" w:hAnsi="Trebuchet MS"/>
          <w:sz w:val="24"/>
          <w:szCs w:val="24"/>
        </w:rPr>
        <w:t>.00</w:t>
      </w:r>
    </w:p>
    <w:p w14:paraId="6A8E4C05" w14:textId="77777777" w:rsidR="00C4094A" w:rsidRPr="009302F7" w:rsidRDefault="00C4094A" w:rsidP="000B6652">
      <w:pPr>
        <w:spacing w:after="0" w:line="360" w:lineRule="auto"/>
        <w:jc w:val="both"/>
        <w:rPr>
          <w:rFonts w:ascii="Trebuchet MS" w:hAnsi="Trebuchet MS"/>
          <w:sz w:val="24"/>
          <w:szCs w:val="24"/>
        </w:rPr>
      </w:pPr>
      <w:r w:rsidRPr="009302F7">
        <w:rPr>
          <w:rFonts w:ascii="Trebuchet MS" w:hAnsi="Trebuchet MS"/>
          <w:sz w:val="24"/>
          <w:szCs w:val="24"/>
        </w:rPr>
        <w:t>Perioada de depunere a proiectelor, respectiv sesiunile de depunere aferente măsurilor din Strategia d</w:t>
      </w:r>
      <w:r w:rsidR="00E27CA9" w:rsidRPr="009302F7">
        <w:rPr>
          <w:rFonts w:ascii="Trebuchet MS" w:hAnsi="Trebuchet MS"/>
          <w:sz w:val="24"/>
          <w:szCs w:val="24"/>
        </w:rPr>
        <w:t>e</w:t>
      </w:r>
      <w:r w:rsidRPr="009302F7">
        <w:rPr>
          <w:rFonts w:ascii="Trebuchet MS" w:hAnsi="Trebuchet MS"/>
          <w:sz w:val="24"/>
          <w:szCs w:val="24"/>
        </w:rPr>
        <w:t xml:space="preserve"> Dezvoltare </w:t>
      </w:r>
      <w:r w:rsidR="009F6E56">
        <w:rPr>
          <w:rFonts w:ascii="Trebuchet MS" w:hAnsi="Trebuchet MS"/>
          <w:sz w:val="24"/>
          <w:szCs w:val="24"/>
        </w:rPr>
        <w:t>L</w:t>
      </w:r>
      <w:r w:rsidRPr="009302F7">
        <w:rPr>
          <w:rFonts w:ascii="Trebuchet MS" w:hAnsi="Trebuchet MS"/>
          <w:sz w:val="24"/>
          <w:szCs w:val="24"/>
        </w:rPr>
        <w:t>ocală, vor fi desch</w:t>
      </w:r>
      <w:r w:rsidR="000C01F1" w:rsidRPr="009302F7">
        <w:rPr>
          <w:rFonts w:ascii="Trebuchet MS" w:hAnsi="Trebuchet MS"/>
          <w:sz w:val="24"/>
          <w:szCs w:val="24"/>
        </w:rPr>
        <w:t>i</w:t>
      </w:r>
      <w:r w:rsidRPr="009302F7">
        <w:rPr>
          <w:rFonts w:ascii="Trebuchet MS" w:hAnsi="Trebuchet MS"/>
          <w:sz w:val="24"/>
          <w:szCs w:val="24"/>
        </w:rPr>
        <w:t xml:space="preserve">se </w:t>
      </w:r>
      <w:r w:rsidR="00E27CA9" w:rsidRPr="009302F7">
        <w:rPr>
          <w:rFonts w:ascii="Trebuchet MS" w:hAnsi="Trebuchet MS"/>
          <w:sz w:val="24"/>
          <w:szCs w:val="24"/>
        </w:rPr>
        <w:t xml:space="preserve">minim </w:t>
      </w:r>
      <w:r w:rsidR="00E27CA9" w:rsidRPr="000D02EC">
        <w:rPr>
          <w:rFonts w:ascii="Trebuchet MS" w:hAnsi="Trebuchet MS"/>
          <w:sz w:val="24"/>
          <w:szCs w:val="24"/>
        </w:rPr>
        <w:t>30 de zile calendaristice.</w:t>
      </w:r>
      <w:r w:rsidR="00E27CA9" w:rsidRPr="009302F7">
        <w:rPr>
          <w:rFonts w:ascii="Trebuchet MS" w:hAnsi="Trebuchet MS"/>
          <w:sz w:val="24"/>
          <w:szCs w:val="24"/>
        </w:rPr>
        <w:t xml:space="preserve"> </w:t>
      </w:r>
    </w:p>
    <w:p w14:paraId="70075533" w14:textId="77777777" w:rsidR="00E27CA9" w:rsidRPr="009302F7" w:rsidRDefault="00E27CA9">
      <w:pPr>
        <w:spacing w:after="0" w:line="360" w:lineRule="auto"/>
        <w:jc w:val="both"/>
        <w:rPr>
          <w:rFonts w:ascii="Trebuchet MS" w:hAnsi="Trebuchet MS"/>
          <w:sz w:val="24"/>
          <w:szCs w:val="24"/>
          <w14:textOutline w14:w="0" w14:cap="flat" w14:cmpd="sng" w14:algn="ctr">
            <w14:noFill/>
            <w14:prstDash w14:val="solid"/>
            <w14:round/>
          </w14:textOutline>
        </w:rPr>
      </w:pPr>
    </w:p>
    <w:p w14:paraId="645C6941" w14:textId="77777777" w:rsidR="00E27CA9" w:rsidRPr="009302F7" w:rsidRDefault="00E27CA9">
      <w:p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Sesiunea de depunere va fi anuală și va avea următoarea alocare financiară:</w:t>
      </w:r>
    </w:p>
    <w:p w14:paraId="483ED9D3" w14:textId="6CCC525E" w:rsidR="00E27CA9" w:rsidRPr="00842DC4" w:rsidRDefault="008F67CC" w:rsidP="006A1964">
      <w:pPr>
        <w:pStyle w:val="ListParagraph"/>
        <w:numPr>
          <w:ilvl w:val="0"/>
          <w:numId w:val="4"/>
        </w:numPr>
        <w:spacing w:after="0" w:line="360" w:lineRule="auto"/>
        <w:jc w:val="both"/>
        <w:rPr>
          <w:rFonts w:ascii="Trebuchet MS" w:hAnsi="Trebuchet MS"/>
          <w:b/>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M3/ 6A ”</w:t>
      </w:r>
      <w:r w:rsidR="00E27CA9" w:rsidRPr="009302F7">
        <w:rPr>
          <w:rFonts w:ascii="Trebuchet MS" w:hAnsi="Trebuchet MS"/>
          <w:sz w:val="24"/>
          <w:szCs w:val="24"/>
          <w14:textOutline w14:w="0" w14:cap="flat" w14:cmpd="sng" w14:algn="ctr">
            <w14:noFill/>
            <w14:prstDash w14:val="solid"/>
            <w14:round/>
          </w14:textOutline>
        </w:rPr>
        <w:t xml:space="preserve">Suport </w:t>
      </w:r>
      <w:r w:rsidR="00E27CA9" w:rsidRPr="009302F7">
        <w:rPr>
          <w:rFonts w:ascii="Trebuchet MS" w:hAnsi="Trebuchet MS"/>
          <w:color w:val="000000" w:themeColor="text1"/>
          <w:sz w:val="24"/>
          <w:szCs w:val="24"/>
          <w14:textOutline w14:w="0" w14:cap="flat" w14:cmpd="sng" w14:algn="ctr">
            <w14:noFill/>
            <w14:prstDash w14:val="solid"/>
            <w14:round/>
          </w14:textOutline>
        </w:rPr>
        <w:t xml:space="preserve">în dezvoltarea echilibrată a teritoriului prin activități non-agricole”  </w:t>
      </w:r>
      <w:r w:rsidR="0040254F">
        <w:rPr>
          <w:rFonts w:ascii="Trebuchet MS" w:hAnsi="Trebuchet MS"/>
          <w:b/>
          <w:color w:val="000000" w:themeColor="text1"/>
          <w:sz w:val="24"/>
          <w:szCs w:val="24"/>
          <w14:textOutline w14:w="0" w14:cap="flat" w14:cmpd="sng" w14:algn="ctr">
            <w14:noFill/>
            <w14:prstDash w14:val="solid"/>
            <w14:round/>
          </w14:textOutline>
        </w:rPr>
        <w:t xml:space="preserve">- </w:t>
      </w:r>
      <w:r w:rsidR="00842DC4">
        <w:rPr>
          <w:rFonts w:ascii="Trebuchet MS" w:hAnsi="Trebuchet MS"/>
          <w:b/>
          <w:color w:val="000000" w:themeColor="text1"/>
          <w:sz w:val="24"/>
          <w:szCs w:val="24"/>
          <w14:textOutline w14:w="0" w14:cap="flat" w14:cmpd="sng" w14:algn="ctr">
            <w14:noFill/>
            <w14:prstDash w14:val="solid"/>
            <w14:round/>
          </w14:textOutline>
        </w:rPr>
        <w:t>9</w:t>
      </w:r>
      <w:r w:rsidR="00993591" w:rsidRPr="00842DC4">
        <w:rPr>
          <w:rFonts w:ascii="Trebuchet MS" w:hAnsi="Trebuchet MS"/>
          <w:b/>
          <w:color w:val="000000" w:themeColor="text1"/>
          <w:sz w:val="24"/>
          <w:szCs w:val="24"/>
          <w14:textOutline w14:w="0" w14:cap="flat" w14:cmpd="sng" w14:algn="ctr">
            <w14:noFill/>
            <w14:prstDash w14:val="solid"/>
            <w14:round/>
          </w14:textOutline>
        </w:rPr>
        <w:t>4.181,62</w:t>
      </w:r>
      <w:r w:rsidR="00E27CA9" w:rsidRPr="00842DC4">
        <w:rPr>
          <w:rFonts w:ascii="Trebuchet MS" w:hAnsi="Trebuchet MS"/>
          <w:b/>
          <w:color w:val="000000" w:themeColor="text1"/>
          <w:sz w:val="24"/>
          <w:szCs w:val="24"/>
          <w14:textOutline w14:w="0" w14:cap="flat" w14:cmpd="sng" w14:algn="ctr">
            <w14:noFill/>
            <w14:prstDash w14:val="solid"/>
            <w14:round/>
          </w14:textOutline>
        </w:rPr>
        <w:t xml:space="preserve"> euro</w:t>
      </w:r>
    </w:p>
    <w:p w14:paraId="2E374D1E" w14:textId="77777777" w:rsidR="00E27CA9" w:rsidRPr="009302F7" w:rsidRDefault="00E27CA9"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Punctajul minim pe care trebuie să îl obțină un proiect pe</w:t>
      </w:r>
      <w:r w:rsidR="005C18AB" w:rsidRPr="009302F7">
        <w:rPr>
          <w:rFonts w:ascii="Trebuchet MS" w:hAnsi="Trebuchet MS"/>
          <w:sz w:val="24"/>
          <w:szCs w:val="24"/>
          <w14:textOutline w14:w="0" w14:cap="flat" w14:cmpd="sng" w14:algn="ctr">
            <w14:noFill/>
            <w14:prstDash w14:val="solid"/>
            <w14:round/>
          </w14:textOutline>
        </w:rPr>
        <w:t>n</w:t>
      </w:r>
      <w:r w:rsidRPr="009302F7">
        <w:rPr>
          <w:rFonts w:ascii="Trebuchet MS" w:hAnsi="Trebuchet MS"/>
          <w:sz w:val="24"/>
          <w:szCs w:val="24"/>
          <w14:textOutline w14:w="0" w14:cap="flat" w14:cmpd="sng" w14:algn="ctr">
            <w14:noFill/>
            <w14:prstDash w14:val="solid"/>
            <w14:round/>
          </w14:textOutline>
        </w:rPr>
        <w:t xml:space="preserve">tru a fi finanțat prin măsura M3/ 6A ”Suport </w:t>
      </w:r>
      <w:r w:rsidRPr="009302F7">
        <w:rPr>
          <w:rFonts w:ascii="Trebuchet MS" w:hAnsi="Trebuchet MS"/>
          <w:color w:val="000000" w:themeColor="text1"/>
          <w:sz w:val="24"/>
          <w:szCs w:val="24"/>
          <w14:textOutline w14:w="0" w14:cap="flat" w14:cmpd="sng" w14:algn="ctr">
            <w14:noFill/>
            <w14:prstDash w14:val="solid"/>
            <w14:round/>
          </w14:textOutline>
        </w:rPr>
        <w:t xml:space="preserve">în dezvoltarea echilibrată a teritoriului prin activități non-agricole” </w:t>
      </w:r>
      <w:r w:rsidRPr="009302F7">
        <w:rPr>
          <w:rFonts w:ascii="Trebuchet MS" w:hAnsi="Trebuchet MS"/>
          <w:b/>
          <w:color w:val="000000" w:themeColor="text1"/>
          <w:sz w:val="24"/>
          <w:szCs w:val="24"/>
          <w14:textOutline w14:w="0" w14:cap="flat" w14:cmpd="sng" w14:algn="ctr">
            <w14:noFill/>
            <w14:prstDash w14:val="solid"/>
            <w14:round/>
          </w14:textOutline>
        </w:rPr>
        <w:t xml:space="preserve">este de </w:t>
      </w:r>
      <w:r w:rsidR="00475B4C">
        <w:rPr>
          <w:rFonts w:ascii="Trebuchet MS" w:hAnsi="Trebuchet MS"/>
          <w:b/>
          <w:color w:val="000000" w:themeColor="text1"/>
          <w:sz w:val="24"/>
          <w:szCs w:val="24"/>
          <w14:textOutline w14:w="0" w14:cap="flat" w14:cmpd="sng" w14:algn="ctr">
            <w14:noFill/>
            <w14:prstDash w14:val="solid"/>
            <w14:round/>
          </w14:textOutline>
        </w:rPr>
        <w:t>3</w:t>
      </w:r>
      <w:r w:rsidRPr="009302F7">
        <w:rPr>
          <w:rFonts w:ascii="Trebuchet MS" w:hAnsi="Trebuchet MS"/>
          <w:b/>
          <w:color w:val="000000" w:themeColor="text1"/>
          <w:sz w:val="24"/>
          <w:szCs w:val="24"/>
          <w14:textOutline w14:w="0" w14:cap="flat" w14:cmpd="sng" w14:algn="ctr">
            <w14:noFill/>
            <w14:prstDash w14:val="solid"/>
            <w14:round/>
          </w14:textOutline>
        </w:rPr>
        <w:t xml:space="preserve">0 puncte. </w:t>
      </w:r>
    </w:p>
    <w:p w14:paraId="1A964D18" w14:textId="77777777" w:rsidR="006F4290" w:rsidRDefault="006F4290" w:rsidP="00AD571C">
      <w:pPr>
        <w:spacing w:after="0" w:line="360" w:lineRule="auto"/>
        <w:jc w:val="both"/>
        <w:rPr>
          <w:ins w:id="8" w:author="Ciprian Bobeica" w:date="2024-03-28T12:31:00Z"/>
          <w:rFonts w:ascii="Trebuchet MS" w:hAnsi="Trebuchet MS"/>
          <w:sz w:val="24"/>
          <w:szCs w:val="24"/>
          <w14:textOutline w14:w="0" w14:cap="flat" w14:cmpd="sng" w14:algn="ctr">
            <w14:noFill/>
            <w14:prstDash w14:val="solid"/>
            <w14:round/>
          </w14:textOutline>
        </w:rPr>
      </w:pPr>
    </w:p>
    <w:p w14:paraId="15AB579D" w14:textId="77777777" w:rsidR="003D1EB5" w:rsidRDefault="003D1EB5" w:rsidP="00AD571C">
      <w:pPr>
        <w:spacing w:after="0" w:line="360" w:lineRule="auto"/>
        <w:jc w:val="both"/>
        <w:rPr>
          <w:ins w:id="9" w:author="Ciprian Bobeica" w:date="2024-03-28T12:31:00Z"/>
          <w:rFonts w:ascii="Trebuchet MS" w:hAnsi="Trebuchet MS"/>
          <w:sz w:val="24"/>
          <w:szCs w:val="24"/>
          <w14:textOutline w14:w="0" w14:cap="flat" w14:cmpd="sng" w14:algn="ctr">
            <w14:noFill/>
            <w14:prstDash w14:val="solid"/>
            <w14:round/>
          </w14:textOutline>
        </w:rPr>
      </w:pPr>
    </w:p>
    <w:p w14:paraId="694CF0EF" w14:textId="77777777" w:rsidR="003D1EB5" w:rsidRDefault="003D1EB5" w:rsidP="00AD571C">
      <w:pPr>
        <w:spacing w:after="0" w:line="360" w:lineRule="auto"/>
        <w:jc w:val="both"/>
        <w:rPr>
          <w:ins w:id="10" w:author="Ciprian Bobeica" w:date="2024-03-28T12:31:00Z"/>
          <w:rFonts w:ascii="Trebuchet MS" w:hAnsi="Trebuchet MS"/>
          <w:sz w:val="24"/>
          <w:szCs w:val="24"/>
          <w14:textOutline w14:w="0" w14:cap="flat" w14:cmpd="sng" w14:algn="ctr">
            <w14:noFill/>
            <w14:prstDash w14:val="solid"/>
            <w14:round/>
          </w14:textOutline>
        </w:rPr>
      </w:pPr>
    </w:p>
    <w:p w14:paraId="47C3E4EE" w14:textId="77777777" w:rsidR="003D1EB5" w:rsidRDefault="003D1EB5" w:rsidP="00AD571C">
      <w:pPr>
        <w:spacing w:after="0" w:line="360" w:lineRule="auto"/>
        <w:jc w:val="both"/>
        <w:rPr>
          <w:ins w:id="11" w:author="Ciprian Bobeica" w:date="2024-03-28T12:31:00Z"/>
          <w:rFonts w:ascii="Trebuchet MS" w:hAnsi="Trebuchet MS"/>
          <w:sz w:val="24"/>
          <w:szCs w:val="24"/>
          <w14:textOutline w14:w="0" w14:cap="flat" w14:cmpd="sng" w14:algn="ctr">
            <w14:noFill/>
            <w14:prstDash w14:val="solid"/>
            <w14:round/>
          </w14:textOutline>
        </w:rPr>
      </w:pPr>
    </w:p>
    <w:p w14:paraId="41324BB6" w14:textId="77777777" w:rsidR="003D1EB5" w:rsidRDefault="003D1EB5" w:rsidP="00AD571C">
      <w:pPr>
        <w:spacing w:after="0" w:line="360" w:lineRule="auto"/>
        <w:jc w:val="both"/>
        <w:rPr>
          <w:ins w:id="12" w:author="Ciprian Bobeica" w:date="2024-03-28T12:31:00Z"/>
          <w:rFonts w:ascii="Trebuchet MS" w:hAnsi="Trebuchet MS"/>
          <w:sz w:val="24"/>
          <w:szCs w:val="24"/>
          <w14:textOutline w14:w="0" w14:cap="flat" w14:cmpd="sng" w14:algn="ctr">
            <w14:noFill/>
            <w14:prstDash w14:val="solid"/>
            <w14:round/>
          </w14:textOutline>
        </w:rPr>
      </w:pPr>
    </w:p>
    <w:p w14:paraId="418F695F" w14:textId="77777777" w:rsidR="003D1EB5" w:rsidRPr="009302F7" w:rsidRDefault="003D1EB5" w:rsidP="00AD571C">
      <w:pPr>
        <w:spacing w:after="0" w:line="360" w:lineRule="auto"/>
        <w:jc w:val="both"/>
        <w:rPr>
          <w:rFonts w:ascii="Trebuchet MS" w:hAnsi="Trebuchet MS"/>
          <w:sz w:val="24"/>
          <w:szCs w:val="24"/>
          <w14:textOutline w14:w="0" w14:cap="flat" w14:cmpd="sng" w14:algn="ctr">
            <w14:noFill/>
            <w14:prstDash w14:val="solid"/>
            <w14:round/>
          </w14:textOutline>
        </w:rPr>
      </w:pPr>
    </w:p>
    <w:p w14:paraId="1318595A" w14:textId="77777777" w:rsidR="009F6E56" w:rsidRPr="009302F7" w:rsidRDefault="009F6E56" w:rsidP="00AD571C">
      <w:pPr>
        <w:spacing w:after="0" w:line="360" w:lineRule="auto"/>
        <w:jc w:val="both"/>
        <w:rPr>
          <w:rFonts w:ascii="Trebuchet MS" w:hAnsi="Trebuchet MS"/>
          <w:sz w:val="24"/>
          <w:szCs w:val="24"/>
          <w14:textOutline w14:w="0" w14:cap="flat" w14:cmpd="sng" w14:algn="ctr">
            <w14:noFill/>
            <w14:prstDash w14:val="solid"/>
            <w14:round/>
          </w14:textOutline>
        </w:rPr>
      </w:pPr>
    </w:p>
    <w:p w14:paraId="28289E0D" w14:textId="77777777" w:rsidR="005C18AB" w:rsidRPr="009302F7" w:rsidRDefault="008F67CC" w:rsidP="005C18AB">
      <w:pPr>
        <w:spacing w:after="0" w:line="360" w:lineRule="auto"/>
        <w:jc w:val="both"/>
        <w:rPr>
          <w:rFonts w:ascii="Trebuchet MS" w:hAnsi="Trebuchet MS"/>
          <w:b/>
          <w:sz w:val="24"/>
          <w:szCs w:val="24"/>
          <w14:textOutline w14:w="0" w14:cap="flat" w14:cmpd="sng" w14:algn="ctr">
            <w14:noFill/>
            <w14:prstDash w14:val="solid"/>
            <w14:round/>
          </w14:textOutline>
        </w:rPr>
      </w:pPr>
      <w:r w:rsidRPr="009302F7">
        <w:rPr>
          <w:rFonts w:ascii="Trebuchet MS" w:hAnsi="Trebuchet MS"/>
          <w:b/>
          <w:noProof/>
          <w:sz w:val="24"/>
          <w:szCs w:val="24"/>
          <w:lang w:val="en-US"/>
        </w:rPr>
        <mc:AlternateContent>
          <mc:Choice Requires="wps">
            <w:drawing>
              <wp:anchor distT="0" distB="0" distL="114300" distR="114300" simplePos="0" relativeHeight="251664896" behindDoc="0" locked="0" layoutInCell="1" allowOverlap="1" wp14:anchorId="73A54710" wp14:editId="26A4234E">
                <wp:simplePos x="0" y="0"/>
                <wp:positionH relativeFrom="column">
                  <wp:posOffset>-635</wp:posOffset>
                </wp:positionH>
                <wp:positionV relativeFrom="paragraph">
                  <wp:posOffset>197485</wp:posOffset>
                </wp:positionV>
                <wp:extent cx="5798820" cy="22860"/>
                <wp:effectExtent l="0" t="0" r="30480" b="34290"/>
                <wp:wrapNone/>
                <wp:docPr id="47" name="Straight Connector 47"/>
                <wp:cNvGraphicFramePr/>
                <a:graphic xmlns:a="http://schemas.openxmlformats.org/drawingml/2006/main">
                  <a:graphicData uri="http://schemas.microsoft.com/office/word/2010/wordprocessingShape">
                    <wps:wsp>
                      <wps:cNvCnPr/>
                      <wps:spPr>
                        <a:xfrm flipV="1">
                          <a:off x="0" y="0"/>
                          <a:ext cx="5798820" cy="22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5A903" id="Straight Connector 47" o:spid="_x0000_s1026" style="position:absolute;flip:y;z-index:251664896;visibility:visible;mso-wrap-style:square;mso-wrap-distance-left:9pt;mso-wrap-distance-top:0;mso-wrap-distance-right:9pt;mso-wrap-distance-bottom:0;mso-position-horizontal:absolute;mso-position-horizontal-relative:text;mso-position-vertical:absolute;mso-position-vertical-relative:text" from="-.05pt,15.55pt" to="456.5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" strokecolor="#4472c4 [3204]" strokeweight=".5pt">
                <v:stroke joinstyle="miter"/>
              </v:line>
            </w:pict>
          </mc:Fallback>
        </mc:AlternateContent>
      </w:r>
      <w:r w:rsidR="006F4290" w:rsidRPr="009302F7">
        <w:rPr>
          <w:rFonts w:ascii="Trebuchet MS" w:hAnsi="Trebuchet MS"/>
          <w:b/>
          <w:sz w:val="24"/>
          <w:szCs w:val="24"/>
          <w14:textOutline w14:w="0" w14:cap="flat" w14:cmpd="sng" w14:algn="ctr">
            <w14:noFill/>
            <w14:prstDash w14:val="solid"/>
            <w14:round/>
          </w14:textOutline>
        </w:rPr>
        <w:t>CAPITOLUL 4</w:t>
      </w:r>
      <w:r w:rsidR="005C18AB" w:rsidRPr="009302F7">
        <w:rPr>
          <w:rFonts w:ascii="Trebuchet MS" w:hAnsi="Trebuchet MS"/>
          <w:b/>
          <w:sz w:val="24"/>
          <w:szCs w:val="24"/>
          <w14:textOutline w14:w="0" w14:cap="flat" w14:cmpd="sng" w14:algn="ctr">
            <w14:noFill/>
            <w14:prstDash w14:val="solid"/>
            <w14:round/>
          </w14:textOutline>
        </w:rPr>
        <w:t xml:space="preserve"> - CATEGORIILE DE BENEFICIARI ELIGIBILI</w:t>
      </w:r>
    </w:p>
    <w:p w14:paraId="39440FB9" w14:textId="77777777" w:rsidR="006F4290" w:rsidRPr="009302F7" w:rsidRDefault="006F4290" w:rsidP="00AD571C">
      <w:pPr>
        <w:spacing w:after="0" w:line="360" w:lineRule="auto"/>
        <w:jc w:val="both"/>
        <w:rPr>
          <w:rFonts w:ascii="Trebuchet MS" w:hAnsi="Trebuchet MS"/>
          <w:sz w:val="24"/>
          <w:szCs w:val="24"/>
          <w14:textOutline w14:w="0" w14:cap="flat" w14:cmpd="sng" w14:algn="ctr">
            <w14:noFill/>
            <w14:prstDash w14:val="solid"/>
            <w14:round/>
          </w14:textOutline>
        </w:rPr>
      </w:pPr>
    </w:p>
    <w:p w14:paraId="031BEC20" w14:textId="77777777" w:rsidR="00AD571C" w:rsidRPr="009302F7" w:rsidRDefault="00AD571C" w:rsidP="00AD571C">
      <w:pPr>
        <w:spacing w:after="0" w:line="360" w:lineRule="auto"/>
        <w:jc w:val="both"/>
        <w:rPr>
          <w:rFonts w:ascii="Trebuchet MS" w:hAnsi="Trebuchet MS"/>
          <w:b/>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Cine poate beneficia de fonduri nerambursabile?</w:t>
      </w:r>
    </w:p>
    <w:p w14:paraId="613E38C7" w14:textId="77777777" w:rsidR="006F4290" w:rsidRPr="009302F7" w:rsidRDefault="006F4290" w:rsidP="00AD571C">
      <w:pPr>
        <w:spacing w:after="0" w:line="360" w:lineRule="auto"/>
        <w:jc w:val="both"/>
        <w:rPr>
          <w:rFonts w:ascii="Trebuchet MS" w:hAnsi="Trebuchet MS"/>
          <w:b/>
          <w:sz w:val="24"/>
          <w:szCs w:val="24"/>
          <w14:textOutline w14:w="0" w14:cap="flat" w14:cmpd="sng" w14:algn="ctr">
            <w14:noFill/>
            <w14:prstDash w14:val="solid"/>
            <w14:round/>
          </w14:textOutline>
        </w:rPr>
      </w:pPr>
    </w:p>
    <w:p w14:paraId="2B150A21" w14:textId="77777777" w:rsidR="00AD571C" w:rsidRPr="009302F7" w:rsidRDefault="00AD571C" w:rsidP="00AD571C">
      <w:p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Solicitanții eligibili pentru sprijinul financiar nerambursabil acordat prin măsura M3/ 6A, sunt:</w:t>
      </w:r>
    </w:p>
    <w:p w14:paraId="61326AAE" w14:textId="77777777" w:rsidR="00AD571C" w:rsidRPr="009302F7" w:rsidRDefault="00AD571C"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Fermieri sau membrii unei gospodării agricole, care își diversifică activitatea prin înființarea unei activități non-agricole în spațiul rural pentru prima dată</w:t>
      </w:r>
      <w:r w:rsidR="00993591">
        <w:rPr>
          <w:rFonts w:ascii="Trebuchet MS" w:hAnsi="Trebuchet MS"/>
          <w:sz w:val="24"/>
          <w:szCs w:val="24"/>
          <w14:textOutline w14:w="0" w14:cap="flat" w14:cmpd="sng" w14:algn="ctr">
            <w14:noFill/>
            <w14:prstDash w14:val="solid"/>
            <w14:round/>
          </w14:textOutline>
        </w:rPr>
        <w:t>(autorizati cu statut minim de PFA)</w:t>
      </w:r>
      <w:r w:rsidRPr="009302F7">
        <w:rPr>
          <w:rFonts w:ascii="Trebuchet MS" w:hAnsi="Trebuchet MS"/>
          <w:sz w:val="24"/>
          <w:szCs w:val="24"/>
          <w14:textOutline w14:w="0" w14:cap="flat" w14:cmpd="sng" w14:algn="ctr">
            <w14:noFill/>
            <w14:prstDash w14:val="solid"/>
            <w14:round/>
          </w14:textOutline>
        </w:rPr>
        <w:t xml:space="preserve">. </w:t>
      </w:r>
    </w:p>
    <w:p w14:paraId="6633751E" w14:textId="77777777" w:rsidR="00AD571C" w:rsidRPr="009302F7" w:rsidRDefault="00AD571C"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lastRenderedPageBreak/>
        <w:t>Microîntrep</w:t>
      </w:r>
      <w:r w:rsidR="00906C91" w:rsidRPr="009302F7">
        <w:rPr>
          <w:rFonts w:ascii="Trebuchet MS" w:hAnsi="Trebuchet MS"/>
          <w:sz w:val="24"/>
          <w:szCs w:val="24"/>
          <w14:textOutline w14:w="0" w14:cap="flat" w14:cmpd="sng" w14:algn="ctr">
            <w14:noFill/>
            <w14:prstDash w14:val="solid"/>
            <w14:round/>
          </w14:textOutline>
        </w:rPr>
        <w:t>rinderi și întreprinderi mici ex</w:t>
      </w:r>
      <w:r w:rsidRPr="009302F7">
        <w:rPr>
          <w:rFonts w:ascii="Trebuchet MS" w:hAnsi="Trebuchet MS"/>
          <w:sz w:val="24"/>
          <w:szCs w:val="24"/>
          <w14:textOutline w14:w="0" w14:cap="flat" w14:cmpd="sng" w14:algn="ctr">
            <w14:noFill/>
            <w14:prstDash w14:val="solid"/>
            <w14:round/>
          </w14:textOutline>
        </w:rPr>
        <w:t>istente din spațiul rural, care își propun activități non-agricole, pe care nu le-au mai efectuat până la data aplicării p</w:t>
      </w:r>
      <w:r w:rsidR="00652C41" w:rsidRPr="009302F7">
        <w:rPr>
          <w:rFonts w:ascii="Trebuchet MS" w:hAnsi="Trebuchet MS"/>
          <w:sz w:val="24"/>
          <w:szCs w:val="24"/>
          <w14:textOutline w14:w="0" w14:cap="flat" w14:cmpd="sng" w14:algn="ctr">
            <w14:noFill/>
            <w14:prstDash w14:val="solid"/>
            <w14:round/>
          </w14:textOutline>
        </w:rPr>
        <w:t>entru sprijin financiar nerambur</w:t>
      </w:r>
      <w:r w:rsidRPr="009302F7">
        <w:rPr>
          <w:rFonts w:ascii="Trebuchet MS" w:hAnsi="Trebuchet MS"/>
          <w:sz w:val="24"/>
          <w:szCs w:val="24"/>
          <w14:textOutline w14:w="0" w14:cap="flat" w14:cmpd="sng" w14:algn="ctr">
            <w14:noFill/>
            <w14:prstDash w14:val="solid"/>
            <w14:round/>
          </w14:textOutline>
        </w:rPr>
        <w:t>sabil</w:t>
      </w:r>
      <w:r w:rsidR="002C5021" w:rsidRPr="009302F7">
        <w:rPr>
          <w:rFonts w:ascii="Trebuchet MS" w:hAnsi="Trebuchet MS"/>
          <w:sz w:val="24"/>
          <w:szCs w:val="24"/>
          <w14:textOutline w14:w="0" w14:cap="flat" w14:cmpd="sng" w14:algn="ctr">
            <w14:noFill/>
            <w14:prstDash w14:val="solid"/>
            <w14:round/>
          </w14:textOutline>
        </w:rPr>
        <w:t>.</w:t>
      </w:r>
    </w:p>
    <w:p w14:paraId="5F20ECEB" w14:textId="77777777" w:rsidR="00AD571C" w:rsidRPr="009302F7" w:rsidRDefault="00AD571C"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Microîntreprinderi și întreprinderi mici noi, înființate în anul depunerii aplicației de finanțare sau cu o vechime de maxim 3 ani fiscali, care nu au desfășurat actviități până în momentul depunerii acesteia</w:t>
      </w:r>
      <w:r w:rsidR="0015460D">
        <w:rPr>
          <w:rFonts w:ascii="Trebuchet MS" w:hAnsi="Trebuchet MS"/>
          <w:sz w:val="24"/>
          <w:szCs w:val="24"/>
          <w14:textOutline w14:w="0" w14:cap="flat" w14:cmpd="sng" w14:algn="ctr">
            <w14:noFill/>
            <w14:prstDash w14:val="solid"/>
            <w14:round/>
          </w14:textOutline>
        </w:rPr>
        <w:t xml:space="preserve"> (start-up)</w:t>
      </w:r>
      <w:r w:rsidRPr="009302F7">
        <w:rPr>
          <w:rFonts w:ascii="Trebuchet MS" w:hAnsi="Trebuchet MS"/>
          <w:sz w:val="24"/>
          <w:szCs w:val="24"/>
          <w14:textOutline w14:w="0" w14:cap="flat" w14:cmpd="sng" w14:algn="ctr">
            <w14:noFill/>
            <w14:prstDash w14:val="solid"/>
            <w14:round/>
          </w14:textOutline>
        </w:rPr>
        <w:t>.</w:t>
      </w:r>
    </w:p>
    <w:p w14:paraId="0D2DD83A" w14:textId="77777777" w:rsidR="00AD571C" w:rsidRPr="009302F7" w:rsidRDefault="00AD571C"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Antreprenorii și angajații structurilor înființate sau dezvoltate, beneficiarii măsurii 1.</w:t>
      </w:r>
    </w:p>
    <w:p w14:paraId="32CCEF47" w14:textId="77777777" w:rsidR="00AD571C" w:rsidRPr="009302F7" w:rsidRDefault="00E422BC" w:rsidP="00AD571C">
      <w:p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noProof/>
          <w:sz w:val="24"/>
          <w:szCs w:val="24"/>
          <w:lang w:val="en-US"/>
        </w:rPr>
        <mc:AlternateContent>
          <mc:Choice Requires="wps">
            <w:drawing>
              <wp:anchor distT="0" distB="0" distL="114300" distR="114300" simplePos="0" relativeHeight="251643392" behindDoc="0" locked="0" layoutInCell="1" allowOverlap="1" wp14:anchorId="01EB2FCC" wp14:editId="36954B06">
                <wp:simplePos x="0" y="0"/>
                <wp:positionH relativeFrom="margin">
                  <wp:align>right</wp:align>
                </wp:positionH>
                <wp:positionV relativeFrom="paragraph">
                  <wp:posOffset>102870</wp:posOffset>
                </wp:positionV>
                <wp:extent cx="5890260" cy="1851660"/>
                <wp:effectExtent l="0" t="0" r="15240" b="15240"/>
                <wp:wrapNone/>
                <wp:docPr id="5" name="Rectangle: Rounded Corners 5"/>
                <wp:cNvGraphicFramePr/>
                <a:graphic xmlns:a="http://schemas.openxmlformats.org/drawingml/2006/main">
                  <a:graphicData uri="http://schemas.microsoft.com/office/word/2010/wordprocessingShape">
                    <wps:wsp>
                      <wps:cNvSpPr/>
                      <wps:spPr>
                        <a:xfrm>
                          <a:off x="0" y="0"/>
                          <a:ext cx="5890260" cy="18516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152E43" w14:textId="77777777" w:rsidR="00B5795E"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 xml:space="preserve">ATENȚIE! </w:t>
                            </w:r>
                          </w:p>
                          <w:p w14:paraId="6B9CAAE3" w14:textId="77777777" w:rsidR="00B5795E"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 xml:space="preserve">O microîntreprindere este considerată nou înființată (start-up) dacă este înființată în anul depunerii Cererii de Finanțare sau dacă nu a înregistrat activitate până în momentul depunerii acesteia, dar nu mai mult de 3 ani fiscali consecutivi. </w:t>
                            </w:r>
                          </w:p>
                          <w:p w14:paraId="7454ABB1" w14:textId="77777777" w:rsidR="00B5795E" w:rsidRPr="00AD571C"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Persoanele fizice neautorizate nu sunt eligibile.</w:t>
                            </w:r>
                          </w:p>
                          <w:p w14:paraId="6F4B8E6C" w14:textId="77777777" w:rsidR="00B5795E" w:rsidRDefault="00B5795E" w:rsidP="00AD57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1EB2FCC" id="Rectangle: Rounded Corners 5" o:spid="_x0000_s1027" style="position:absolute;left:0;text-align:left;margin-left:412.6pt;margin-top:8.1pt;width:463.8pt;height:145.8pt;z-index:25164339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" fillcolor="#4472c4 [3204]" strokecolor="#1f3763 [1604]" strokeweight="1pt">
                <v:stroke joinstyle="miter"/>
                <v:textbox>
                  <w:txbxContent>
                    <w:p w14:paraId="74152E43" w14:textId="77777777" w:rsidR="00B5795E"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 xml:space="preserve">ATENȚIE! </w:t>
                      </w:r>
                    </w:p>
                    <w:p w14:paraId="6B9CAAE3" w14:textId="77777777" w:rsidR="00B5795E"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 xml:space="preserve">O microîntreprindere este considerată nou înființată (start-up) dacă este înființată în anul depunerii Cererii de Finanțare sau dacă nu a înregistrat activitate până în momentul depunerii acesteia, dar nu mai mult de 3 ani fiscali consecutivi. </w:t>
                      </w:r>
                    </w:p>
                    <w:p w14:paraId="7454ABB1" w14:textId="77777777" w:rsidR="00B5795E" w:rsidRPr="00AD571C" w:rsidRDefault="00B5795E" w:rsidP="00AD571C">
                      <w:pPr>
                        <w:spacing w:after="0" w:line="360" w:lineRule="auto"/>
                        <w:jc w:val="both"/>
                        <w:rPr>
                          <w:rFonts w:ascii="Trebuchet MS" w:hAnsi="Trebuchet MS"/>
                          <w:sz w:val="24"/>
                          <w:szCs w:val="24"/>
                          <w14:textOutline w14:w="0" w14:cap="flat" w14:cmpd="sng" w14:algn="ctr">
                            <w14:noFill/>
                            <w14:prstDash w14:val="solid"/>
                            <w14:round/>
                          </w14:textOutline>
                        </w:rPr>
                      </w:pPr>
                      <w:r>
                        <w:rPr>
                          <w:rFonts w:ascii="Trebuchet MS" w:hAnsi="Trebuchet MS"/>
                          <w:sz w:val="24"/>
                          <w:szCs w:val="24"/>
                          <w14:textOutline w14:w="0" w14:cap="flat" w14:cmpd="sng" w14:algn="ctr">
                            <w14:noFill/>
                            <w14:prstDash w14:val="solid"/>
                            <w14:round/>
                          </w14:textOutline>
                        </w:rPr>
                        <w:t>Persoanele fizice neautorizate nu sunt eligibile.</w:t>
                      </w:r>
                    </w:p>
                    <w:p w14:paraId="6F4B8E6C" w14:textId="77777777" w:rsidR="00B5795E" w:rsidRDefault="00B5795E" w:rsidP="00AD571C">
                      <w:pPr>
                        <w:jc w:val="center"/>
                      </w:pPr>
                    </w:p>
                  </w:txbxContent>
                </v:textbox>
                <w10:wrap anchorx="margin"/>
              </v:roundrect>
            </w:pict>
          </mc:Fallback>
        </mc:AlternateContent>
      </w:r>
    </w:p>
    <w:p w14:paraId="7B045832" w14:textId="77777777" w:rsidR="00AD571C" w:rsidRPr="009302F7" w:rsidRDefault="00AD571C" w:rsidP="00AD571C">
      <w:pPr>
        <w:spacing w:after="0" w:line="360" w:lineRule="auto"/>
        <w:jc w:val="both"/>
        <w:rPr>
          <w:rFonts w:ascii="Trebuchet MS" w:hAnsi="Trebuchet MS"/>
          <w:sz w:val="24"/>
          <w:szCs w:val="24"/>
          <w14:textOutline w14:w="0" w14:cap="flat" w14:cmpd="sng" w14:algn="ctr">
            <w14:noFill/>
            <w14:prstDash w14:val="solid"/>
            <w14:round/>
          </w14:textOutline>
        </w:rPr>
      </w:pPr>
    </w:p>
    <w:p w14:paraId="70B87B75"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70653D19"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76E5E330"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6C49930F"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5D9B9292"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3452C913" w14:textId="77777777" w:rsidR="00906C91" w:rsidRPr="009302F7" w:rsidRDefault="00906C91">
      <w:pPr>
        <w:spacing w:after="0" w:line="360" w:lineRule="auto"/>
        <w:jc w:val="both"/>
        <w:rPr>
          <w:rFonts w:ascii="Trebuchet MS" w:hAnsi="Trebuchet MS"/>
          <w:b/>
          <w:sz w:val="24"/>
          <w:szCs w:val="24"/>
          <w14:textOutline w14:w="0" w14:cap="flat" w14:cmpd="sng" w14:algn="ctr">
            <w14:noFill/>
            <w14:prstDash w14:val="solid"/>
            <w14:round/>
          </w14:textOutline>
        </w:rPr>
      </w:pPr>
    </w:p>
    <w:p w14:paraId="66F8B62A" w14:textId="77777777" w:rsidR="00906C91" w:rsidRPr="009302F7" w:rsidRDefault="00906C91">
      <w:pPr>
        <w:spacing w:after="0" w:line="360" w:lineRule="auto"/>
        <w:jc w:val="both"/>
        <w:rPr>
          <w:rFonts w:ascii="Trebuchet MS" w:hAnsi="Trebuchet MS"/>
          <w:b/>
          <w:sz w:val="24"/>
          <w:szCs w:val="24"/>
          <w14:textOutline w14:w="0" w14:cap="flat" w14:cmpd="sng" w14:algn="ctr">
            <w14:noFill/>
            <w14:prstDash w14:val="solid"/>
            <w14:round/>
          </w14:textOutline>
        </w:rPr>
      </w:pPr>
    </w:p>
    <w:p w14:paraId="6E716869"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Categoriile  de beneficiari eligibili</w:t>
      </w:r>
      <w:r w:rsidRPr="009302F7">
        <w:rPr>
          <w:rFonts w:ascii="Trebuchet MS" w:hAnsi="Trebuchet MS"/>
          <w:sz w:val="24"/>
          <w:szCs w:val="24"/>
          <w14:textOutline w14:w="0" w14:cap="flat" w14:cmpd="sng" w14:algn="ctr">
            <w14:noFill/>
            <w14:prstDash w14:val="solid"/>
            <w14:round/>
          </w14:textOutline>
        </w:rPr>
        <w:t>, în funcție de forma de organizare:</w:t>
      </w:r>
    </w:p>
    <w:p w14:paraId="0FBF675A" w14:textId="77777777" w:rsidR="00AD571C" w:rsidRPr="009302F7" w:rsidRDefault="002C5021"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Persoană</w:t>
      </w:r>
      <w:r w:rsidR="00AD571C" w:rsidRPr="009302F7">
        <w:rPr>
          <w:rFonts w:ascii="Trebuchet MS" w:hAnsi="Trebuchet MS"/>
          <w:b/>
          <w:sz w:val="24"/>
          <w:szCs w:val="24"/>
          <w14:textOutline w14:w="0" w14:cap="flat" w14:cmpd="sng" w14:algn="ctr">
            <w14:noFill/>
            <w14:prstDash w14:val="solid"/>
            <w14:round/>
          </w14:textOutline>
        </w:rPr>
        <w:t xml:space="preserve"> fizică autorizată</w:t>
      </w:r>
      <w:r w:rsidR="00AD571C" w:rsidRPr="009302F7">
        <w:rPr>
          <w:rFonts w:ascii="Trebuchet MS" w:hAnsi="Trebuchet MS"/>
          <w:sz w:val="24"/>
          <w:szCs w:val="24"/>
          <w14:textOutline w14:w="0" w14:cap="flat" w14:cmpd="sng" w14:algn="ctr">
            <w14:noFill/>
            <w14:prstDash w14:val="solid"/>
            <w14:round/>
          </w14:textOutline>
        </w:rPr>
        <w:t xml:space="preserve"> – </w:t>
      </w:r>
      <w:bookmarkStart w:id="13" w:name="_Hlk488932202"/>
      <w:r w:rsidR="00AD571C" w:rsidRPr="009302F7">
        <w:rPr>
          <w:rFonts w:ascii="Trebuchet MS" w:hAnsi="Trebuchet MS"/>
          <w:sz w:val="24"/>
          <w:szCs w:val="24"/>
          <w14:textOutline w14:w="0" w14:cap="flat" w14:cmpd="sng" w14:algn="ctr">
            <w14:noFill/>
            <w14:prstDash w14:val="solid"/>
            <w14:round/>
          </w14:textOutline>
        </w:rPr>
        <w:t>înființată în baza OUG 44/ 2008, cu modificările și completările ulterioare</w:t>
      </w:r>
    </w:p>
    <w:bookmarkEnd w:id="13"/>
    <w:p w14:paraId="3CECAE0E" w14:textId="77777777" w:rsidR="00AD571C" w:rsidRPr="009302F7" w:rsidRDefault="00AD571C"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 xml:space="preserve">Întreprindere individuală - </w:t>
      </w:r>
      <w:r w:rsidRPr="009302F7">
        <w:rPr>
          <w:rFonts w:ascii="Trebuchet MS" w:hAnsi="Trebuchet MS"/>
          <w:sz w:val="24"/>
          <w:szCs w:val="24"/>
          <w14:textOutline w14:w="0" w14:cap="flat" w14:cmpd="sng" w14:algn="ctr">
            <w14:noFill/>
            <w14:prstDash w14:val="solid"/>
            <w14:round/>
          </w14:textOutline>
        </w:rPr>
        <w:t>înființată în baza OUG 44/ 2008, cu modificările și completările ulterioare</w:t>
      </w:r>
    </w:p>
    <w:p w14:paraId="5EDE1811"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Întreprindere familială</w:t>
      </w:r>
      <w:r w:rsidRPr="009302F7">
        <w:rPr>
          <w:rFonts w:ascii="Trebuchet MS" w:hAnsi="Trebuchet MS"/>
          <w:sz w:val="24"/>
          <w:szCs w:val="24"/>
          <w14:textOutline w14:w="0" w14:cap="flat" w14:cmpd="sng" w14:algn="ctr">
            <w14:noFill/>
            <w14:prstDash w14:val="solid"/>
            <w14:round/>
          </w14:textOutline>
        </w:rPr>
        <w:t xml:space="preserve"> - înființată în baza OUG 44/ 2008, cu modificările și completările ulterioare</w:t>
      </w:r>
    </w:p>
    <w:p w14:paraId="094E1ADF"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Societate în nume colectiv – SNC</w:t>
      </w:r>
      <w:r w:rsidRPr="009302F7">
        <w:rPr>
          <w:rFonts w:ascii="Trebuchet MS" w:hAnsi="Trebuchet MS"/>
          <w:sz w:val="24"/>
          <w:szCs w:val="24"/>
          <w14:textOutline w14:w="0" w14:cap="flat" w14:cmpd="sng" w14:algn="ctr">
            <w14:noFill/>
            <w14:prstDash w14:val="solid"/>
            <w14:round/>
          </w14:textOutline>
        </w:rPr>
        <w:t xml:space="preserve"> - </w:t>
      </w:r>
      <w:bookmarkStart w:id="14" w:name="_Hlk488932668"/>
      <w:r w:rsidRPr="009302F7">
        <w:rPr>
          <w:rFonts w:ascii="Trebuchet MS" w:hAnsi="Trebuchet MS"/>
          <w:sz w:val="24"/>
          <w:szCs w:val="24"/>
          <w14:textOutline w14:w="0" w14:cap="flat" w14:cmpd="sng" w14:algn="ctr">
            <w14:noFill/>
            <w14:prstDash w14:val="solid"/>
            <w14:round/>
          </w14:textOutline>
        </w:rPr>
        <w:t>înființată în baza Legii 31/ 1990 republicată, cu modificările și completările ulterioare</w:t>
      </w:r>
      <w:bookmarkEnd w:id="14"/>
    </w:p>
    <w:p w14:paraId="1469968F" w14:textId="77777777" w:rsidR="00AD571C"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Societate în comandită simplă – SCS</w:t>
      </w:r>
      <w:r w:rsidRPr="009302F7">
        <w:rPr>
          <w:rFonts w:ascii="Trebuchet MS" w:hAnsi="Trebuchet MS"/>
          <w:sz w:val="24"/>
          <w:szCs w:val="24"/>
          <w14:textOutline w14:w="0" w14:cap="flat" w14:cmpd="sng" w14:algn="ctr">
            <w14:noFill/>
            <w14:prstDash w14:val="solid"/>
            <w14:round/>
          </w14:textOutline>
        </w:rPr>
        <w:t xml:space="preserve"> - înființată în baza Legii 31/ 1990 republicată, cu modificările și completările ulterioare</w:t>
      </w:r>
    </w:p>
    <w:p w14:paraId="31C1B29C"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Societate pe acțiuni – SA</w:t>
      </w:r>
      <w:r w:rsidRPr="009302F7">
        <w:rPr>
          <w:rFonts w:ascii="Trebuchet MS" w:hAnsi="Trebuchet MS"/>
          <w:sz w:val="24"/>
          <w:szCs w:val="24"/>
          <w14:textOutline w14:w="0" w14:cap="flat" w14:cmpd="sng" w14:algn="ctr">
            <w14:noFill/>
            <w14:prstDash w14:val="solid"/>
            <w14:round/>
          </w14:textOutline>
        </w:rPr>
        <w:t xml:space="preserve"> - înființată în baza Legii 31/ 1990 republicată, cu modificările și completările ulterioare</w:t>
      </w:r>
    </w:p>
    <w:p w14:paraId="6EEDC929"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lastRenderedPageBreak/>
        <w:t>Societate în comandită pe acțiuni – SCA</w:t>
      </w:r>
      <w:r w:rsidRPr="009302F7">
        <w:rPr>
          <w:rFonts w:ascii="Trebuchet MS" w:hAnsi="Trebuchet MS"/>
          <w:sz w:val="24"/>
          <w:szCs w:val="24"/>
          <w14:textOutline w14:w="0" w14:cap="flat" w14:cmpd="sng" w14:algn="ctr">
            <w14:noFill/>
            <w14:prstDash w14:val="solid"/>
            <w14:round/>
          </w14:textOutline>
        </w:rPr>
        <w:t xml:space="preserve"> - înființată în baza Legii 31/ 1990 republicată, cu modificările și completările ulterioare</w:t>
      </w:r>
    </w:p>
    <w:p w14:paraId="334B1677"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Societate cu răspundere limitată – SRL</w:t>
      </w:r>
      <w:r w:rsidRPr="009302F7">
        <w:rPr>
          <w:rFonts w:ascii="Trebuchet MS" w:hAnsi="Trebuchet MS"/>
          <w:sz w:val="24"/>
          <w:szCs w:val="24"/>
          <w14:textOutline w14:w="0" w14:cap="flat" w14:cmpd="sng" w14:algn="ctr">
            <w14:noFill/>
            <w14:prstDash w14:val="solid"/>
            <w14:round/>
          </w14:textOutline>
        </w:rPr>
        <w:t xml:space="preserve"> - înființată în baza Legii 31/ 1990 republicată, cu modificările și completările ulterioare</w:t>
      </w:r>
    </w:p>
    <w:p w14:paraId="62A9B4B6"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 xml:space="preserve">Societate comercială cu capital privat  </w:t>
      </w:r>
      <w:r w:rsidRPr="009302F7">
        <w:rPr>
          <w:rFonts w:ascii="Trebuchet MS" w:hAnsi="Trebuchet MS"/>
          <w:sz w:val="24"/>
          <w:szCs w:val="24"/>
          <w14:textOutline w14:w="0" w14:cap="flat" w14:cmpd="sng" w14:algn="ctr">
            <w14:noFill/>
            <w14:prstDash w14:val="solid"/>
            <w14:round/>
          </w14:textOutline>
        </w:rPr>
        <w:t>- înființată în baza Legii 15/ 1990 republicată, cu modificările și completările ulterioare</w:t>
      </w:r>
    </w:p>
    <w:p w14:paraId="23869006"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 xml:space="preserve">Societate agricolă </w:t>
      </w:r>
      <w:r w:rsidRPr="009302F7">
        <w:rPr>
          <w:rFonts w:ascii="Trebuchet MS" w:hAnsi="Trebuchet MS"/>
          <w:sz w:val="24"/>
          <w:szCs w:val="24"/>
          <w14:textOutline w14:w="0" w14:cap="flat" w14:cmpd="sng" w14:algn="ctr">
            <w14:noFill/>
            <w14:prstDash w14:val="solid"/>
            <w14:round/>
          </w14:textOutline>
        </w:rPr>
        <w:t>- înființată în baza Legii 36/ 1991 republicată, cu modificările și completările ulterioare</w:t>
      </w:r>
    </w:p>
    <w:p w14:paraId="7C4FEADA"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 xml:space="preserve">Societate cooperativă agricolă de gradul 1 și societăți cooperative meșteșugărești și de consum de gradul 1, </w:t>
      </w:r>
      <w:r w:rsidRPr="009302F7">
        <w:rPr>
          <w:rFonts w:ascii="Trebuchet MS" w:hAnsi="Trebuchet MS"/>
          <w:sz w:val="24"/>
          <w:szCs w:val="24"/>
          <w14:textOutline w14:w="0" w14:cap="flat" w14:cmpd="sng" w14:algn="ctr">
            <w14:noFill/>
            <w14:prstDash w14:val="solid"/>
            <w14:round/>
          </w14:textOutline>
        </w:rPr>
        <w:t>înființate în baza Legii 1/ 2005, care au prevăzute în actul constitutiv ca obiectiv  - desfășurarea de activități neagricole.</w:t>
      </w:r>
    </w:p>
    <w:p w14:paraId="20F1A1A3" w14:textId="77777777" w:rsidR="00DC43F6" w:rsidRPr="009302F7" w:rsidRDefault="00DC43F6" w:rsidP="006A1964">
      <w:pPr>
        <w:pStyle w:val="ListParagraph"/>
        <w:numPr>
          <w:ilvl w:val="0"/>
          <w:numId w:val="5"/>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b/>
          <w:sz w:val="24"/>
          <w:szCs w:val="24"/>
          <w14:textOutline w14:w="0" w14:cap="flat" w14:cmpd="sng" w14:algn="ctr">
            <w14:noFill/>
            <w14:prstDash w14:val="solid"/>
            <w14:round/>
          </w14:textOutline>
        </w:rPr>
        <w:t xml:space="preserve">Cooperativă agricolă de gradul 1, </w:t>
      </w:r>
      <w:r w:rsidRPr="009302F7">
        <w:rPr>
          <w:rFonts w:ascii="Trebuchet MS" w:hAnsi="Trebuchet MS"/>
          <w:sz w:val="24"/>
          <w:szCs w:val="24"/>
          <w14:textOutline w14:w="0" w14:cap="flat" w14:cmpd="sng" w14:algn="ctr">
            <w14:noFill/>
            <w14:prstDash w14:val="solid"/>
            <w14:round/>
          </w14:textOutline>
        </w:rPr>
        <w:t>înființată în baza legii 566/ 2004 de exploatare și gestionare a terenurilor agricole și a efectivelor de animale.</w:t>
      </w:r>
      <w:r w:rsidRPr="009302F7">
        <w:rPr>
          <w:rFonts w:ascii="Trebuchet MS" w:hAnsi="Trebuchet MS"/>
          <w:b/>
          <w:sz w:val="24"/>
          <w:szCs w:val="24"/>
          <w14:textOutline w14:w="0" w14:cap="flat" w14:cmpd="sng" w14:algn="ctr">
            <w14:noFill/>
            <w14:prstDash w14:val="solid"/>
            <w14:round/>
          </w14:textOutline>
        </w:rPr>
        <w:t xml:space="preserve"> </w:t>
      </w:r>
    </w:p>
    <w:p w14:paraId="70D2A82E" w14:textId="77777777" w:rsidR="00DC43F6" w:rsidRPr="009302F7" w:rsidRDefault="00DC43F6" w:rsidP="00DC43F6">
      <w:pPr>
        <w:spacing w:after="0" w:line="360" w:lineRule="auto"/>
        <w:ind w:left="360"/>
        <w:jc w:val="both"/>
        <w:rPr>
          <w:rFonts w:ascii="Trebuchet MS" w:hAnsi="Trebuchet MS"/>
          <w:sz w:val="24"/>
          <w:szCs w:val="24"/>
          <w14:textOutline w14:w="0" w14:cap="flat" w14:cmpd="sng" w14:algn="ctr">
            <w14:noFill/>
            <w14:prstDash w14:val="solid"/>
            <w14:round/>
          </w14:textOutline>
        </w:rPr>
      </w:pPr>
    </w:p>
    <w:p w14:paraId="5C8ACEDE" w14:textId="77777777" w:rsidR="00DC43F6" w:rsidRPr="009302F7" w:rsidRDefault="006B3E30" w:rsidP="00DC43F6">
      <w:pPr>
        <w:spacing w:after="0" w:line="360" w:lineRule="auto"/>
        <w:ind w:left="360"/>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noProof/>
          <w:sz w:val="24"/>
          <w:szCs w:val="24"/>
          <w:lang w:val="en-US"/>
        </w:rPr>
        <mc:AlternateContent>
          <mc:Choice Requires="wps">
            <w:drawing>
              <wp:anchor distT="0" distB="0" distL="114300" distR="114300" simplePos="0" relativeHeight="251644416" behindDoc="0" locked="0" layoutInCell="1" allowOverlap="1" wp14:anchorId="186BFB94" wp14:editId="019F1172">
                <wp:simplePos x="0" y="0"/>
                <wp:positionH relativeFrom="column">
                  <wp:posOffset>222250</wp:posOffset>
                </wp:positionH>
                <wp:positionV relativeFrom="paragraph">
                  <wp:posOffset>102870</wp:posOffset>
                </wp:positionV>
                <wp:extent cx="5722620" cy="838200"/>
                <wp:effectExtent l="0" t="0" r="11430" b="19050"/>
                <wp:wrapNone/>
                <wp:docPr id="6" name="Rectangle: Rounded Corners 6"/>
                <wp:cNvGraphicFramePr/>
                <a:graphic xmlns:a="http://schemas.openxmlformats.org/drawingml/2006/main">
                  <a:graphicData uri="http://schemas.microsoft.com/office/word/2010/wordprocessingShape">
                    <wps:wsp>
                      <wps:cNvSpPr/>
                      <wps:spPr>
                        <a:xfrm>
                          <a:off x="0" y="0"/>
                          <a:ext cx="5722620" cy="838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F435C7" w14:textId="77777777" w:rsidR="00B5795E" w:rsidRPr="00DC43F6" w:rsidRDefault="00B5795E" w:rsidP="00DC43F6">
                            <w:pPr>
                              <w:jc w:val="both"/>
                              <w:rPr>
                                <w:rFonts w:ascii="Trebuchet MS" w:hAnsi="Trebuchet MS"/>
                              </w:rPr>
                            </w:pPr>
                            <w:r w:rsidRPr="00DC43F6">
                              <w:rPr>
                                <w:rFonts w:ascii="Trebuchet MS" w:hAnsi="Trebuchet MS"/>
                              </w:rPr>
                              <w:t xml:space="preserve">ATENȚIE! </w:t>
                            </w:r>
                          </w:p>
                          <w:p w14:paraId="07C00A6F" w14:textId="77777777" w:rsidR="00B5795E" w:rsidRPr="00DC43F6" w:rsidRDefault="00B5795E" w:rsidP="00DC43F6">
                            <w:pPr>
                              <w:jc w:val="both"/>
                              <w:rPr>
                                <w:rFonts w:ascii="Trebuchet MS" w:hAnsi="Trebuchet MS"/>
                              </w:rPr>
                            </w:pPr>
                            <w:r w:rsidRPr="00DC43F6">
                              <w:rPr>
                                <w:rFonts w:ascii="Trebuchet MS" w:hAnsi="Trebuchet MS"/>
                              </w:rPr>
                              <w:t xml:space="preserve">În cadrul măsurii M3/ 6A, solicitantul trebuie să aibă capital 100% privat.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6BFB94" id="Rectangle: Rounded Corners 6" o:spid="_x0000_s1028" style="position:absolute;left:0;text-align:left;margin-left:17.5pt;margin-top:8.1pt;width:450.6pt;height:66pt;z-index:2516444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" fillcolor="#4472c4 [3204]" strokecolor="#1f3763 [1604]" strokeweight="1pt">
                <v:stroke joinstyle="miter"/>
                <v:textbox>
                  <w:txbxContent>
                    <w:p w14:paraId="64F435C7" w14:textId="77777777" w:rsidR="00B5795E" w:rsidRPr="00DC43F6" w:rsidRDefault="00B5795E" w:rsidP="00DC43F6">
                      <w:pPr>
                        <w:jc w:val="both"/>
                        <w:rPr>
                          <w:rFonts w:ascii="Trebuchet MS" w:hAnsi="Trebuchet MS"/>
                        </w:rPr>
                      </w:pPr>
                      <w:r w:rsidRPr="00DC43F6">
                        <w:rPr>
                          <w:rFonts w:ascii="Trebuchet MS" w:hAnsi="Trebuchet MS"/>
                        </w:rPr>
                        <w:t xml:space="preserve">ATENȚIE! </w:t>
                      </w:r>
                    </w:p>
                    <w:p w14:paraId="07C00A6F" w14:textId="77777777" w:rsidR="00B5795E" w:rsidRPr="00DC43F6" w:rsidRDefault="00B5795E" w:rsidP="00DC43F6">
                      <w:pPr>
                        <w:jc w:val="both"/>
                        <w:rPr>
                          <w:rFonts w:ascii="Trebuchet MS" w:hAnsi="Trebuchet MS"/>
                        </w:rPr>
                      </w:pPr>
                      <w:r w:rsidRPr="00DC43F6">
                        <w:rPr>
                          <w:rFonts w:ascii="Trebuchet MS" w:hAnsi="Trebuchet MS"/>
                        </w:rPr>
                        <w:t xml:space="preserve">În cadrul măsurii M3/ 6A, solicitantul trebuie să aibă capital 100% privat. </w:t>
                      </w:r>
                    </w:p>
                  </w:txbxContent>
                </v:textbox>
              </v:roundrect>
            </w:pict>
          </mc:Fallback>
        </mc:AlternateContent>
      </w:r>
    </w:p>
    <w:p w14:paraId="542EF2B0" w14:textId="77777777" w:rsidR="00AD571C" w:rsidRPr="009302F7" w:rsidRDefault="00AD571C">
      <w:pPr>
        <w:spacing w:after="0" w:line="360" w:lineRule="auto"/>
        <w:jc w:val="both"/>
        <w:rPr>
          <w:rFonts w:ascii="Trebuchet MS" w:hAnsi="Trebuchet MS"/>
          <w:sz w:val="24"/>
          <w:szCs w:val="24"/>
          <w14:textOutline w14:w="0" w14:cap="flat" w14:cmpd="sng" w14:algn="ctr">
            <w14:noFill/>
            <w14:prstDash w14:val="solid"/>
            <w14:round/>
          </w14:textOutline>
        </w:rPr>
      </w:pPr>
    </w:p>
    <w:p w14:paraId="28213430" w14:textId="77777777" w:rsidR="008F67CC" w:rsidRPr="009302F7" w:rsidRDefault="008F67CC">
      <w:pPr>
        <w:spacing w:after="0" w:line="360" w:lineRule="auto"/>
        <w:jc w:val="both"/>
        <w:rPr>
          <w:rFonts w:ascii="Trebuchet MS" w:hAnsi="Trebuchet MS"/>
          <w:sz w:val="24"/>
          <w:szCs w:val="24"/>
          <w14:textOutline w14:w="0" w14:cap="flat" w14:cmpd="sng" w14:algn="ctr">
            <w14:noFill/>
            <w14:prstDash w14:val="solid"/>
            <w14:round/>
          </w14:textOutline>
        </w:rPr>
      </w:pPr>
    </w:p>
    <w:p w14:paraId="1CDBDEA5" w14:textId="77777777" w:rsidR="002C5021" w:rsidRPr="009302F7" w:rsidRDefault="002C5021">
      <w:pPr>
        <w:spacing w:after="0" w:line="360" w:lineRule="auto"/>
        <w:jc w:val="both"/>
        <w:rPr>
          <w:rFonts w:ascii="Trebuchet MS" w:hAnsi="Trebuchet MS"/>
          <w:sz w:val="24"/>
          <w:szCs w:val="24"/>
          <w14:textOutline w14:w="0" w14:cap="flat" w14:cmpd="sng" w14:algn="ctr">
            <w14:noFill/>
            <w14:prstDash w14:val="solid"/>
            <w14:round/>
          </w14:textOutline>
        </w:rPr>
      </w:pPr>
    </w:p>
    <w:p w14:paraId="39F9252D" w14:textId="77777777" w:rsidR="002C5021" w:rsidRPr="009302F7" w:rsidRDefault="002C5021">
      <w:pPr>
        <w:spacing w:after="0" w:line="360" w:lineRule="auto"/>
        <w:jc w:val="both"/>
        <w:rPr>
          <w:rFonts w:ascii="Trebuchet MS" w:hAnsi="Trebuchet MS"/>
          <w:sz w:val="24"/>
          <w:szCs w:val="24"/>
          <w14:textOutline w14:w="0" w14:cap="flat" w14:cmpd="sng" w14:algn="ctr">
            <w14:noFill/>
            <w14:prstDash w14:val="solid"/>
            <w14:round/>
          </w14:textOutline>
        </w:rPr>
      </w:pPr>
    </w:p>
    <w:p w14:paraId="261402E5" w14:textId="77777777" w:rsidR="00DC43F6" w:rsidRPr="009302F7" w:rsidRDefault="00DC43F6">
      <w:p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Solicitanții eligibili trebuie să se încadreze în categoria:</w:t>
      </w:r>
    </w:p>
    <w:p w14:paraId="68BFD2F8" w14:textId="77777777" w:rsidR="00DC43F6" w:rsidRPr="009302F7" w:rsidRDefault="00DC43F6" w:rsidP="006A1964">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 xml:space="preserve">Microîntreprindere – maxim 9 salariați și realizează o cifră de afaceri anuală netă sau dețin active totale de până la 2 milioane de euro, echivalent în lei. </w:t>
      </w:r>
    </w:p>
    <w:p w14:paraId="220D74BF" w14:textId="77777777" w:rsidR="006356FC" w:rsidRPr="00D50999" w:rsidRDefault="00DC43F6" w:rsidP="006356FC">
      <w:pPr>
        <w:pStyle w:val="ListParagraph"/>
        <w:numPr>
          <w:ilvl w:val="0"/>
          <w:numId w:val="4"/>
        </w:numPr>
        <w:spacing w:after="0" w:line="360" w:lineRule="auto"/>
        <w:jc w:val="both"/>
        <w:rPr>
          <w:rFonts w:ascii="Trebuchet MS" w:hAnsi="Trebuchet MS"/>
          <w:sz w:val="24"/>
          <w:szCs w:val="24"/>
          <w14:textOutline w14:w="0" w14:cap="flat" w14:cmpd="sng" w14:algn="ctr">
            <w14:noFill/>
            <w14:prstDash w14:val="solid"/>
            <w14:round/>
          </w14:textOutline>
        </w:rPr>
      </w:pPr>
      <w:r w:rsidRPr="009302F7">
        <w:rPr>
          <w:rFonts w:ascii="Trebuchet MS" w:hAnsi="Trebuchet MS"/>
          <w:sz w:val="24"/>
          <w:szCs w:val="24"/>
          <w14:textOutline w14:w="0" w14:cap="flat" w14:cmpd="sng" w14:algn="ctr">
            <w14:noFill/>
            <w14:prstDash w14:val="solid"/>
            <w14:round/>
          </w14:textOutline>
        </w:rPr>
        <w:t>Întreprindere mică – între 10 și 4</w:t>
      </w:r>
      <w:r w:rsidR="00613D6C">
        <w:rPr>
          <w:rFonts w:ascii="Trebuchet MS" w:hAnsi="Trebuchet MS"/>
          <w:sz w:val="24"/>
          <w:szCs w:val="24"/>
          <w14:textOutline w14:w="0" w14:cap="flat" w14:cmpd="sng" w14:algn="ctr">
            <w14:noFill/>
            <w14:prstDash w14:val="solid"/>
            <w14:round/>
          </w14:textOutline>
        </w:rPr>
        <w:t>9</w:t>
      </w:r>
      <w:r w:rsidRPr="009302F7">
        <w:rPr>
          <w:rFonts w:ascii="Trebuchet MS" w:hAnsi="Trebuchet MS"/>
          <w:sz w:val="24"/>
          <w:szCs w:val="24"/>
          <w14:textOutline w14:w="0" w14:cap="flat" w14:cmpd="sng" w14:algn="ctr">
            <w14:noFill/>
            <w14:prstDash w14:val="solid"/>
            <w14:round/>
          </w14:textOutline>
        </w:rPr>
        <w:t xml:space="preserve"> de angajați și realizează o cifră de afaceri anuală netă sau dețin active totale de până la 10 milioane de euro, echivalent în lei. </w:t>
      </w:r>
    </w:p>
    <w:p w14:paraId="79449881" w14:textId="77777777" w:rsidR="006356FC" w:rsidRPr="009302F7" w:rsidRDefault="006356FC" w:rsidP="006356FC">
      <w:pPr>
        <w:rPr>
          <w:rFonts w:ascii="Trebuchet MS" w:hAnsi="Trebuchet MS"/>
          <w:sz w:val="24"/>
          <w:szCs w:val="24"/>
        </w:rPr>
      </w:pPr>
    </w:p>
    <w:p w14:paraId="579B73E3" w14:textId="77777777" w:rsidR="006356FC" w:rsidRPr="009302F7" w:rsidRDefault="006356FC" w:rsidP="006356FC">
      <w:pPr>
        <w:rPr>
          <w:rFonts w:ascii="Trebuchet MS" w:hAnsi="Trebuchet MS"/>
          <w:sz w:val="24"/>
          <w:szCs w:val="24"/>
        </w:rPr>
      </w:pPr>
    </w:p>
    <w:p w14:paraId="01B9C261" w14:textId="77777777" w:rsidR="006356FC" w:rsidRPr="009302F7" w:rsidRDefault="006356FC" w:rsidP="006356FC">
      <w:pPr>
        <w:rPr>
          <w:rFonts w:ascii="Trebuchet MS" w:hAnsi="Trebuchet MS"/>
          <w:sz w:val="24"/>
          <w:szCs w:val="24"/>
        </w:rPr>
      </w:pPr>
    </w:p>
    <w:p w14:paraId="4E62C0D4" w14:textId="77777777" w:rsidR="006356FC" w:rsidRPr="009302F7" w:rsidRDefault="006356FC" w:rsidP="006356FC">
      <w:pPr>
        <w:rPr>
          <w:rFonts w:ascii="Trebuchet MS" w:hAnsi="Trebuchet MS"/>
          <w:sz w:val="24"/>
          <w:szCs w:val="24"/>
        </w:rPr>
      </w:pPr>
    </w:p>
    <w:p w14:paraId="3D8C6AB2" w14:textId="77777777" w:rsidR="006356FC" w:rsidRPr="009302F7" w:rsidRDefault="006356FC" w:rsidP="006356FC">
      <w:pPr>
        <w:rPr>
          <w:rFonts w:ascii="Trebuchet MS" w:hAnsi="Trebuchet MS"/>
          <w:sz w:val="24"/>
          <w:szCs w:val="24"/>
        </w:rPr>
      </w:pPr>
    </w:p>
    <w:p w14:paraId="4EE60BCD" w14:textId="77777777" w:rsidR="006356FC" w:rsidRDefault="00293DC1" w:rsidP="006356FC">
      <w:pPr>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0320" behindDoc="0" locked="0" layoutInCell="1" allowOverlap="1" wp14:anchorId="4E6CEA20" wp14:editId="435EB1CE">
                <wp:simplePos x="0" y="0"/>
                <wp:positionH relativeFrom="margin">
                  <wp:posOffset>-104775</wp:posOffset>
                </wp:positionH>
                <wp:positionV relativeFrom="paragraph">
                  <wp:posOffset>233045</wp:posOffset>
                </wp:positionV>
                <wp:extent cx="6057900" cy="2926080"/>
                <wp:effectExtent l="0" t="0" r="19050" b="26670"/>
                <wp:wrapNone/>
                <wp:docPr id="4" name="Rectangle: Rounded Corners 4"/>
                <wp:cNvGraphicFramePr/>
                <a:graphic xmlns:a="http://schemas.openxmlformats.org/drawingml/2006/main">
                  <a:graphicData uri="http://schemas.microsoft.com/office/word/2010/wordprocessingShape">
                    <wps:wsp>
                      <wps:cNvSpPr/>
                      <wps:spPr>
                        <a:xfrm>
                          <a:off x="0" y="0"/>
                          <a:ext cx="6057900" cy="29260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18191D2" w14:textId="77777777" w:rsidR="00B5795E" w:rsidRPr="0003244F" w:rsidRDefault="00B5795E" w:rsidP="00D40240">
                            <w:pPr>
                              <w:spacing w:after="0" w:line="360" w:lineRule="auto"/>
                              <w:jc w:val="both"/>
                              <w:rPr>
                                <w:b/>
                              </w:rPr>
                            </w:pPr>
                            <w:r w:rsidRPr="0003244F">
                              <w:rPr>
                                <w:b/>
                                <w:lang w:val="en-US"/>
                              </w:rPr>
                              <w:t>ATEN</w:t>
                            </w:r>
                            <w:r w:rsidRPr="0003244F">
                              <w:rPr>
                                <w:b/>
                              </w:rPr>
                              <w:t>ȚIE!</w:t>
                            </w:r>
                          </w:p>
                          <w:p w14:paraId="02C3EC8D" w14:textId="77777777" w:rsidR="00B5795E" w:rsidRPr="006F4290" w:rsidRDefault="00B5795E" w:rsidP="00D40240">
                            <w:pPr>
                              <w:spacing w:after="0" w:line="360" w:lineRule="auto"/>
                              <w:jc w:val="both"/>
                              <w:rPr>
                                <w:rFonts w:ascii="Trebuchet MS" w:hAnsi="Trebuchet MS"/>
                              </w:rPr>
                            </w:pPr>
                            <w:r w:rsidRPr="006F4290">
                              <w:rPr>
                                <w:rFonts w:ascii="Trebuchet MS" w:hAnsi="Trebuchet MS"/>
                              </w:rPr>
                              <w:t>Dovada încadrării în categoria de micro-întreprindere sau întreprindere mică se face pe baza Declarației privind încadrarea întreprinderii în categoria întreprinderilor mici și mijlocii și a Calculului pentru Întreprinderile partenere sau legate, completate în conformitate cu anexele la Legea nr. 346/ 2004 privind stimularea înființării și dezvoltării întreprinderilor mici și mijlocii, cu modificările ș</w:t>
                            </w:r>
                            <w:r>
                              <w:rPr>
                                <w:rFonts w:ascii="Trebuchet MS" w:hAnsi="Trebuchet MS"/>
                              </w:rPr>
                              <w:t>i completările ulterioare.  Dac</w:t>
                            </w:r>
                            <w:r w:rsidRPr="006F4290">
                              <w:rPr>
                                <w:rFonts w:ascii="Trebuchet MS" w:hAnsi="Trebuchet MS"/>
                              </w:rPr>
                              <w:t>ă există neconcordanțe între verificările realizate prin intermediul ONRC, Declarația privind încadr</w:t>
                            </w:r>
                            <w:r>
                              <w:rPr>
                                <w:rFonts w:ascii="Trebuchet MS" w:hAnsi="Trebuchet MS"/>
                              </w:rPr>
                              <w:t>a</w:t>
                            </w:r>
                            <w:r w:rsidRPr="006F4290">
                              <w:rPr>
                                <w:rFonts w:ascii="Trebuchet MS" w:hAnsi="Trebuchet MS"/>
                              </w:rPr>
                              <w:t>rea întreprinderii în categoria întreprinderilor mici și mijlocii și calculul pentru întreprinderile partener</w:t>
                            </w:r>
                            <w:r>
                              <w:rPr>
                                <w:rFonts w:ascii="Trebuchet MS" w:hAnsi="Trebuchet MS"/>
                              </w:rPr>
                              <w:t>e sau legate, se vor solicita i</w:t>
                            </w:r>
                            <w:r w:rsidRPr="006F4290">
                              <w:rPr>
                                <w:rFonts w:ascii="Trebuchet MS" w:hAnsi="Trebuchet MS"/>
                              </w:rPr>
                              <w:t>nformații suplimentare pentru corectarea acestora.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6CEA20" id="Rectangle: Rounded Corners 4" o:spid="_x0000_s1029" style="position:absolute;margin-left:-8.25pt;margin-top:18.35pt;width:477pt;height:230.4pt;z-index:251640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" fillcolor="#4472c4 [3204]" strokecolor="#1f3763 [1604]" strokeweight="1pt">
                <v:stroke joinstyle="miter"/>
                <v:textbox>
                  <w:txbxContent>
                    <w:p w14:paraId="218191D2" w14:textId="77777777" w:rsidR="00B5795E" w:rsidRPr="0003244F" w:rsidRDefault="00B5795E" w:rsidP="00D40240">
                      <w:pPr>
                        <w:spacing w:after="0" w:line="360" w:lineRule="auto"/>
                        <w:jc w:val="both"/>
                        <w:rPr>
                          <w:b/>
                        </w:rPr>
                      </w:pPr>
                      <w:r w:rsidRPr="0003244F">
                        <w:rPr>
                          <w:b/>
                          <w:lang w:val="en-US"/>
                        </w:rPr>
                        <w:t>ATEN</w:t>
                      </w:r>
                      <w:r w:rsidRPr="0003244F">
                        <w:rPr>
                          <w:b/>
                        </w:rPr>
                        <w:t>ȚIE!</w:t>
                      </w:r>
                    </w:p>
                    <w:p w14:paraId="02C3EC8D" w14:textId="77777777" w:rsidR="00B5795E" w:rsidRPr="006F4290" w:rsidRDefault="00B5795E" w:rsidP="00D40240">
                      <w:pPr>
                        <w:spacing w:after="0" w:line="360" w:lineRule="auto"/>
                        <w:jc w:val="both"/>
                        <w:rPr>
                          <w:rFonts w:ascii="Trebuchet MS" w:hAnsi="Trebuchet MS"/>
                        </w:rPr>
                      </w:pPr>
                      <w:r w:rsidRPr="006F4290">
                        <w:rPr>
                          <w:rFonts w:ascii="Trebuchet MS" w:hAnsi="Trebuchet MS"/>
                        </w:rPr>
                        <w:t>Dovada încadrării în categoria de micro-întreprindere sau întreprindere mică se face pe baza Declarației privind încadrarea întreprinderii în categoria întreprinderilor mici și mijlocii și a Calculului pentru Întreprinderile partenere sau legate, completate în conformitate cu anexele la Legea nr. 346/ 2004 privind stimularea înființării și dezvoltării întreprinderilor mici și mijlocii, cu modificările ș</w:t>
                      </w:r>
                      <w:r>
                        <w:rPr>
                          <w:rFonts w:ascii="Trebuchet MS" w:hAnsi="Trebuchet MS"/>
                        </w:rPr>
                        <w:t>i completările ulterioare.  Dac</w:t>
                      </w:r>
                      <w:r w:rsidRPr="006F4290">
                        <w:rPr>
                          <w:rFonts w:ascii="Trebuchet MS" w:hAnsi="Trebuchet MS"/>
                        </w:rPr>
                        <w:t>ă există neconcordanțe între verificările realizate prin intermediul ONRC, Declarația privind încadr</w:t>
                      </w:r>
                      <w:r>
                        <w:rPr>
                          <w:rFonts w:ascii="Trebuchet MS" w:hAnsi="Trebuchet MS"/>
                        </w:rPr>
                        <w:t>a</w:t>
                      </w:r>
                      <w:r w:rsidRPr="006F4290">
                        <w:rPr>
                          <w:rFonts w:ascii="Trebuchet MS" w:hAnsi="Trebuchet MS"/>
                        </w:rPr>
                        <w:t>rea întreprinderii în categoria întreprinderilor mici și mijlocii și calculul pentru întreprinderile partener</w:t>
                      </w:r>
                      <w:r>
                        <w:rPr>
                          <w:rFonts w:ascii="Trebuchet MS" w:hAnsi="Trebuchet MS"/>
                        </w:rPr>
                        <w:t>e sau legate, se vor solicita i</w:t>
                      </w:r>
                      <w:r w:rsidRPr="006F4290">
                        <w:rPr>
                          <w:rFonts w:ascii="Trebuchet MS" w:hAnsi="Trebuchet MS"/>
                        </w:rPr>
                        <w:t>nformații suplimentare pentru corectarea acestora.</w:t>
                      </w:r>
                    </w:p>
                  </w:txbxContent>
                </v:textbox>
                <w10:wrap anchorx="margin"/>
              </v:roundrect>
            </w:pict>
          </mc:Fallback>
        </mc:AlternateContent>
      </w:r>
    </w:p>
    <w:p w14:paraId="6A5F88D8" w14:textId="77777777" w:rsidR="008E3151" w:rsidRDefault="008E3151" w:rsidP="006356FC">
      <w:pPr>
        <w:rPr>
          <w:rFonts w:ascii="Trebuchet MS" w:hAnsi="Trebuchet MS"/>
          <w:sz w:val="24"/>
          <w:szCs w:val="24"/>
        </w:rPr>
      </w:pPr>
    </w:p>
    <w:p w14:paraId="6E11AA58" w14:textId="77777777" w:rsidR="008E3151" w:rsidRDefault="008E3151" w:rsidP="006356FC">
      <w:pPr>
        <w:rPr>
          <w:rFonts w:ascii="Trebuchet MS" w:hAnsi="Trebuchet MS"/>
          <w:sz w:val="24"/>
          <w:szCs w:val="24"/>
        </w:rPr>
      </w:pPr>
    </w:p>
    <w:p w14:paraId="36C0F70B" w14:textId="77777777" w:rsidR="008E3151" w:rsidRPr="009302F7" w:rsidRDefault="008E3151" w:rsidP="006356FC">
      <w:pPr>
        <w:rPr>
          <w:rFonts w:ascii="Trebuchet MS" w:hAnsi="Trebuchet MS"/>
          <w:sz w:val="24"/>
          <w:szCs w:val="24"/>
        </w:rPr>
      </w:pPr>
    </w:p>
    <w:p w14:paraId="23D22B41" w14:textId="77777777" w:rsidR="009F5B70" w:rsidRDefault="009F5B70" w:rsidP="00C91D39">
      <w:pPr>
        <w:spacing w:after="0" w:line="360" w:lineRule="auto"/>
        <w:jc w:val="both"/>
        <w:rPr>
          <w:rFonts w:ascii="Trebuchet MS" w:hAnsi="Trebuchet MS"/>
          <w:sz w:val="24"/>
          <w:szCs w:val="24"/>
        </w:rPr>
      </w:pPr>
    </w:p>
    <w:p w14:paraId="50D21050" w14:textId="77777777" w:rsidR="009F5B70" w:rsidRDefault="009F5B70" w:rsidP="00C91D39">
      <w:pPr>
        <w:spacing w:after="0" w:line="360" w:lineRule="auto"/>
        <w:jc w:val="both"/>
        <w:rPr>
          <w:rFonts w:ascii="Trebuchet MS" w:hAnsi="Trebuchet MS"/>
          <w:sz w:val="24"/>
          <w:szCs w:val="24"/>
        </w:rPr>
      </w:pPr>
    </w:p>
    <w:p w14:paraId="25C8B3A4" w14:textId="77777777" w:rsidR="00293DC1" w:rsidRDefault="00293DC1" w:rsidP="00C91D39">
      <w:pPr>
        <w:spacing w:after="0" w:line="360" w:lineRule="auto"/>
        <w:jc w:val="both"/>
        <w:rPr>
          <w:rFonts w:ascii="Trebuchet MS" w:hAnsi="Trebuchet MS"/>
          <w:sz w:val="24"/>
          <w:szCs w:val="24"/>
        </w:rPr>
      </w:pPr>
    </w:p>
    <w:p w14:paraId="1FA0679B" w14:textId="77777777" w:rsidR="00293DC1" w:rsidRDefault="00293DC1" w:rsidP="00C91D39">
      <w:pPr>
        <w:spacing w:after="0" w:line="360" w:lineRule="auto"/>
        <w:jc w:val="both"/>
        <w:rPr>
          <w:rFonts w:ascii="Trebuchet MS" w:hAnsi="Trebuchet MS"/>
          <w:sz w:val="24"/>
          <w:szCs w:val="24"/>
        </w:rPr>
      </w:pPr>
    </w:p>
    <w:p w14:paraId="67B374A8" w14:textId="77777777" w:rsidR="009F5B70" w:rsidRDefault="009F5B70" w:rsidP="00C91D39">
      <w:pPr>
        <w:spacing w:after="0" w:line="360" w:lineRule="auto"/>
        <w:jc w:val="both"/>
        <w:rPr>
          <w:rFonts w:ascii="Trebuchet MS" w:hAnsi="Trebuchet MS"/>
          <w:sz w:val="24"/>
          <w:szCs w:val="24"/>
        </w:rPr>
      </w:pPr>
    </w:p>
    <w:p w14:paraId="6A8F3894" w14:textId="77777777" w:rsidR="00293DC1" w:rsidRDefault="00293DC1" w:rsidP="00C91D39">
      <w:pPr>
        <w:spacing w:after="0" w:line="360" w:lineRule="auto"/>
        <w:jc w:val="both"/>
        <w:rPr>
          <w:rFonts w:ascii="Trebuchet MS" w:hAnsi="Trebuchet MS"/>
          <w:sz w:val="24"/>
          <w:szCs w:val="24"/>
        </w:rPr>
      </w:pPr>
    </w:p>
    <w:p w14:paraId="137A8705" w14:textId="77777777" w:rsidR="00293DC1" w:rsidRDefault="00293DC1" w:rsidP="00C91D39">
      <w:pPr>
        <w:spacing w:after="0" w:line="360" w:lineRule="auto"/>
        <w:jc w:val="both"/>
        <w:rPr>
          <w:rFonts w:ascii="Trebuchet MS" w:hAnsi="Trebuchet MS"/>
          <w:sz w:val="24"/>
          <w:szCs w:val="24"/>
        </w:rPr>
      </w:pPr>
    </w:p>
    <w:p w14:paraId="5E9A8AF4" w14:textId="77777777" w:rsidR="00293DC1" w:rsidRDefault="00293DC1" w:rsidP="00C91D39">
      <w:pPr>
        <w:spacing w:after="0" w:line="360" w:lineRule="auto"/>
        <w:jc w:val="both"/>
        <w:rPr>
          <w:rFonts w:ascii="Trebuchet MS" w:hAnsi="Trebuchet MS"/>
          <w:sz w:val="24"/>
          <w:szCs w:val="24"/>
        </w:rPr>
      </w:pPr>
    </w:p>
    <w:p w14:paraId="69D19F0F" w14:textId="77777777" w:rsidR="00293DC1" w:rsidRDefault="00293DC1" w:rsidP="00C91D39">
      <w:pPr>
        <w:spacing w:after="0" w:line="360" w:lineRule="auto"/>
        <w:jc w:val="both"/>
        <w:rPr>
          <w:rFonts w:ascii="Trebuchet MS" w:hAnsi="Trebuchet MS"/>
          <w:sz w:val="24"/>
          <w:szCs w:val="24"/>
        </w:rPr>
      </w:pPr>
    </w:p>
    <w:p w14:paraId="29CFFC49" w14:textId="0DD70092" w:rsidR="00C91D39" w:rsidRPr="009302F7" w:rsidRDefault="006356FC" w:rsidP="00C91D39">
      <w:pPr>
        <w:spacing w:after="0" w:line="360" w:lineRule="auto"/>
        <w:jc w:val="both"/>
        <w:rPr>
          <w:rFonts w:ascii="Trebuchet MS" w:hAnsi="Trebuchet MS"/>
          <w:sz w:val="24"/>
          <w:szCs w:val="24"/>
        </w:rPr>
      </w:pPr>
      <w:r w:rsidRPr="009302F7">
        <w:rPr>
          <w:rFonts w:ascii="Trebuchet MS" w:hAnsi="Trebuchet MS"/>
          <w:sz w:val="24"/>
          <w:szCs w:val="24"/>
        </w:rPr>
        <w:t xml:space="preserve">În vederea identificării relației în care se află întreprinderea solicitantă cu alte întreprinderi, raportată la capitalul sau la </w:t>
      </w:r>
      <w:r w:rsidR="00C91D39" w:rsidRPr="009302F7">
        <w:rPr>
          <w:rFonts w:ascii="Trebuchet MS" w:hAnsi="Trebuchet MS"/>
          <w:sz w:val="24"/>
          <w:szCs w:val="24"/>
        </w:rPr>
        <w:t>drepturile</w:t>
      </w:r>
      <w:r w:rsidRPr="009302F7">
        <w:rPr>
          <w:rFonts w:ascii="Trebuchet MS" w:hAnsi="Trebuchet MS"/>
          <w:sz w:val="24"/>
          <w:szCs w:val="24"/>
        </w:rPr>
        <w:t xml:space="preserve"> de vot deținute ori la dreptul de a exercita o influență dominantă, se v</w:t>
      </w:r>
      <w:r w:rsidR="00204416" w:rsidRPr="009302F7">
        <w:rPr>
          <w:rFonts w:ascii="Trebuchet MS" w:hAnsi="Trebuchet MS"/>
          <w:sz w:val="24"/>
          <w:szCs w:val="24"/>
        </w:rPr>
        <w:t>o</w:t>
      </w:r>
      <w:r w:rsidRPr="009302F7">
        <w:rPr>
          <w:rFonts w:ascii="Trebuchet MS" w:hAnsi="Trebuchet MS"/>
          <w:sz w:val="24"/>
          <w:szCs w:val="24"/>
        </w:rPr>
        <w:t>r respecta</w:t>
      </w:r>
      <w:r w:rsidR="008F67CC" w:rsidRPr="009302F7">
        <w:rPr>
          <w:rFonts w:ascii="Trebuchet MS" w:hAnsi="Trebuchet MS"/>
          <w:sz w:val="24"/>
          <w:szCs w:val="24"/>
        </w:rPr>
        <w:t xml:space="preserve"> </w:t>
      </w:r>
      <w:r w:rsidR="00C91D39" w:rsidRPr="009302F7">
        <w:rPr>
          <w:rFonts w:ascii="Trebuchet MS" w:hAnsi="Trebuchet MS"/>
          <w:sz w:val="24"/>
          <w:szCs w:val="24"/>
        </w:rPr>
        <w:t>prevederile art. 4 din Legea nr. 346/ 2004. Întreprinderile autonome, înt</w:t>
      </w:r>
      <w:r w:rsidR="008F67CC" w:rsidRPr="009302F7">
        <w:rPr>
          <w:rFonts w:ascii="Trebuchet MS" w:hAnsi="Trebuchet MS"/>
          <w:sz w:val="24"/>
          <w:szCs w:val="24"/>
        </w:rPr>
        <w:t>reprinderile partenere și între</w:t>
      </w:r>
      <w:r w:rsidR="00C91D39" w:rsidRPr="009302F7">
        <w:rPr>
          <w:rFonts w:ascii="Trebuchet MS" w:hAnsi="Trebuchet MS"/>
          <w:sz w:val="24"/>
          <w:szCs w:val="24"/>
        </w:rPr>
        <w:t>p</w:t>
      </w:r>
      <w:r w:rsidR="008F67CC" w:rsidRPr="009302F7">
        <w:rPr>
          <w:rFonts w:ascii="Trebuchet MS" w:hAnsi="Trebuchet MS"/>
          <w:sz w:val="24"/>
          <w:szCs w:val="24"/>
        </w:rPr>
        <w:t>r</w:t>
      </w:r>
      <w:r w:rsidR="00C91D39" w:rsidRPr="009302F7">
        <w:rPr>
          <w:rFonts w:ascii="Trebuchet MS" w:hAnsi="Trebuchet MS"/>
          <w:sz w:val="24"/>
          <w:szCs w:val="24"/>
        </w:rPr>
        <w:t>inderile legate sunt definite la art. 4 din Legea nr. 346/ 2004, privind stimularea înființării și dezvoltării întreprinde</w:t>
      </w:r>
      <w:r w:rsidR="008F67CC" w:rsidRPr="009302F7">
        <w:rPr>
          <w:rFonts w:ascii="Trebuchet MS" w:hAnsi="Trebuchet MS"/>
          <w:sz w:val="24"/>
          <w:szCs w:val="24"/>
        </w:rPr>
        <w:t>rilor mici și mijlocii. O întrep</w:t>
      </w:r>
      <w:r w:rsidR="00C91D39" w:rsidRPr="009302F7">
        <w:rPr>
          <w:rFonts w:ascii="Trebuchet MS" w:hAnsi="Trebuchet MS"/>
          <w:sz w:val="24"/>
          <w:szCs w:val="24"/>
        </w:rPr>
        <w:t xml:space="preserve">rindere nu poate fi considerată micro-întreprindere sau întreprindere mică dacă cel puțin </w:t>
      </w:r>
      <w:r w:rsidR="00C96334">
        <w:rPr>
          <w:rFonts w:ascii="Trebuchet MS" w:hAnsi="Trebuchet MS"/>
          <w:sz w:val="24"/>
          <w:szCs w:val="24"/>
        </w:rPr>
        <w:t>2</w:t>
      </w:r>
      <w:r w:rsidR="00C91D39" w:rsidRPr="009302F7">
        <w:rPr>
          <w:rFonts w:ascii="Trebuchet MS" w:hAnsi="Trebuchet MS"/>
          <w:sz w:val="24"/>
          <w:szCs w:val="24"/>
        </w:rPr>
        <w:t>5% din capitalul social ori din drepturile de vot ale acesteia sunt controlate, direct sau indirect, în comun ori cu titlu individual, de către una sau mai multe organisme ori colectivități publice coform art. 4 din Legea nr. 346/ 2004.</w:t>
      </w:r>
    </w:p>
    <w:p w14:paraId="2B0E3D56" w14:textId="77777777" w:rsidR="00C91D39" w:rsidRPr="009302F7" w:rsidRDefault="00C91D39" w:rsidP="00C91D39">
      <w:pPr>
        <w:spacing w:after="0" w:line="360" w:lineRule="auto"/>
        <w:jc w:val="both"/>
        <w:rPr>
          <w:rFonts w:ascii="Trebuchet MS" w:hAnsi="Trebuchet MS"/>
          <w:sz w:val="24"/>
          <w:szCs w:val="24"/>
        </w:rPr>
      </w:pPr>
      <w:r w:rsidRPr="009302F7">
        <w:rPr>
          <w:rFonts w:ascii="Trebuchet MS" w:hAnsi="Trebuchet MS"/>
          <w:sz w:val="24"/>
          <w:szCs w:val="24"/>
        </w:rPr>
        <w:t xml:space="preserve">Datele utilizate pentru calculul numărului mediu de salariați, cifra de afaceri netă anuală și activele totale sunt cele raportate în situațiile financiare aferente exercițiului financiar precedent, aprobate de adunarea generală a acționarilor sau asociaților conform art. 6(1) al Legii nr. 346/ 2004. </w:t>
      </w:r>
    </w:p>
    <w:p w14:paraId="5C53C44A" w14:textId="77777777" w:rsidR="00C91D39" w:rsidRPr="009302F7" w:rsidRDefault="00C91D39" w:rsidP="00C91D39">
      <w:pPr>
        <w:spacing w:after="0" w:line="360" w:lineRule="auto"/>
        <w:jc w:val="both"/>
        <w:rPr>
          <w:rFonts w:ascii="Trebuchet MS" w:hAnsi="Trebuchet MS"/>
          <w:sz w:val="24"/>
          <w:szCs w:val="24"/>
        </w:rPr>
      </w:pPr>
      <w:r w:rsidRPr="009302F7">
        <w:rPr>
          <w:rFonts w:ascii="Trebuchet MS" w:hAnsi="Trebuchet MS"/>
          <w:sz w:val="24"/>
          <w:szCs w:val="24"/>
        </w:rPr>
        <w:lastRenderedPageBreak/>
        <w:t>Dacă la data întocmirii</w:t>
      </w:r>
      <w:r w:rsidR="00430E57" w:rsidRPr="009302F7">
        <w:rPr>
          <w:rFonts w:ascii="Trebuchet MS" w:hAnsi="Trebuchet MS"/>
          <w:sz w:val="24"/>
          <w:szCs w:val="24"/>
        </w:rPr>
        <w:t xml:space="preserve"> situațiilor financiare </w:t>
      </w:r>
      <w:r w:rsidR="008F67CC" w:rsidRPr="009302F7">
        <w:rPr>
          <w:rFonts w:ascii="Trebuchet MS" w:hAnsi="Trebuchet MS"/>
          <w:sz w:val="24"/>
          <w:szCs w:val="24"/>
        </w:rPr>
        <w:t>a</w:t>
      </w:r>
      <w:r w:rsidR="00430E57" w:rsidRPr="009302F7">
        <w:rPr>
          <w:rFonts w:ascii="Trebuchet MS" w:hAnsi="Trebuchet MS"/>
          <w:sz w:val="24"/>
          <w:szCs w:val="24"/>
        </w:rPr>
        <w:t>nuale întreprinderea nu se ma</w:t>
      </w:r>
      <w:r w:rsidR="008F67CC" w:rsidRPr="009302F7">
        <w:rPr>
          <w:rFonts w:ascii="Trebuchet MS" w:hAnsi="Trebuchet MS"/>
          <w:sz w:val="24"/>
          <w:szCs w:val="24"/>
        </w:rPr>
        <w:t>i</w:t>
      </w:r>
      <w:r w:rsidR="00430E57" w:rsidRPr="009302F7">
        <w:rPr>
          <w:rFonts w:ascii="Trebuchet MS" w:hAnsi="Trebuchet MS"/>
          <w:sz w:val="24"/>
          <w:szCs w:val="24"/>
        </w:rPr>
        <w:t xml:space="preserve"> încadre</w:t>
      </w:r>
      <w:r w:rsidR="00F700D3" w:rsidRPr="009302F7">
        <w:rPr>
          <w:rFonts w:ascii="Trebuchet MS" w:hAnsi="Trebuchet MS"/>
          <w:sz w:val="24"/>
          <w:szCs w:val="24"/>
        </w:rPr>
        <w:t>ază în plafoanele stabilite la a</w:t>
      </w:r>
      <w:r w:rsidR="00430E57" w:rsidRPr="009302F7">
        <w:rPr>
          <w:rFonts w:ascii="Trebuchet MS" w:hAnsi="Trebuchet MS"/>
          <w:sz w:val="24"/>
          <w:szCs w:val="24"/>
        </w:rPr>
        <w:t xml:space="preserve">rt. 3 și 4, aceasta nu își va pierde calitatea de întreprindere mică, mijlocie sau micro-întreprindere decât dacă depășirea acestor plafoane se produce în două exerciții financiare consecutive, conform art. 6(2) al Legii nr. 346/ 2004. </w:t>
      </w:r>
    </w:p>
    <w:p w14:paraId="149E1FA1" w14:textId="77777777" w:rsidR="00430E57" w:rsidRPr="009302F7" w:rsidRDefault="00961955" w:rsidP="00C91D39">
      <w:pPr>
        <w:spacing w:after="0" w:line="360" w:lineRule="auto"/>
        <w:jc w:val="both"/>
        <w:rPr>
          <w:rFonts w:ascii="Trebuchet MS" w:hAnsi="Trebuchet MS"/>
          <w:sz w:val="24"/>
          <w:szCs w:val="24"/>
        </w:rPr>
      </w:pPr>
      <w:r w:rsidRPr="009302F7">
        <w:rPr>
          <w:rFonts w:ascii="Trebuchet MS" w:hAnsi="Trebuchet MS"/>
          <w:sz w:val="24"/>
          <w:szCs w:val="24"/>
        </w:rPr>
        <w:t>Pentru o întreprindere nou înființată, numărul de angajați este cel declar</w:t>
      </w:r>
      <w:r w:rsidR="008F67CC" w:rsidRPr="009302F7">
        <w:rPr>
          <w:rFonts w:ascii="Trebuchet MS" w:hAnsi="Trebuchet MS"/>
          <w:sz w:val="24"/>
          <w:szCs w:val="24"/>
        </w:rPr>
        <w:t>a</w:t>
      </w:r>
      <w:r w:rsidRPr="009302F7">
        <w:rPr>
          <w:rFonts w:ascii="Trebuchet MS" w:hAnsi="Trebuchet MS"/>
          <w:sz w:val="24"/>
          <w:szCs w:val="24"/>
        </w:rPr>
        <w:t>t în declarația privind încadrarea întreprinderii în categoria întrepr</w:t>
      </w:r>
      <w:r w:rsidR="008F67CC" w:rsidRPr="009302F7">
        <w:rPr>
          <w:rFonts w:ascii="Trebuchet MS" w:hAnsi="Trebuchet MS"/>
          <w:sz w:val="24"/>
          <w:szCs w:val="24"/>
        </w:rPr>
        <w:t>i</w:t>
      </w:r>
      <w:r w:rsidRPr="009302F7">
        <w:rPr>
          <w:rFonts w:ascii="Trebuchet MS" w:hAnsi="Trebuchet MS"/>
          <w:sz w:val="24"/>
          <w:szCs w:val="24"/>
        </w:rPr>
        <w:t>nderilor mici și mijlocii și poate fi diferit de numărul</w:t>
      </w:r>
      <w:r w:rsidR="002D5E64" w:rsidRPr="009302F7">
        <w:rPr>
          <w:rFonts w:ascii="Trebuchet MS" w:hAnsi="Trebuchet MS"/>
          <w:sz w:val="24"/>
          <w:szCs w:val="24"/>
        </w:rPr>
        <w:t xml:space="preserve"> de salariați prevăzut în proiect. </w:t>
      </w:r>
    </w:p>
    <w:p w14:paraId="113027AD" w14:textId="77777777" w:rsidR="002D5E64" w:rsidRPr="009302F7" w:rsidRDefault="002D5E64" w:rsidP="00C91D39">
      <w:pPr>
        <w:spacing w:after="0" w:line="360" w:lineRule="auto"/>
        <w:jc w:val="both"/>
        <w:rPr>
          <w:rFonts w:ascii="Trebuchet MS" w:hAnsi="Trebuchet MS"/>
          <w:sz w:val="24"/>
          <w:szCs w:val="24"/>
        </w:rPr>
      </w:pPr>
      <w:r w:rsidRPr="009302F7">
        <w:rPr>
          <w:rFonts w:ascii="Trebuchet MS" w:hAnsi="Trebuchet MS"/>
          <w:sz w:val="24"/>
          <w:szCs w:val="24"/>
        </w:rPr>
        <w:t>Se va verifica c</w:t>
      </w:r>
      <w:r w:rsidR="00652C41" w:rsidRPr="009302F7">
        <w:rPr>
          <w:rFonts w:ascii="Trebuchet MS" w:hAnsi="Trebuchet MS"/>
          <w:sz w:val="24"/>
          <w:szCs w:val="24"/>
        </w:rPr>
        <w:t>ondiția de întreprinderi legate</w:t>
      </w:r>
      <w:r w:rsidRPr="009302F7">
        <w:rPr>
          <w:rFonts w:ascii="Trebuchet MS" w:hAnsi="Trebuchet MS"/>
          <w:sz w:val="24"/>
          <w:szCs w:val="24"/>
        </w:rPr>
        <w:t xml:space="preserve"> sau </w:t>
      </w:r>
      <w:r w:rsidR="00652C41" w:rsidRPr="009302F7">
        <w:rPr>
          <w:rFonts w:ascii="Trebuchet MS" w:hAnsi="Trebuchet MS"/>
          <w:sz w:val="24"/>
          <w:szCs w:val="24"/>
        </w:rPr>
        <w:t>p</w:t>
      </w:r>
      <w:r w:rsidRPr="009302F7">
        <w:rPr>
          <w:rFonts w:ascii="Trebuchet MS" w:hAnsi="Trebuchet MS"/>
          <w:sz w:val="24"/>
          <w:szCs w:val="24"/>
        </w:rPr>
        <w:t xml:space="preserve">artenere sau autonomă pentru încadrarea în categoria de micro-întreprindere sau întreprindere mică. </w:t>
      </w:r>
    </w:p>
    <w:p w14:paraId="7F6ED68F" w14:textId="77777777" w:rsidR="002D5E64" w:rsidRPr="009302F7" w:rsidRDefault="002D5E64" w:rsidP="00C91D39">
      <w:pPr>
        <w:spacing w:after="0" w:line="360" w:lineRule="auto"/>
        <w:jc w:val="both"/>
        <w:rPr>
          <w:rFonts w:ascii="Trebuchet MS" w:hAnsi="Trebuchet MS"/>
          <w:sz w:val="24"/>
          <w:szCs w:val="24"/>
        </w:rPr>
      </w:pPr>
      <w:r w:rsidRPr="009302F7">
        <w:rPr>
          <w:rFonts w:ascii="Trebuchet MS" w:hAnsi="Trebuchet MS"/>
          <w:sz w:val="24"/>
          <w:szCs w:val="24"/>
        </w:rPr>
        <w:t>Solicitantul trebuie sa respecte următoarele cerințe:</w:t>
      </w:r>
    </w:p>
    <w:p w14:paraId="5A2A2D6D" w14:textId="77777777" w:rsidR="002D5E64" w:rsidRPr="009302F7" w:rsidRDefault="002D5E6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Să fie persoană juridică română</w:t>
      </w:r>
    </w:p>
    <w:p w14:paraId="1F1D83A5" w14:textId="77777777" w:rsidR="002D5E64" w:rsidRPr="009302F7" w:rsidRDefault="002D5E6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Să aibă capital 100% privat</w:t>
      </w:r>
    </w:p>
    <w:p w14:paraId="4A500AA3" w14:textId="77777777" w:rsidR="002D5E64" w:rsidRPr="009302F7" w:rsidRDefault="002D5E6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Să acționeze în nume propriu</w:t>
      </w:r>
    </w:p>
    <w:p w14:paraId="7BB4E3CE" w14:textId="77777777" w:rsidR="006F4290" w:rsidRDefault="002D5E64" w:rsidP="002D5E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Să asigure surse financiare stabile și suficiente pe tot parcursul implementării proiectului.</w:t>
      </w:r>
    </w:p>
    <w:p w14:paraId="3237F4F6" w14:textId="1448AFF9" w:rsidR="00C96334" w:rsidRPr="009F5B70" w:rsidRDefault="00C96334" w:rsidP="00C96334">
      <w:pPr>
        <w:pStyle w:val="ListParagraph"/>
        <w:spacing w:after="0" w:line="360" w:lineRule="auto"/>
        <w:ind w:left="0"/>
        <w:jc w:val="both"/>
        <w:rPr>
          <w:rFonts w:ascii="Trebuchet MS" w:hAnsi="Trebuchet MS"/>
          <w:sz w:val="24"/>
          <w:szCs w:val="24"/>
        </w:rPr>
      </w:pPr>
      <w:r w:rsidRPr="00C96334">
        <w:rPr>
          <w:rFonts w:ascii="Trebuchet MS" w:hAnsi="Trebuchet MS"/>
          <w:sz w:val="24"/>
          <w:szCs w:val="24"/>
        </w:rPr>
        <w:t>Având în vedere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toate cererile de finanțare depuse la GAL, trebuie să includă o declarație privind prelucrarea datelor cu caracter personal asumată de către reprezentantul legal al solicitantului prin bifarea în Secțiunea F – a Cererii de Finanțare.</w:t>
      </w:r>
    </w:p>
    <w:p w14:paraId="659458CF" w14:textId="77777777" w:rsidR="006F4290" w:rsidRPr="009302F7" w:rsidRDefault="006F4290" w:rsidP="002D5E64">
      <w:pPr>
        <w:spacing w:after="0" w:line="360" w:lineRule="auto"/>
        <w:jc w:val="both"/>
        <w:rPr>
          <w:rFonts w:ascii="Trebuchet MS" w:hAnsi="Trebuchet MS"/>
          <w:sz w:val="24"/>
          <w:szCs w:val="24"/>
        </w:rPr>
      </w:pPr>
    </w:p>
    <w:p w14:paraId="071FEA86" w14:textId="77777777" w:rsidR="00F700D3" w:rsidRPr="009302F7" w:rsidRDefault="008F67CC" w:rsidP="00F700D3">
      <w:pPr>
        <w:spacing w:after="0" w:line="360" w:lineRule="auto"/>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65920" behindDoc="0" locked="0" layoutInCell="1" allowOverlap="1" wp14:anchorId="22D80B85" wp14:editId="553EC56E">
                <wp:simplePos x="0" y="0"/>
                <wp:positionH relativeFrom="column">
                  <wp:posOffset>6985</wp:posOffset>
                </wp:positionH>
                <wp:positionV relativeFrom="paragraph">
                  <wp:posOffset>197485</wp:posOffset>
                </wp:positionV>
                <wp:extent cx="5661660" cy="7620"/>
                <wp:effectExtent l="0" t="0" r="34290" b="30480"/>
                <wp:wrapNone/>
                <wp:docPr id="48" name="Straight Connector 48"/>
                <wp:cNvGraphicFramePr/>
                <a:graphic xmlns:a="http://schemas.openxmlformats.org/drawingml/2006/main">
                  <a:graphicData uri="http://schemas.microsoft.com/office/word/2010/wordprocessingShape">
                    <wps:wsp>
                      <wps:cNvCnPr/>
                      <wps:spPr>
                        <a:xfrm flipV="1">
                          <a:off x="0" y="0"/>
                          <a:ext cx="566166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5B759B" id="Straight Connector 48" o:spid="_x0000_s1026" style="position:absolute;flip:y;z-index:251665920;visibility:visible;mso-wrap-style:square;mso-wrap-distance-left:9pt;mso-wrap-distance-top:0;mso-wrap-distance-right:9pt;mso-wrap-distance-bottom:0;mso-position-horizontal:absolute;mso-position-horizontal-relative:text;mso-position-vertical:absolute;mso-position-vertical-relative:text" from=".55pt,15.55pt" to="446.3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" strokecolor="#4472c4 [3204]" strokeweight=".5pt">
                <v:stroke joinstyle="miter"/>
              </v:line>
            </w:pict>
          </mc:Fallback>
        </mc:AlternateContent>
      </w:r>
      <w:r w:rsidR="006F4290" w:rsidRPr="009302F7">
        <w:rPr>
          <w:rFonts w:ascii="Trebuchet MS" w:hAnsi="Trebuchet MS"/>
          <w:b/>
          <w:sz w:val="24"/>
          <w:szCs w:val="24"/>
        </w:rPr>
        <w:t>CAPITOLUL 5</w:t>
      </w:r>
      <w:r w:rsidR="00F700D3" w:rsidRPr="009302F7">
        <w:rPr>
          <w:rFonts w:ascii="Trebuchet MS" w:hAnsi="Trebuchet MS"/>
          <w:b/>
          <w:sz w:val="24"/>
          <w:szCs w:val="24"/>
        </w:rPr>
        <w:t xml:space="preserve"> - CONDIȚII MINIME OBLIGATORII PENTRU ACORDAREA SPRIJINULUI </w:t>
      </w:r>
    </w:p>
    <w:p w14:paraId="6E74CAAD" w14:textId="77777777" w:rsidR="00074230" w:rsidRPr="009302F7" w:rsidRDefault="00074230" w:rsidP="002D5E64">
      <w:pPr>
        <w:spacing w:after="0" w:line="360" w:lineRule="auto"/>
        <w:jc w:val="both"/>
        <w:rPr>
          <w:rFonts w:ascii="Trebuchet MS" w:hAnsi="Trebuchet MS"/>
          <w:sz w:val="24"/>
          <w:szCs w:val="24"/>
        </w:rPr>
      </w:pPr>
    </w:p>
    <w:p w14:paraId="1190514D" w14:textId="77777777" w:rsidR="002D5E64" w:rsidRPr="009302F7" w:rsidRDefault="002D5E64" w:rsidP="002D5E64">
      <w:pPr>
        <w:spacing w:after="0" w:line="360" w:lineRule="auto"/>
        <w:jc w:val="both"/>
        <w:rPr>
          <w:rFonts w:ascii="Trebuchet MS" w:hAnsi="Trebuchet MS"/>
          <w:sz w:val="24"/>
          <w:szCs w:val="24"/>
        </w:rPr>
      </w:pPr>
      <w:r w:rsidRPr="009302F7">
        <w:rPr>
          <w:rFonts w:ascii="Trebuchet MS" w:hAnsi="Trebuchet MS"/>
          <w:sz w:val="24"/>
          <w:szCs w:val="24"/>
        </w:rPr>
        <w:t>Pentru a putea primi sprijin în cadrul măsurii M3/6A, solicitantul sprijinului trebuie să îndeplinească următoarele condiții:</w:t>
      </w:r>
    </w:p>
    <w:p w14:paraId="688BB396" w14:textId="77777777" w:rsidR="002D5E64" w:rsidRPr="009302F7" w:rsidRDefault="002D5E64" w:rsidP="006A1964">
      <w:pPr>
        <w:pStyle w:val="ListParagraph"/>
        <w:numPr>
          <w:ilvl w:val="0"/>
          <w:numId w:val="6"/>
        </w:numPr>
        <w:spacing w:after="0" w:line="360" w:lineRule="auto"/>
        <w:jc w:val="both"/>
        <w:rPr>
          <w:rFonts w:ascii="Trebuchet MS" w:hAnsi="Trebuchet MS"/>
          <w:sz w:val="24"/>
          <w:szCs w:val="24"/>
        </w:rPr>
      </w:pPr>
      <w:r w:rsidRPr="009302F7">
        <w:rPr>
          <w:rFonts w:ascii="Trebuchet MS" w:hAnsi="Trebuchet MS"/>
          <w:sz w:val="24"/>
          <w:szCs w:val="24"/>
        </w:rPr>
        <w:t>Solicitantul trebuie să se încadreze în categoria beneficiarilor eligi</w:t>
      </w:r>
      <w:r w:rsidR="00652C41" w:rsidRPr="009302F7">
        <w:rPr>
          <w:rFonts w:ascii="Trebuchet MS" w:hAnsi="Trebuchet MS"/>
          <w:sz w:val="24"/>
          <w:szCs w:val="24"/>
        </w:rPr>
        <w:t>bi</w:t>
      </w:r>
      <w:r w:rsidR="00F17F3D">
        <w:rPr>
          <w:rFonts w:ascii="Trebuchet MS" w:hAnsi="Trebuchet MS"/>
          <w:sz w:val="24"/>
          <w:szCs w:val="24"/>
        </w:rPr>
        <w:t>li;</w:t>
      </w:r>
    </w:p>
    <w:p w14:paraId="52757FAC" w14:textId="77777777" w:rsidR="00D50999" w:rsidRPr="00D50999" w:rsidRDefault="00085811" w:rsidP="00D50999">
      <w:pPr>
        <w:numPr>
          <w:ilvl w:val="0"/>
          <w:numId w:val="6"/>
        </w:numPr>
        <w:autoSpaceDE w:val="0"/>
        <w:autoSpaceDN w:val="0"/>
        <w:adjustRightInd w:val="0"/>
        <w:spacing w:after="0" w:line="240" w:lineRule="auto"/>
        <w:jc w:val="both"/>
        <w:rPr>
          <w:rFonts w:ascii="Trebuchet MS" w:hAnsi="Trebuchet MS"/>
          <w:sz w:val="24"/>
          <w:szCs w:val="24"/>
        </w:rPr>
      </w:pPr>
      <w:r w:rsidRPr="00085811">
        <w:rPr>
          <w:rFonts w:ascii="Trebuchet MS" w:hAnsi="Trebuchet MS"/>
          <w:sz w:val="24"/>
          <w:szCs w:val="24"/>
        </w:rPr>
        <w:lastRenderedPageBreak/>
        <w:t>Solicitantul trebuie să prezinte un plan de afaceri</w:t>
      </w:r>
      <w:r w:rsidR="00D50999">
        <w:rPr>
          <w:rFonts w:ascii="Trebuchet MS" w:hAnsi="Trebuchet MS"/>
          <w:sz w:val="24"/>
          <w:szCs w:val="24"/>
        </w:rPr>
        <w:t xml:space="preserve"> </w:t>
      </w:r>
      <w:r w:rsidR="00D50999" w:rsidRPr="00D50999">
        <w:rPr>
          <w:rFonts w:ascii="Trebuchet MS" w:hAnsi="Trebuchet MS"/>
          <w:sz w:val="24"/>
          <w:szCs w:val="24"/>
        </w:rPr>
        <w:t xml:space="preserve">pentru desfăşurarea activităţilor neagricole </w:t>
      </w:r>
      <w:r w:rsidR="00D50999">
        <w:rPr>
          <w:rFonts w:ascii="Trebuchet MS" w:hAnsi="Trebuchet MS"/>
          <w:sz w:val="24"/>
          <w:szCs w:val="24"/>
        </w:rPr>
        <w:t>;</w:t>
      </w:r>
    </w:p>
    <w:p w14:paraId="00AFBED5" w14:textId="77777777" w:rsidR="00085811" w:rsidRDefault="00085811" w:rsidP="00085811">
      <w:pPr>
        <w:autoSpaceDE w:val="0"/>
        <w:autoSpaceDN w:val="0"/>
        <w:adjustRightInd w:val="0"/>
        <w:spacing w:after="0" w:line="240" w:lineRule="auto"/>
        <w:ind w:left="720"/>
        <w:jc w:val="both"/>
        <w:rPr>
          <w:rFonts w:ascii="Trebuchet MS" w:hAnsi="Trebuchet MS"/>
          <w:sz w:val="24"/>
          <w:szCs w:val="24"/>
        </w:rPr>
      </w:pPr>
    </w:p>
    <w:p w14:paraId="7138A095" w14:textId="77777777" w:rsidR="00085811" w:rsidRPr="00D23B4D" w:rsidRDefault="00E91CA7" w:rsidP="00D23B4D">
      <w:pPr>
        <w:pStyle w:val="ListParagraph"/>
        <w:numPr>
          <w:ilvl w:val="0"/>
          <w:numId w:val="6"/>
        </w:numPr>
        <w:jc w:val="both"/>
        <w:rPr>
          <w:rFonts w:ascii="Trebuchet MS" w:hAnsi="Trebuchet MS"/>
          <w:sz w:val="24"/>
          <w:szCs w:val="24"/>
        </w:rPr>
      </w:pPr>
      <w:r w:rsidRPr="00D23B4D">
        <w:rPr>
          <w:rFonts w:ascii="Trebuchet MS" w:hAnsi="Trebuchet MS"/>
          <w:sz w:val="24"/>
          <w:szCs w:val="24"/>
        </w:rPr>
        <w:t>Proiectul trebuie să se încadreze în cel puțin unul dintre tipurile de activități sprijinite prin măsură</w:t>
      </w:r>
      <w:r w:rsidR="00D50999">
        <w:rPr>
          <w:rFonts w:ascii="Trebuchet MS" w:hAnsi="Trebuchet MS"/>
          <w:sz w:val="24"/>
          <w:szCs w:val="24"/>
        </w:rPr>
        <w:t xml:space="preserve"> M3/6A;</w:t>
      </w:r>
    </w:p>
    <w:p w14:paraId="24755E9B" w14:textId="77777777" w:rsidR="00085811" w:rsidRPr="00085811" w:rsidRDefault="00085811" w:rsidP="00085811">
      <w:pPr>
        <w:numPr>
          <w:ilvl w:val="0"/>
          <w:numId w:val="6"/>
        </w:numPr>
        <w:autoSpaceDE w:val="0"/>
        <w:autoSpaceDN w:val="0"/>
        <w:adjustRightInd w:val="0"/>
        <w:spacing w:after="0" w:line="240" w:lineRule="auto"/>
        <w:jc w:val="both"/>
        <w:rPr>
          <w:rFonts w:ascii="Trebuchet MS" w:hAnsi="Trebuchet MS"/>
          <w:sz w:val="24"/>
          <w:szCs w:val="24"/>
        </w:rPr>
      </w:pPr>
    </w:p>
    <w:p w14:paraId="45BB23AB" w14:textId="77777777" w:rsidR="006356FC" w:rsidRPr="009302F7" w:rsidRDefault="0035158A" w:rsidP="006356FC">
      <w:pPr>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6464" behindDoc="0" locked="0" layoutInCell="1" allowOverlap="1" wp14:anchorId="6428FE2D" wp14:editId="13ABEFCC">
                <wp:simplePos x="0" y="0"/>
                <wp:positionH relativeFrom="column">
                  <wp:posOffset>-31115</wp:posOffset>
                </wp:positionH>
                <wp:positionV relativeFrom="paragraph">
                  <wp:posOffset>-175895</wp:posOffset>
                </wp:positionV>
                <wp:extent cx="5570220" cy="1600200"/>
                <wp:effectExtent l="0" t="0" r="11430" b="19050"/>
                <wp:wrapNone/>
                <wp:docPr id="7" name="Rectangle: Rounded Corners 7"/>
                <wp:cNvGraphicFramePr/>
                <a:graphic xmlns:a="http://schemas.openxmlformats.org/drawingml/2006/main">
                  <a:graphicData uri="http://schemas.microsoft.com/office/word/2010/wordprocessingShape">
                    <wps:wsp>
                      <wps:cNvSpPr/>
                      <wps:spPr>
                        <a:xfrm>
                          <a:off x="0" y="0"/>
                          <a:ext cx="5570220" cy="160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7BA5E6" w14:textId="77777777" w:rsidR="00B5795E" w:rsidRDefault="00B5795E" w:rsidP="00074230">
                            <w:pPr>
                              <w:jc w:val="both"/>
                              <w:rPr>
                                <w:rFonts w:ascii="Trebuchet MS" w:hAnsi="Trebuchet MS"/>
                              </w:rPr>
                            </w:pPr>
                            <w:r>
                              <w:rPr>
                                <w:rFonts w:ascii="Trebuchet MS" w:hAnsi="Trebuchet MS"/>
                              </w:rPr>
                              <w:t>SPAȚIUL RURAL ELIGIBIL</w:t>
                            </w:r>
                          </w:p>
                          <w:p w14:paraId="259863F7" w14:textId="77777777" w:rsidR="00B5795E" w:rsidRDefault="00B5795E" w:rsidP="0035158A">
                            <w:pPr>
                              <w:jc w:val="both"/>
                              <w:rPr>
                                <w:rFonts w:ascii="Trebuchet MS" w:hAnsi="Trebuchet MS"/>
                              </w:rPr>
                            </w:pPr>
                            <w:r>
                              <w:rPr>
                                <w:rFonts w:ascii="Trebuchet MS" w:hAnsi="Trebuchet MS"/>
                              </w:rPr>
                              <w:t>Teritoriul acoperit de Parteneriatul GAL ,,Canal Dunăre - Marea Neagră 2016’’ este constituit din UAT-uri aferente spațiului rural, după cum urmează:</w:t>
                            </w:r>
                          </w:p>
                          <w:p w14:paraId="623FB46C" w14:textId="77777777" w:rsidR="00B5795E" w:rsidRDefault="00B5795E" w:rsidP="006A1964">
                            <w:pPr>
                              <w:pStyle w:val="ListParagraph"/>
                              <w:numPr>
                                <w:ilvl w:val="0"/>
                                <w:numId w:val="7"/>
                              </w:numPr>
                              <w:jc w:val="both"/>
                              <w:rPr>
                                <w:rFonts w:ascii="Trebuchet MS" w:hAnsi="Trebuchet MS"/>
                              </w:rPr>
                            </w:pPr>
                            <w:r>
                              <w:rPr>
                                <w:rFonts w:ascii="Trebuchet MS" w:hAnsi="Trebuchet MS"/>
                              </w:rPr>
                              <w:t>Comuna Cumpăna</w:t>
                            </w:r>
                          </w:p>
                          <w:p w14:paraId="40F98E31" w14:textId="77777777" w:rsidR="00B5795E" w:rsidRDefault="00B5795E" w:rsidP="006A1964">
                            <w:pPr>
                              <w:pStyle w:val="ListParagraph"/>
                              <w:numPr>
                                <w:ilvl w:val="0"/>
                                <w:numId w:val="7"/>
                              </w:numPr>
                              <w:jc w:val="both"/>
                              <w:rPr>
                                <w:rFonts w:ascii="Trebuchet MS" w:hAnsi="Trebuchet MS"/>
                              </w:rPr>
                            </w:pPr>
                            <w:r>
                              <w:rPr>
                                <w:rFonts w:ascii="Trebuchet MS" w:hAnsi="Trebuchet MS"/>
                              </w:rPr>
                              <w:t>Comuna Poarta Albă</w:t>
                            </w:r>
                          </w:p>
                          <w:p w14:paraId="40D0CA6A" w14:textId="77777777" w:rsidR="00B5795E" w:rsidRPr="0035158A" w:rsidRDefault="00B5795E" w:rsidP="006A1964">
                            <w:pPr>
                              <w:pStyle w:val="ListParagraph"/>
                              <w:numPr>
                                <w:ilvl w:val="0"/>
                                <w:numId w:val="7"/>
                              </w:numPr>
                              <w:jc w:val="both"/>
                              <w:rPr>
                                <w:rFonts w:ascii="Trebuchet MS" w:hAnsi="Trebuchet MS"/>
                              </w:rPr>
                            </w:pPr>
                            <w:r>
                              <w:rPr>
                                <w:rFonts w:ascii="Trebuchet MS" w:hAnsi="Trebuchet MS"/>
                              </w:rPr>
                              <w:t>Comuna Valu lui Traian</w:t>
                            </w:r>
                          </w:p>
                          <w:p w14:paraId="24F20B78" w14:textId="77777777" w:rsidR="00B5795E" w:rsidRDefault="00B5795E" w:rsidP="0035158A">
                            <w:pPr>
                              <w:jc w:val="center"/>
                              <w:rPr>
                                <w:rFonts w:ascii="Trebuchet MS" w:hAnsi="Trebuchet MS"/>
                              </w:rPr>
                            </w:pPr>
                          </w:p>
                          <w:p w14:paraId="74AEAE97" w14:textId="77777777" w:rsidR="00B5795E" w:rsidRPr="0035158A" w:rsidRDefault="00B5795E" w:rsidP="0035158A">
                            <w:pPr>
                              <w:jc w:val="center"/>
                              <w:rPr>
                                <w:rFonts w:ascii="Trebuchet MS" w:hAnsi="Trebuchet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28FE2D" id="Rectangle: Rounded Corners 7" o:spid="_x0000_s1030" style="position:absolute;margin-left:-2.45pt;margin-top:-13.85pt;width:438.6pt;height:126pt;z-index:251646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" fillcolor="#4472c4 [3204]" strokecolor="#1f3763 [1604]" strokeweight="1pt">
                <v:stroke joinstyle="miter"/>
                <v:textbox>
                  <w:txbxContent>
                    <w:p w14:paraId="5F7BA5E6" w14:textId="77777777" w:rsidR="00B5795E" w:rsidRDefault="00B5795E" w:rsidP="00074230">
                      <w:pPr>
                        <w:jc w:val="both"/>
                        <w:rPr>
                          <w:rFonts w:ascii="Trebuchet MS" w:hAnsi="Trebuchet MS"/>
                        </w:rPr>
                      </w:pPr>
                      <w:r>
                        <w:rPr>
                          <w:rFonts w:ascii="Trebuchet MS" w:hAnsi="Trebuchet MS"/>
                        </w:rPr>
                        <w:t>SPAȚIUL RURAL ELIGIBIL</w:t>
                      </w:r>
                    </w:p>
                    <w:p w14:paraId="259863F7" w14:textId="77777777" w:rsidR="00B5795E" w:rsidRDefault="00B5795E" w:rsidP="0035158A">
                      <w:pPr>
                        <w:jc w:val="both"/>
                        <w:rPr>
                          <w:rFonts w:ascii="Trebuchet MS" w:hAnsi="Trebuchet MS"/>
                        </w:rPr>
                      </w:pPr>
                      <w:r>
                        <w:rPr>
                          <w:rFonts w:ascii="Trebuchet MS" w:hAnsi="Trebuchet MS"/>
                        </w:rPr>
                        <w:t>Teritoriul acoperit de Parteneriatul GAL ,,Canal Dunăre - Marea Neagră 2016’’ este constituit din UAT-uri aferente spațiului rural, după cum urmează:</w:t>
                      </w:r>
                    </w:p>
                    <w:p w14:paraId="623FB46C" w14:textId="77777777" w:rsidR="00B5795E" w:rsidRDefault="00B5795E" w:rsidP="006A1964">
                      <w:pPr>
                        <w:pStyle w:val="ListParagraph"/>
                        <w:numPr>
                          <w:ilvl w:val="0"/>
                          <w:numId w:val="7"/>
                        </w:numPr>
                        <w:jc w:val="both"/>
                        <w:rPr>
                          <w:rFonts w:ascii="Trebuchet MS" w:hAnsi="Trebuchet MS"/>
                        </w:rPr>
                      </w:pPr>
                      <w:r>
                        <w:rPr>
                          <w:rFonts w:ascii="Trebuchet MS" w:hAnsi="Trebuchet MS"/>
                        </w:rPr>
                        <w:t>Comuna Cumpăna</w:t>
                      </w:r>
                    </w:p>
                    <w:p w14:paraId="40F98E31" w14:textId="77777777" w:rsidR="00B5795E" w:rsidRDefault="00B5795E" w:rsidP="006A1964">
                      <w:pPr>
                        <w:pStyle w:val="ListParagraph"/>
                        <w:numPr>
                          <w:ilvl w:val="0"/>
                          <w:numId w:val="7"/>
                        </w:numPr>
                        <w:jc w:val="both"/>
                        <w:rPr>
                          <w:rFonts w:ascii="Trebuchet MS" w:hAnsi="Trebuchet MS"/>
                        </w:rPr>
                      </w:pPr>
                      <w:r>
                        <w:rPr>
                          <w:rFonts w:ascii="Trebuchet MS" w:hAnsi="Trebuchet MS"/>
                        </w:rPr>
                        <w:t>Comuna Poarta Albă</w:t>
                      </w:r>
                    </w:p>
                    <w:p w14:paraId="40D0CA6A" w14:textId="77777777" w:rsidR="00B5795E" w:rsidRPr="0035158A" w:rsidRDefault="00B5795E" w:rsidP="006A1964">
                      <w:pPr>
                        <w:pStyle w:val="ListParagraph"/>
                        <w:numPr>
                          <w:ilvl w:val="0"/>
                          <w:numId w:val="7"/>
                        </w:numPr>
                        <w:jc w:val="both"/>
                        <w:rPr>
                          <w:rFonts w:ascii="Trebuchet MS" w:hAnsi="Trebuchet MS"/>
                        </w:rPr>
                      </w:pPr>
                      <w:r>
                        <w:rPr>
                          <w:rFonts w:ascii="Trebuchet MS" w:hAnsi="Trebuchet MS"/>
                        </w:rPr>
                        <w:t>Comuna Valu lui Traian</w:t>
                      </w:r>
                    </w:p>
                    <w:p w14:paraId="24F20B78" w14:textId="77777777" w:rsidR="00B5795E" w:rsidRDefault="00B5795E" w:rsidP="0035158A">
                      <w:pPr>
                        <w:jc w:val="center"/>
                        <w:rPr>
                          <w:rFonts w:ascii="Trebuchet MS" w:hAnsi="Trebuchet MS"/>
                        </w:rPr>
                      </w:pPr>
                    </w:p>
                    <w:p w14:paraId="74AEAE97" w14:textId="77777777" w:rsidR="00B5795E" w:rsidRPr="0035158A" w:rsidRDefault="00B5795E" w:rsidP="0035158A">
                      <w:pPr>
                        <w:jc w:val="center"/>
                        <w:rPr>
                          <w:rFonts w:ascii="Trebuchet MS" w:hAnsi="Trebuchet MS"/>
                        </w:rPr>
                      </w:pPr>
                    </w:p>
                  </w:txbxContent>
                </v:textbox>
              </v:roundrect>
            </w:pict>
          </mc:Fallback>
        </mc:AlternateContent>
      </w:r>
    </w:p>
    <w:p w14:paraId="37543C46" w14:textId="77777777" w:rsidR="006356FC" w:rsidRPr="009302F7" w:rsidRDefault="006356FC" w:rsidP="006356FC">
      <w:pPr>
        <w:rPr>
          <w:rFonts w:ascii="Trebuchet MS" w:hAnsi="Trebuchet MS"/>
          <w:sz w:val="24"/>
          <w:szCs w:val="24"/>
        </w:rPr>
      </w:pPr>
    </w:p>
    <w:p w14:paraId="35992B83" w14:textId="77777777" w:rsidR="006356FC" w:rsidRPr="009302F7" w:rsidRDefault="006356FC" w:rsidP="006356FC">
      <w:pPr>
        <w:rPr>
          <w:rFonts w:ascii="Trebuchet MS" w:hAnsi="Trebuchet MS"/>
          <w:sz w:val="24"/>
          <w:szCs w:val="24"/>
        </w:rPr>
      </w:pPr>
    </w:p>
    <w:p w14:paraId="50271183" w14:textId="77777777" w:rsidR="0035158A" w:rsidRPr="009302F7" w:rsidRDefault="0035158A" w:rsidP="006356FC">
      <w:pPr>
        <w:rPr>
          <w:rFonts w:ascii="Trebuchet MS" w:hAnsi="Trebuchet MS"/>
          <w:sz w:val="24"/>
          <w:szCs w:val="24"/>
        </w:rPr>
      </w:pPr>
    </w:p>
    <w:p w14:paraId="05D7AF07" w14:textId="77777777" w:rsidR="0035158A" w:rsidRPr="009302F7" w:rsidRDefault="0035158A" w:rsidP="0035158A">
      <w:pPr>
        <w:rPr>
          <w:rFonts w:ascii="Trebuchet MS" w:hAnsi="Trebuchet MS"/>
          <w:sz w:val="24"/>
          <w:szCs w:val="24"/>
        </w:rPr>
      </w:pPr>
    </w:p>
    <w:p w14:paraId="3E624A41" w14:textId="77777777" w:rsidR="00A30E58" w:rsidRPr="009302F7" w:rsidRDefault="00A30E58" w:rsidP="0035158A">
      <w:pPr>
        <w:rPr>
          <w:rFonts w:ascii="Trebuchet MS" w:hAnsi="Trebuchet MS"/>
          <w:sz w:val="24"/>
          <w:szCs w:val="24"/>
        </w:rPr>
      </w:pPr>
    </w:p>
    <w:p w14:paraId="5BC7679E" w14:textId="77777777" w:rsidR="00F17F3D" w:rsidRPr="00F17F3D" w:rsidRDefault="00F17F3D" w:rsidP="00F17F3D">
      <w:pPr>
        <w:numPr>
          <w:ilvl w:val="0"/>
          <w:numId w:val="8"/>
        </w:numPr>
        <w:autoSpaceDE w:val="0"/>
        <w:autoSpaceDN w:val="0"/>
        <w:adjustRightInd w:val="0"/>
        <w:spacing w:after="0" w:line="240" w:lineRule="auto"/>
        <w:jc w:val="both"/>
        <w:rPr>
          <w:rFonts w:ascii="Trebuchet MS" w:hAnsi="Trebuchet MS"/>
          <w:sz w:val="24"/>
          <w:szCs w:val="24"/>
        </w:rPr>
      </w:pPr>
      <w:r w:rsidRPr="00F17F3D">
        <w:rPr>
          <w:rFonts w:ascii="Trebuchet MS" w:hAnsi="Trebuchet MS"/>
          <w:sz w:val="24"/>
          <w:szCs w:val="24"/>
        </w:rPr>
        <w:t>Sediul social și punctul/punctele de lucru trebuie să fie situate în spațiul rural, iar activitatea va fi desfășurată în spațiul rural</w:t>
      </w:r>
      <w:r>
        <w:rPr>
          <w:rFonts w:ascii="Trebuchet MS" w:hAnsi="Trebuchet MS"/>
          <w:sz w:val="24"/>
          <w:szCs w:val="24"/>
        </w:rPr>
        <w:t>- GAL Canal Dunare-Marea Neagra 2016;</w:t>
      </w:r>
    </w:p>
    <w:p w14:paraId="0BDF0798" w14:textId="77777777" w:rsidR="00F17F3D" w:rsidRPr="001206D6" w:rsidRDefault="00F17F3D" w:rsidP="00F17F3D">
      <w:pPr>
        <w:autoSpaceDE w:val="0"/>
        <w:autoSpaceDN w:val="0"/>
        <w:adjustRightInd w:val="0"/>
        <w:spacing w:after="0" w:line="240" w:lineRule="auto"/>
        <w:ind w:left="720"/>
        <w:jc w:val="both"/>
        <w:rPr>
          <w:rFonts w:ascii="Trebuchet MS" w:hAnsi="Trebuchet MS"/>
          <w:lang w:val="fr-FR"/>
        </w:rPr>
      </w:pPr>
    </w:p>
    <w:p w14:paraId="06331AFA" w14:textId="77777777" w:rsidR="00F17F3D" w:rsidRPr="00642254" w:rsidRDefault="00F17F3D" w:rsidP="00F17F3D">
      <w:pPr>
        <w:numPr>
          <w:ilvl w:val="0"/>
          <w:numId w:val="8"/>
        </w:numPr>
        <w:autoSpaceDE w:val="0"/>
        <w:autoSpaceDN w:val="0"/>
        <w:adjustRightInd w:val="0"/>
        <w:spacing w:after="0" w:line="240" w:lineRule="auto"/>
        <w:jc w:val="both"/>
        <w:rPr>
          <w:rFonts w:ascii="Trebuchet MS" w:hAnsi="Trebuchet MS"/>
          <w:sz w:val="24"/>
          <w:szCs w:val="24"/>
        </w:rPr>
      </w:pPr>
      <w:r w:rsidRPr="00642254">
        <w:rPr>
          <w:rFonts w:ascii="Trebuchet MS" w:hAnsi="Trebuchet MS"/>
          <w:sz w:val="24"/>
          <w:szCs w:val="24"/>
        </w:rPr>
        <w:t>Implementarea planului de afaceri trebuie să înceapă în cel mult 9 luni de la data dec</w:t>
      </w:r>
      <w:r w:rsidR="005D56AD" w:rsidRPr="00642254">
        <w:rPr>
          <w:rFonts w:ascii="Trebuchet MS" w:hAnsi="Trebuchet MS"/>
          <w:sz w:val="24"/>
          <w:szCs w:val="24"/>
        </w:rPr>
        <w:t>iziei de acordare a sprijinului;</w:t>
      </w:r>
    </w:p>
    <w:p w14:paraId="719EAA9B" w14:textId="77777777" w:rsidR="005D56AD" w:rsidRDefault="005D56AD" w:rsidP="005D56AD">
      <w:pPr>
        <w:autoSpaceDE w:val="0"/>
        <w:autoSpaceDN w:val="0"/>
        <w:adjustRightInd w:val="0"/>
        <w:spacing w:after="0" w:line="240" w:lineRule="auto"/>
        <w:ind w:left="720"/>
        <w:jc w:val="both"/>
        <w:rPr>
          <w:rFonts w:ascii="Trebuchet MS" w:hAnsi="Trebuchet MS"/>
          <w:sz w:val="24"/>
          <w:szCs w:val="24"/>
        </w:rPr>
      </w:pPr>
    </w:p>
    <w:p w14:paraId="6F03E894" w14:textId="77777777" w:rsidR="005D56AD" w:rsidRPr="00F17F3D" w:rsidRDefault="005D56AD" w:rsidP="00F17F3D">
      <w:pPr>
        <w:numPr>
          <w:ilvl w:val="0"/>
          <w:numId w:val="8"/>
        </w:numPr>
        <w:autoSpaceDE w:val="0"/>
        <w:autoSpaceDN w:val="0"/>
        <w:adjustRightInd w:val="0"/>
        <w:spacing w:after="0" w:line="240" w:lineRule="auto"/>
        <w:jc w:val="both"/>
        <w:rPr>
          <w:rFonts w:ascii="Trebuchet MS" w:hAnsi="Trebuchet MS"/>
          <w:sz w:val="24"/>
          <w:szCs w:val="24"/>
        </w:rPr>
      </w:pPr>
      <w:r>
        <w:rPr>
          <w:rFonts w:ascii="Trebuchet MS" w:hAnsi="Trebuchet MS"/>
          <w:sz w:val="24"/>
          <w:szCs w:val="24"/>
        </w:rPr>
        <w:t>Solicitantul isi va asuma crearea a minim 2 locuri de munca.</w:t>
      </w:r>
    </w:p>
    <w:p w14:paraId="03FE61BE" w14:textId="77777777" w:rsidR="0035158A" w:rsidRPr="009302F7" w:rsidRDefault="0035158A" w:rsidP="0035158A">
      <w:pPr>
        <w:rPr>
          <w:rFonts w:ascii="Trebuchet MS" w:hAnsi="Trebuchet MS"/>
          <w:sz w:val="24"/>
          <w:szCs w:val="24"/>
        </w:rPr>
      </w:pPr>
    </w:p>
    <w:p w14:paraId="50F85FC2" w14:textId="77777777" w:rsidR="0035158A" w:rsidRPr="009302F7" w:rsidRDefault="0035158A" w:rsidP="0035158A">
      <w:pPr>
        <w:spacing w:after="0" w:line="360" w:lineRule="auto"/>
        <w:jc w:val="both"/>
        <w:rPr>
          <w:rFonts w:ascii="Trebuchet MS" w:hAnsi="Trebuchet MS"/>
          <w:sz w:val="24"/>
          <w:szCs w:val="24"/>
        </w:rPr>
      </w:pPr>
      <w:r w:rsidRPr="009302F7">
        <w:rPr>
          <w:rFonts w:ascii="Trebuchet MS" w:hAnsi="Trebuchet MS"/>
          <w:sz w:val="24"/>
          <w:szCs w:val="24"/>
        </w:rPr>
        <w:t>În cadrul acestei măsuri, un potențial beneficiar poate solicita finanțare pentru unul sau mai mult proiecte, cu respectarea condițiilor de eligibilitate.</w:t>
      </w:r>
    </w:p>
    <w:p w14:paraId="637E75FB" w14:textId="77777777" w:rsidR="0035158A" w:rsidRPr="009302F7" w:rsidRDefault="0035158A" w:rsidP="0035158A">
      <w:pPr>
        <w:spacing w:after="0" w:line="360" w:lineRule="auto"/>
        <w:jc w:val="both"/>
        <w:rPr>
          <w:rFonts w:ascii="Trebuchet MS" w:hAnsi="Trebuchet MS"/>
          <w:sz w:val="24"/>
          <w:szCs w:val="24"/>
        </w:rPr>
      </w:pPr>
      <w:r w:rsidRPr="009302F7">
        <w:rPr>
          <w:rFonts w:ascii="Trebuchet MS" w:hAnsi="Trebuchet MS"/>
          <w:sz w:val="24"/>
          <w:szCs w:val="24"/>
        </w:rPr>
        <w:t>Următoarele categorii de solicitanți</w:t>
      </w:r>
      <w:r w:rsidR="00074230" w:rsidRPr="009302F7">
        <w:rPr>
          <w:rFonts w:ascii="Trebuchet MS" w:hAnsi="Trebuchet MS"/>
          <w:sz w:val="24"/>
          <w:szCs w:val="24"/>
        </w:rPr>
        <w:t>/ beneficiari pot depune pro</w:t>
      </w:r>
      <w:r w:rsidRPr="009302F7">
        <w:rPr>
          <w:rFonts w:ascii="Trebuchet MS" w:hAnsi="Trebuchet MS"/>
          <w:sz w:val="24"/>
          <w:szCs w:val="24"/>
        </w:rPr>
        <w:t>iecte în cadrul măsurilor de investiții derulate prin PNDR 2014-2020, cu respectarea următoarelor condiții, după caz:</w:t>
      </w:r>
    </w:p>
    <w:p w14:paraId="05811C97" w14:textId="77777777" w:rsidR="0035158A" w:rsidRPr="009302F7" w:rsidRDefault="0035158A" w:rsidP="006A1964">
      <w:pPr>
        <w:pStyle w:val="ListParagraph"/>
        <w:numPr>
          <w:ilvl w:val="0"/>
          <w:numId w:val="9"/>
        </w:numPr>
        <w:spacing w:after="0" w:line="360" w:lineRule="auto"/>
        <w:jc w:val="both"/>
        <w:rPr>
          <w:rFonts w:ascii="Trebuchet MS" w:hAnsi="Trebuchet MS"/>
          <w:sz w:val="24"/>
          <w:szCs w:val="24"/>
        </w:rPr>
      </w:pPr>
      <w:r w:rsidRPr="009302F7">
        <w:rPr>
          <w:rFonts w:ascii="Trebuchet MS" w:hAnsi="Trebuchet MS"/>
          <w:sz w:val="24"/>
          <w:szCs w:val="24"/>
        </w:rPr>
        <w:t>Solicitanții/ beneficiarii/ membrii asociațiilor de dezvoltare intercomunitară, după caz, înregistrați în regi</w:t>
      </w:r>
      <w:r w:rsidR="00074230" w:rsidRPr="009302F7">
        <w:rPr>
          <w:rFonts w:ascii="Trebuchet MS" w:hAnsi="Trebuchet MS"/>
          <w:sz w:val="24"/>
          <w:szCs w:val="24"/>
        </w:rPr>
        <w:t>strul debitorilor</w:t>
      </w:r>
      <w:r w:rsidRPr="009302F7">
        <w:rPr>
          <w:rFonts w:ascii="Trebuchet MS" w:hAnsi="Trebuchet MS"/>
          <w:sz w:val="24"/>
          <w:szCs w:val="24"/>
        </w:rPr>
        <w:t xml:space="preserve"> AFIR, atât pentru progra</w:t>
      </w:r>
      <w:r w:rsidR="006F4290" w:rsidRPr="009302F7">
        <w:rPr>
          <w:rFonts w:ascii="Trebuchet MS" w:hAnsi="Trebuchet MS"/>
          <w:sz w:val="24"/>
          <w:szCs w:val="24"/>
        </w:rPr>
        <w:t>mul SAPARD, cât și pentru programul FEADR care achită integral datoria față de AFIR, inclusiv dobânzil</w:t>
      </w:r>
      <w:r w:rsidR="00074230" w:rsidRPr="009302F7">
        <w:rPr>
          <w:rFonts w:ascii="Trebuchet MS" w:hAnsi="Trebuchet MS"/>
          <w:sz w:val="24"/>
          <w:szCs w:val="24"/>
        </w:rPr>
        <w:t>e și majorările de întârziere pâ</w:t>
      </w:r>
      <w:r w:rsidR="006F4290" w:rsidRPr="009302F7">
        <w:rPr>
          <w:rFonts w:ascii="Trebuchet MS" w:hAnsi="Trebuchet MS"/>
          <w:sz w:val="24"/>
          <w:szCs w:val="24"/>
        </w:rPr>
        <w:t>nă la semnarea contractelor de finanțare.</w:t>
      </w:r>
    </w:p>
    <w:p w14:paraId="453290BE" w14:textId="77777777" w:rsidR="006F4290" w:rsidRPr="009302F7" w:rsidRDefault="00074230" w:rsidP="006F4290">
      <w:pPr>
        <w:spacing w:after="0" w:line="360" w:lineRule="auto"/>
        <w:jc w:val="both"/>
        <w:rPr>
          <w:rFonts w:ascii="Trebuchet MS" w:hAnsi="Trebuchet MS"/>
          <w:sz w:val="24"/>
          <w:szCs w:val="24"/>
        </w:rPr>
      </w:pPr>
      <w:r w:rsidRPr="009302F7">
        <w:rPr>
          <w:rFonts w:ascii="Trebuchet MS" w:hAnsi="Trebuchet MS"/>
          <w:sz w:val="24"/>
          <w:szCs w:val="24"/>
        </w:rPr>
        <w:lastRenderedPageBreak/>
        <w:t>Pot depune proiecte aferente mă</w:t>
      </w:r>
      <w:r w:rsidR="006F4290" w:rsidRPr="009302F7">
        <w:rPr>
          <w:rFonts w:ascii="Trebuchet MS" w:hAnsi="Trebuchet MS"/>
          <w:sz w:val="24"/>
          <w:szCs w:val="24"/>
        </w:rPr>
        <w:t>surilor de investiții derulate prin PNDR 2014-2020 și solicitanții</w:t>
      </w:r>
      <w:r w:rsidRPr="009302F7">
        <w:rPr>
          <w:rFonts w:ascii="Trebuchet MS" w:hAnsi="Trebuchet MS"/>
          <w:sz w:val="24"/>
          <w:szCs w:val="24"/>
        </w:rPr>
        <w:t xml:space="preserve"> </w:t>
      </w:r>
      <w:r w:rsidR="006F4290" w:rsidRPr="009302F7">
        <w:rPr>
          <w:rFonts w:ascii="Trebuchet MS" w:hAnsi="Trebuchet MS"/>
          <w:sz w:val="24"/>
          <w:szCs w:val="24"/>
        </w:rPr>
        <w:t xml:space="preserve">care au depus astfel de proiecte în sesiunile anterioare și care nu au prezentat proiectul tehnic la data prevăzută în notificarea AFIR. </w:t>
      </w:r>
    </w:p>
    <w:p w14:paraId="3FE7923B" w14:textId="77777777" w:rsidR="0035158A" w:rsidRPr="009302F7" w:rsidRDefault="0035158A" w:rsidP="0035158A">
      <w:pPr>
        <w:rPr>
          <w:rFonts w:ascii="Trebuchet MS" w:hAnsi="Trebuchet MS"/>
          <w:sz w:val="24"/>
          <w:szCs w:val="24"/>
        </w:rPr>
      </w:pPr>
    </w:p>
    <w:p w14:paraId="31E1A6AB" w14:textId="77777777" w:rsidR="00F17F3D" w:rsidRPr="009302F7" w:rsidRDefault="00F17F3D" w:rsidP="0035158A">
      <w:pPr>
        <w:rPr>
          <w:rFonts w:ascii="Trebuchet MS" w:hAnsi="Trebuchet MS"/>
          <w:sz w:val="24"/>
          <w:szCs w:val="24"/>
        </w:rPr>
      </w:pPr>
    </w:p>
    <w:p w14:paraId="38C3C1AB" w14:textId="77777777" w:rsidR="006F4290" w:rsidRPr="009302F7" w:rsidRDefault="006F4290" w:rsidP="0035158A">
      <w:pPr>
        <w:rPr>
          <w:rFonts w:ascii="Trebuchet MS" w:hAnsi="Trebuchet MS"/>
          <w:sz w:val="24"/>
          <w:szCs w:val="24"/>
        </w:rPr>
      </w:pPr>
    </w:p>
    <w:p w14:paraId="48E984E7" w14:textId="77777777" w:rsidR="00A30E58" w:rsidRPr="009302F7" w:rsidRDefault="00074230" w:rsidP="00A30E58">
      <w:pPr>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66944" behindDoc="0" locked="0" layoutInCell="1" allowOverlap="1" wp14:anchorId="461B2AB8" wp14:editId="1B42A4DF">
                <wp:simplePos x="0" y="0"/>
                <wp:positionH relativeFrom="column">
                  <wp:posOffset>-635</wp:posOffset>
                </wp:positionH>
                <wp:positionV relativeFrom="paragraph">
                  <wp:posOffset>212725</wp:posOffset>
                </wp:positionV>
                <wp:extent cx="5753100" cy="22860"/>
                <wp:effectExtent l="0" t="0" r="19050" b="34290"/>
                <wp:wrapNone/>
                <wp:docPr id="49" name="Straight Connector 49"/>
                <wp:cNvGraphicFramePr/>
                <a:graphic xmlns:a="http://schemas.openxmlformats.org/drawingml/2006/main">
                  <a:graphicData uri="http://schemas.microsoft.com/office/word/2010/wordprocessingShape">
                    <wps:wsp>
                      <wps:cNvCnPr/>
                      <wps:spPr>
                        <a:xfrm flipV="1">
                          <a:off x="0" y="0"/>
                          <a:ext cx="5753100" cy="22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86F0DE" id="Straight Connector 49" o:spid="_x0000_s1026" style="position:absolute;flip:y;z-index:251666944;visibility:visible;mso-wrap-style:square;mso-wrap-distance-left:9pt;mso-wrap-distance-top:0;mso-wrap-distance-right:9pt;mso-wrap-distance-bottom:0;mso-position-horizontal:absolute;mso-position-horizontal-relative:text;mso-position-vertical:absolute;mso-position-vertical-relative:text" from="-.05pt,16.75pt" to="452.9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" strokecolor="#4472c4 [3204]" strokeweight=".5pt">
                <v:stroke joinstyle="miter"/>
              </v:line>
            </w:pict>
          </mc:Fallback>
        </mc:AlternateContent>
      </w:r>
      <w:r w:rsidRPr="009302F7">
        <w:rPr>
          <w:rFonts w:ascii="Trebuchet MS" w:hAnsi="Trebuchet MS"/>
          <w:b/>
          <w:sz w:val="24"/>
          <w:szCs w:val="24"/>
        </w:rPr>
        <w:t>C</w:t>
      </w:r>
      <w:r w:rsidR="006F4290" w:rsidRPr="009302F7">
        <w:rPr>
          <w:rFonts w:ascii="Trebuchet MS" w:hAnsi="Trebuchet MS"/>
          <w:b/>
          <w:sz w:val="24"/>
          <w:szCs w:val="24"/>
        </w:rPr>
        <w:t>APITOLUL 6</w:t>
      </w:r>
      <w:r w:rsidR="00A30E58" w:rsidRPr="009302F7">
        <w:rPr>
          <w:rFonts w:ascii="Trebuchet MS" w:hAnsi="Trebuchet MS"/>
          <w:b/>
          <w:sz w:val="24"/>
          <w:szCs w:val="24"/>
        </w:rPr>
        <w:t xml:space="preserve"> - CHELTUIELI ELIGIBILE SI NEELIGIBILE</w:t>
      </w:r>
    </w:p>
    <w:p w14:paraId="419C6C35" w14:textId="77777777" w:rsidR="00074230" w:rsidRPr="009302F7" w:rsidRDefault="00074230" w:rsidP="006F4290">
      <w:pPr>
        <w:spacing w:after="0" w:line="360" w:lineRule="auto"/>
        <w:jc w:val="both"/>
        <w:rPr>
          <w:rFonts w:ascii="Trebuchet MS" w:hAnsi="Trebuchet MS"/>
          <w:sz w:val="24"/>
          <w:szCs w:val="24"/>
        </w:rPr>
      </w:pPr>
    </w:p>
    <w:p w14:paraId="28F00260" w14:textId="77777777" w:rsidR="006F4290" w:rsidRPr="009302F7" w:rsidRDefault="006F4290" w:rsidP="006F4290">
      <w:pPr>
        <w:spacing w:after="0" w:line="360" w:lineRule="auto"/>
        <w:jc w:val="both"/>
        <w:rPr>
          <w:rFonts w:ascii="Trebuchet MS" w:hAnsi="Trebuchet MS"/>
          <w:sz w:val="24"/>
          <w:szCs w:val="24"/>
        </w:rPr>
      </w:pPr>
      <w:r w:rsidRPr="009302F7">
        <w:rPr>
          <w:rFonts w:ascii="Trebuchet MS" w:hAnsi="Trebuchet MS"/>
          <w:sz w:val="24"/>
          <w:szCs w:val="24"/>
        </w:rPr>
        <w:t>Operațiunile și cheltuie</w:t>
      </w:r>
      <w:r w:rsidR="00FE1B43" w:rsidRPr="009302F7">
        <w:rPr>
          <w:rFonts w:ascii="Trebuchet MS" w:hAnsi="Trebuchet MS"/>
          <w:sz w:val="24"/>
          <w:szCs w:val="24"/>
        </w:rPr>
        <w:t>l</w:t>
      </w:r>
      <w:r w:rsidRPr="009302F7">
        <w:rPr>
          <w:rFonts w:ascii="Trebuchet MS" w:hAnsi="Trebuchet MS"/>
          <w:sz w:val="24"/>
          <w:szCs w:val="24"/>
        </w:rPr>
        <w:t xml:space="preserve">ile sunt eligibile, cu respectarea prevederilor Ordinului MADR nr.1731/ 2015, privind instituirea schemei de ajutor de minimis ”Sprijin acordat microîntreprinderilor și întreprinderilor mici din spațiul rural pentru înființarea și dezvoltarea activităților economice neagricole”, cu modificările și completările ullterioare. </w:t>
      </w:r>
    </w:p>
    <w:p w14:paraId="1A97DD8A" w14:textId="77777777" w:rsidR="006F4290" w:rsidRPr="009302F7" w:rsidRDefault="006F4290" w:rsidP="006F4290">
      <w:pPr>
        <w:spacing w:after="0" w:line="360" w:lineRule="auto"/>
        <w:jc w:val="both"/>
        <w:rPr>
          <w:rFonts w:ascii="Trebuchet MS" w:hAnsi="Trebuchet MS"/>
          <w:sz w:val="24"/>
          <w:szCs w:val="24"/>
        </w:rPr>
      </w:pPr>
      <w:r w:rsidRPr="009302F7">
        <w:rPr>
          <w:rFonts w:ascii="Trebuchet MS" w:hAnsi="Trebuchet MS"/>
          <w:sz w:val="24"/>
          <w:szCs w:val="24"/>
        </w:rPr>
        <w:t>Tipurile de operațiuni și cheltuieli eligibile vor fi în conformitate cu Lista codurilor CAEN eligibile pentru finanțarea în cadru</w:t>
      </w:r>
      <w:r w:rsidR="00074230" w:rsidRPr="009302F7">
        <w:rPr>
          <w:rFonts w:ascii="Trebuchet MS" w:hAnsi="Trebuchet MS"/>
          <w:sz w:val="24"/>
          <w:szCs w:val="24"/>
        </w:rPr>
        <w:t>l măsurii M3/ 6A, Anexa 7 din G</w:t>
      </w:r>
      <w:r w:rsidRPr="009302F7">
        <w:rPr>
          <w:rFonts w:ascii="Trebuchet MS" w:hAnsi="Trebuchet MS"/>
          <w:sz w:val="24"/>
          <w:szCs w:val="24"/>
        </w:rPr>
        <w:t xml:space="preserve">hidul  solicitantului </w:t>
      </w:r>
      <w:r w:rsidR="0015460D">
        <w:rPr>
          <w:rFonts w:ascii="Trebuchet MS" w:hAnsi="Trebuchet MS"/>
          <w:sz w:val="24"/>
          <w:szCs w:val="24"/>
        </w:rPr>
        <w:t>.</w:t>
      </w:r>
    </w:p>
    <w:p w14:paraId="4F1AC79B" w14:textId="77777777" w:rsidR="006F4290" w:rsidRPr="009302F7" w:rsidRDefault="006F4290" w:rsidP="006F4290">
      <w:pPr>
        <w:spacing w:after="0" w:line="360" w:lineRule="auto"/>
        <w:jc w:val="both"/>
        <w:rPr>
          <w:rFonts w:ascii="Trebuchet MS" w:hAnsi="Trebuchet MS"/>
          <w:sz w:val="24"/>
          <w:szCs w:val="24"/>
        </w:rPr>
      </w:pPr>
      <w:r w:rsidRPr="009302F7">
        <w:rPr>
          <w:rFonts w:ascii="Trebuchet MS" w:hAnsi="Trebuchet MS"/>
          <w:sz w:val="24"/>
          <w:szCs w:val="24"/>
        </w:rPr>
        <w:t xml:space="preserve">Anexa 8 la Ghidul solicitantului conține lista codurilor CAEN aferente activităților pentru care sunt permise doar cheltuieli de dotare. </w:t>
      </w:r>
    </w:p>
    <w:p w14:paraId="5168624B" w14:textId="77777777" w:rsidR="004E7762" w:rsidRPr="009302F7" w:rsidRDefault="004E7762" w:rsidP="006F4290">
      <w:pPr>
        <w:spacing w:after="0" w:line="360" w:lineRule="auto"/>
        <w:jc w:val="both"/>
        <w:rPr>
          <w:rFonts w:ascii="Trebuchet MS" w:hAnsi="Trebuchet MS"/>
          <w:sz w:val="24"/>
          <w:szCs w:val="24"/>
        </w:rPr>
      </w:pPr>
    </w:p>
    <w:p w14:paraId="2C8FC10C" w14:textId="77777777" w:rsidR="004E7762" w:rsidRDefault="004E7762" w:rsidP="006F4290">
      <w:pPr>
        <w:spacing w:after="0" w:line="360" w:lineRule="auto"/>
        <w:jc w:val="both"/>
        <w:rPr>
          <w:rFonts w:ascii="Trebuchet MS" w:hAnsi="Trebuchet MS"/>
          <w:b/>
          <w:sz w:val="24"/>
          <w:szCs w:val="24"/>
        </w:rPr>
      </w:pPr>
      <w:r w:rsidRPr="009302F7">
        <w:rPr>
          <w:rFonts w:ascii="Trebuchet MS" w:hAnsi="Trebuchet MS"/>
          <w:b/>
          <w:sz w:val="24"/>
          <w:szCs w:val="24"/>
        </w:rPr>
        <w:t>ACȚIUNI ELIGIBILE SPECIFICE:</w:t>
      </w:r>
    </w:p>
    <w:p w14:paraId="21EDAF1F" w14:textId="77777777" w:rsidR="0015460D" w:rsidRPr="009302F7" w:rsidRDefault="0015460D" w:rsidP="006F4290">
      <w:pPr>
        <w:spacing w:after="0" w:line="360" w:lineRule="auto"/>
        <w:jc w:val="both"/>
        <w:rPr>
          <w:rFonts w:ascii="Trebuchet MS" w:hAnsi="Trebuchet MS"/>
          <w:b/>
          <w:sz w:val="24"/>
          <w:szCs w:val="24"/>
        </w:rPr>
      </w:pPr>
    </w:p>
    <w:p w14:paraId="3663EFDC" w14:textId="77777777" w:rsidR="004E7762" w:rsidRPr="009302F7" w:rsidRDefault="004E7762" w:rsidP="006F4290">
      <w:pPr>
        <w:spacing w:after="0" w:line="360" w:lineRule="auto"/>
        <w:jc w:val="both"/>
        <w:rPr>
          <w:rFonts w:ascii="Trebuchet MS" w:hAnsi="Trebuchet MS"/>
          <w:sz w:val="24"/>
          <w:szCs w:val="24"/>
        </w:rPr>
      </w:pPr>
      <w:r w:rsidRPr="009302F7">
        <w:rPr>
          <w:rFonts w:ascii="Trebuchet MS" w:hAnsi="Trebuchet MS"/>
          <w:sz w:val="24"/>
          <w:szCs w:val="24"/>
        </w:rPr>
        <w:t>Sunt eligibile toate tipurile de operați</w:t>
      </w:r>
      <w:r w:rsidR="00A55416">
        <w:rPr>
          <w:rFonts w:ascii="Trebuchet MS" w:hAnsi="Trebuchet MS"/>
          <w:sz w:val="24"/>
          <w:szCs w:val="24"/>
        </w:rPr>
        <w:t>u</w:t>
      </w:r>
      <w:r w:rsidRPr="009302F7">
        <w:rPr>
          <w:rFonts w:ascii="Trebuchet MS" w:hAnsi="Trebuchet MS"/>
          <w:sz w:val="24"/>
          <w:szCs w:val="24"/>
        </w:rPr>
        <w:t>ni care sunt în concordanță cu reguli</w:t>
      </w:r>
      <w:r w:rsidR="00A30E58" w:rsidRPr="009302F7">
        <w:rPr>
          <w:rFonts w:ascii="Trebuchet MS" w:hAnsi="Trebuchet MS"/>
          <w:sz w:val="24"/>
          <w:szCs w:val="24"/>
        </w:rPr>
        <w:t>l</w:t>
      </w:r>
      <w:r w:rsidRPr="009302F7">
        <w:rPr>
          <w:rFonts w:ascii="Trebuchet MS" w:hAnsi="Trebuchet MS"/>
          <w:sz w:val="24"/>
          <w:szCs w:val="24"/>
        </w:rPr>
        <w:t xml:space="preserve">e generale din Regulamentele Europene, prioritățile stabilite pentru dezvoltarea locală – LEADER și obiectivele și prioritățile stabilite în Planul de afaceri, cu excepția cheltuielilor cu achiziționarea de echipamente și utilaje agricole aferente activității de prestare de servicii agricole. </w:t>
      </w:r>
    </w:p>
    <w:p w14:paraId="32F59C38" w14:textId="77777777" w:rsidR="004E7762" w:rsidRPr="009302F7" w:rsidRDefault="004E776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Construcția, extinderea și/ sau modernizarea și dotarea clădirilor</w:t>
      </w:r>
    </w:p>
    <w:p w14:paraId="1376ED42" w14:textId="77777777" w:rsidR="004E7762" w:rsidRPr="009302F7" w:rsidRDefault="004E776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Achiziționarea și costurile de in</w:t>
      </w:r>
      <w:r w:rsidR="007D516F" w:rsidRPr="009302F7">
        <w:rPr>
          <w:rFonts w:ascii="Trebuchet MS" w:hAnsi="Trebuchet MS"/>
          <w:sz w:val="24"/>
          <w:szCs w:val="24"/>
        </w:rPr>
        <w:t>s</w:t>
      </w:r>
      <w:r w:rsidRPr="009302F7">
        <w:rPr>
          <w:rFonts w:ascii="Trebuchet MS" w:hAnsi="Trebuchet MS"/>
          <w:sz w:val="24"/>
          <w:szCs w:val="24"/>
        </w:rPr>
        <w:t>talare, inclusiv în leasing de utilaje, instala</w:t>
      </w:r>
      <w:r w:rsidR="00913A19" w:rsidRPr="009302F7">
        <w:rPr>
          <w:rFonts w:ascii="Trebuchet MS" w:hAnsi="Trebuchet MS"/>
          <w:sz w:val="24"/>
          <w:szCs w:val="24"/>
        </w:rPr>
        <w:t>ț</w:t>
      </w:r>
      <w:r w:rsidRPr="009302F7">
        <w:rPr>
          <w:rFonts w:ascii="Trebuchet MS" w:hAnsi="Trebuchet MS"/>
          <w:sz w:val="24"/>
          <w:szCs w:val="24"/>
        </w:rPr>
        <w:t>ii și echipamente noi</w:t>
      </w:r>
    </w:p>
    <w:p w14:paraId="5478B971" w14:textId="77777777" w:rsidR="00A55416" w:rsidRPr="00293DC1" w:rsidRDefault="004E7762" w:rsidP="00293DC1">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lastRenderedPageBreak/>
        <w:t>Investiții intangibile – achiziționarea sau dezvoltarea de s</w:t>
      </w:r>
      <w:r w:rsidR="00913A19" w:rsidRPr="009302F7">
        <w:rPr>
          <w:rFonts w:ascii="Trebuchet MS" w:hAnsi="Trebuchet MS"/>
          <w:sz w:val="24"/>
          <w:szCs w:val="24"/>
        </w:rPr>
        <w:t>o</w:t>
      </w:r>
      <w:r w:rsidRPr="009302F7">
        <w:rPr>
          <w:rFonts w:ascii="Trebuchet MS" w:hAnsi="Trebuchet MS"/>
          <w:sz w:val="24"/>
          <w:szCs w:val="24"/>
        </w:rPr>
        <w:t>ftware și achiziționarea de brevete, licențe, drepturi de autor, mărci.</w:t>
      </w:r>
    </w:p>
    <w:p w14:paraId="366F144B" w14:textId="77777777" w:rsidR="004E7762" w:rsidRPr="009302F7" w:rsidRDefault="004E776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 xml:space="preserve">Înființarea/ modernizarea de firme de profil non-agricol productive (ex. </w:t>
      </w:r>
      <w:r w:rsidR="001365E2" w:rsidRPr="009302F7">
        <w:rPr>
          <w:rFonts w:ascii="Trebuchet MS" w:hAnsi="Trebuchet MS"/>
          <w:sz w:val="24"/>
          <w:szCs w:val="24"/>
        </w:rPr>
        <w:t>I</w:t>
      </w:r>
      <w:r w:rsidRPr="009302F7">
        <w:rPr>
          <w:rFonts w:ascii="Trebuchet MS" w:hAnsi="Trebuchet MS"/>
          <w:sz w:val="24"/>
          <w:szCs w:val="24"/>
        </w:rPr>
        <w:t>ndustria</w:t>
      </w:r>
      <w:r w:rsidR="001365E2" w:rsidRPr="009302F7">
        <w:rPr>
          <w:rFonts w:ascii="Trebuchet MS" w:hAnsi="Trebuchet MS"/>
          <w:sz w:val="24"/>
          <w:szCs w:val="24"/>
        </w:rPr>
        <w:t xml:space="preserve"> ușoară) și de servicii pentru populația zonei (ex. Servicii de croitorie, cizmărie, reparații mașini, unelte și obiecte casnice, investiții în producerea de energie regenerabilă, etc.)</w:t>
      </w:r>
    </w:p>
    <w:p w14:paraId="5E6A5ED4" w14:textId="77777777" w:rsidR="001365E2" w:rsidRPr="009302F7" w:rsidRDefault="001365E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Înființarea de ateliere/ cooperative meșteșugărești</w:t>
      </w:r>
    </w:p>
    <w:p w14:paraId="31C4E633" w14:textId="77777777" w:rsidR="001365E2" w:rsidRPr="009302F7" w:rsidRDefault="001365E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Construcția, extinderea și/ sau modernizare și dotarea agropensiunilor și a altor structuri de primire turisti</w:t>
      </w:r>
      <w:r w:rsidR="00D412C9" w:rsidRPr="009302F7">
        <w:rPr>
          <w:rFonts w:ascii="Trebuchet MS" w:hAnsi="Trebuchet MS"/>
          <w:sz w:val="24"/>
          <w:szCs w:val="24"/>
        </w:rPr>
        <w:t>că (camping, sat de vacanță, bun</w:t>
      </w:r>
      <w:r w:rsidRPr="009302F7">
        <w:rPr>
          <w:rFonts w:ascii="Trebuchet MS" w:hAnsi="Trebuchet MS"/>
          <w:sz w:val="24"/>
          <w:szCs w:val="24"/>
        </w:rPr>
        <w:t>galow-uri, etc.)</w:t>
      </w:r>
    </w:p>
    <w:p w14:paraId="69BFFDAE" w14:textId="77777777" w:rsidR="001365E2" w:rsidRPr="009302F7" w:rsidRDefault="001365E2" w:rsidP="006A1964">
      <w:pPr>
        <w:pStyle w:val="ListParagraph"/>
        <w:numPr>
          <w:ilvl w:val="0"/>
          <w:numId w:val="10"/>
        </w:numPr>
        <w:spacing w:after="0" w:line="360" w:lineRule="auto"/>
        <w:jc w:val="both"/>
        <w:rPr>
          <w:rFonts w:ascii="Trebuchet MS" w:hAnsi="Trebuchet MS"/>
          <w:sz w:val="24"/>
          <w:szCs w:val="24"/>
        </w:rPr>
      </w:pPr>
      <w:r w:rsidRPr="009302F7">
        <w:rPr>
          <w:rFonts w:ascii="Trebuchet MS" w:hAnsi="Trebuchet MS"/>
          <w:sz w:val="24"/>
          <w:szCs w:val="24"/>
        </w:rPr>
        <w:t>Înființar</w:t>
      </w:r>
      <w:r w:rsidR="00973511" w:rsidRPr="009302F7">
        <w:rPr>
          <w:rFonts w:ascii="Trebuchet MS" w:hAnsi="Trebuchet MS"/>
          <w:sz w:val="24"/>
          <w:szCs w:val="24"/>
        </w:rPr>
        <w:t>ea/ modernizarea/ dotarea de ac</w:t>
      </w:r>
      <w:r w:rsidRPr="009302F7">
        <w:rPr>
          <w:rFonts w:ascii="Trebuchet MS" w:hAnsi="Trebuchet MS"/>
          <w:sz w:val="24"/>
          <w:szCs w:val="24"/>
        </w:rPr>
        <w:t>tiv</w:t>
      </w:r>
      <w:r w:rsidR="00973511" w:rsidRPr="009302F7">
        <w:rPr>
          <w:rFonts w:ascii="Trebuchet MS" w:hAnsi="Trebuchet MS"/>
          <w:sz w:val="24"/>
          <w:szCs w:val="24"/>
        </w:rPr>
        <w:t>i</w:t>
      </w:r>
      <w:r w:rsidRPr="009302F7">
        <w:rPr>
          <w:rFonts w:ascii="Trebuchet MS" w:hAnsi="Trebuchet MS"/>
          <w:sz w:val="24"/>
          <w:szCs w:val="24"/>
        </w:rPr>
        <w:t>tăți de agrement (trasee turistice, parcuri tematice de tip paint-ball, aventuri, etc.)</w:t>
      </w:r>
    </w:p>
    <w:p w14:paraId="0573DD2C" w14:textId="77777777" w:rsidR="001365E2" w:rsidRPr="009302F7" w:rsidRDefault="001365E2" w:rsidP="001365E2">
      <w:pPr>
        <w:spacing w:after="0" w:line="360" w:lineRule="auto"/>
        <w:jc w:val="both"/>
        <w:rPr>
          <w:rFonts w:ascii="Trebuchet MS" w:hAnsi="Trebuchet MS"/>
          <w:sz w:val="24"/>
          <w:szCs w:val="24"/>
        </w:rPr>
      </w:pPr>
    </w:p>
    <w:p w14:paraId="48F8961C" w14:textId="77777777" w:rsidR="001365E2" w:rsidRPr="009302F7" w:rsidRDefault="003523FA" w:rsidP="001365E2">
      <w:pPr>
        <w:spacing w:after="0" w:line="360" w:lineRule="auto"/>
        <w:jc w:val="both"/>
        <w:rPr>
          <w:rFonts w:ascii="Trebuchet MS" w:hAnsi="Trebuchet MS"/>
          <w:sz w:val="24"/>
          <w:szCs w:val="24"/>
        </w:rPr>
      </w:pPr>
      <w:r w:rsidRPr="009302F7">
        <w:rPr>
          <w:rFonts w:ascii="Trebuchet MS" w:hAnsi="Trebuchet MS"/>
          <w:sz w:val="24"/>
          <w:szCs w:val="24"/>
        </w:rPr>
        <w:t>Cheltuielile privind</w:t>
      </w:r>
      <w:r w:rsidR="001365E2" w:rsidRPr="009302F7">
        <w:rPr>
          <w:rFonts w:ascii="Trebuchet MS" w:hAnsi="Trebuchet MS"/>
          <w:sz w:val="24"/>
          <w:szCs w:val="24"/>
        </w:rPr>
        <w:t xml:space="preserve"> costurile generale ale proiectului sunt eligibile dacă îndeplinesc cumulativ următoarele condiții:</w:t>
      </w:r>
    </w:p>
    <w:p w14:paraId="03A381B3" w14:textId="77777777" w:rsidR="001365E2" w:rsidRPr="009302F7" w:rsidRDefault="001365E2" w:rsidP="006A1964">
      <w:pPr>
        <w:pStyle w:val="ListParagraph"/>
        <w:numPr>
          <w:ilvl w:val="0"/>
          <w:numId w:val="11"/>
        </w:numPr>
        <w:spacing w:after="0" w:line="360" w:lineRule="auto"/>
        <w:jc w:val="both"/>
        <w:rPr>
          <w:rFonts w:ascii="Trebuchet MS" w:hAnsi="Trebuchet MS"/>
          <w:sz w:val="24"/>
          <w:szCs w:val="24"/>
        </w:rPr>
      </w:pPr>
      <w:r w:rsidRPr="009302F7">
        <w:rPr>
          <w:rFonts w:ascii="Trebuchet MS" w:hAnsi="Trebuchet MS"/>
          <w:sz w:val="24"/>
          <w:szCs w:val="24"/>
        </w:rPr>
        <w:t>Dacă respectă prevederile art.45 din Regulamentul nr. 1305/ 2013</w:t>
      </w:r>
    </w:p>
    <w:p w14:paraId="32B3551E" w14:textId="77777777" w:rsidR="001365E2" w:rsidRPr="009302F7" w:rsidRDefault="001365E2" w:rsidP="006A1964">
      <w:pPr>
        <w:pStyle w:val="ListParagraph"/>
        <w:numPr>
          <w:ilvl w:val="0"/>
          <w:numId w:val="11"/>
        </w:numPr>
        <w:spacing w:after="0" w:line="360" w:lineRule="auto"/>
        <w:jc w:val="both"/>
        <w:rPr>
          <w:rFonts w:ascii="Trebuchet MS" w:hAnsi="Trebuchet MS"/>
          <w:sz w:val="24"/>
          <w:szCs w:val="24"/>
        </w:rPr>
      </w:pPr>
      <w:r w:rsidRPr="009302F7">
        <w:rPr>
          <w:rFonts w:ascii="Trebuchet MS" w:hAnsi="Trebuchet MS"/>
          <w:sz w:val="24"/>
          <w:szCs w:val="24"/>
        </w:rPr>
        <w:t xml:space="preserve">Sunt prevăzute sau rezultă din aplicarea legislației în vederea obținerii de avize, acorduri și autorizații necesare implementării activităților eligibile ale operațiunii ori din cerințele minime impuse de </w:t>
      </w:r>
      <w:r w:rsidR="0002065F" w:rsidRPr="009302F7">
        <w:rPr>
          <w:rFonts w:ascii="Trebuchet MS" w:hAnsi="Trebuchet MS"/>
          <w:sz w:val="24"/>
          <w:szCs w:val="24"/>
        </w:rPr>
        <w:t>P</w:t>
      </w:r>
      <w:r w:rsidRPr="009302F7">
        <w:rPr>
          <w:rFonts w:ascii="Trebuchet MS" w:hAnsi="Trebuchet MS"/>
          <w:sz w:val="24"/>
          <w:szCs w:val="24"/>
        </w:rPr>
        <w:t>NDR 2014-2020.</w:t>
      </w:r>
    </w:p>
    <w:p w14:paraId="24D5365E" w14:textId="77777777" w:rsidR="0002065F" w:rsidRPr="009302F7" w:rsidRDefault="0002065F" w:rsidP="006A1964">
      <w:pPr>
        <w:pStyle w:val="ListParagraph"/>
        <w:numPr>
          <w:ilvl w:val="0"/>
          <w:numId w:val="11"/>
        </w:numPr>
        <w:spacing w:after="0" w:line="360" w:lineRule="auto"/>
        <w:jc w:val="both"/>
        <w:rPr>
          <w:rFonts w:ascii="Trebuchet MS" w:hAnsi="Trebuchet MS"/>
          <w:sz w:val="24"/>
          <w:szCs w:val="24"/>
        </w:rPr>
      </w:pPr>
      <w:r w:rsidRPr="009302F7">
        <w:rPr>
          <w:rFonts w:ascii="Trebuchet MS" w:hAnsi="Trebuchet MS"/>
          <w:sz w:val="24"/>
          <w:szCs w:val="24"/>
        </w:rPr>
        <w:t xml:space="preserve">Sunt aferente, după caz: unor studii și/sau analize privind durabilitatea economică și de mediu, </w:t>
      </w:r>
      <w:r w:rsidR="003523FA" w:rsidRPr="009302F7">
        <w:rPr>
          <w:rFonts w:ascii="Trebuchet MS" w:hAnsi="Trebuchet MS"/>
          <w:sz w:val="24"/>
          <w:szCs w:val="24"/>
        </w:rPr>
        <w:t>plan de afaceri</w:t>
      </w:r>
      <w:r w:rsidRPr="009302F7">
        <w:rPr>
          <w:rFonts w:ascii="Trebuchet MS" w:hAnsi="Trebuchet MS"/>
          <w:sz w:val="24"/>
          <w:szCs w:val="24"/>
        </w:rPr>
        <w:t>, proiect tehnic, document de avizare a lucrărilor de intervenție întocmite în conformitate cu prevederile legislației în vigoare.</w:t>
      </w:r>
    </w:p>
    <w:p w14:paraId="22937F27" w14:textId="77777777" w:rsidR="0002065F" w:rsidRPr="009302F7" w:rsidRDefault="0002065F" w:rsidP="006A1964">
      <w:pPr>
        <w:pStyle w:val="ListParagraph"/>
        <w:numPr>
          <w:ilvl w:val="0"/>
          <w:numId w:val="11"/>
        </w:numPr>
        <w:spacing w:after="0" w:line="360" w:lineRule="auto"/>
        <w:jc w:val="both"/>
        <w:rPr>
          <w:rFonts w:ascii="Trebuchet MS" w:hAnsi="Trebuchet MS"/>
          <w:sz w:val="24"/>
          <w:szCs w:val="24"/>
        </w:rPr>
      </w:pPr>
      <w:r w:rsidRPr="009302F7">
        <w:rPr>
          <w:rFonts w:ascii="Trebuchet MS" w:hAnsi="Trebuchet MS"/>
          <w:sz w:val="24"/>
          <w:szCs w:val="24"/>
        </w:rPr>
        <w:t>Sunt necesare în procesul de achiziții publice pentru activitățile eligibile ale operațiunii.</w:t>
      </w:r>
    </w:p>
    <w:p w14:paraId="0F81CE31" w14:textId="77777777" w:rsidR="0002065F" w:rsidRPr="009302F7" w:rsidRDefault="007D516F" w:rsidP="006A1964">
      <w:pPr>
        <w:pStyle w:val="ListParagraph"/>
        <w:numPr>
          <w:ilvl w:val="0"/>
          <w:numId w:val="11"/>
        </w:numPr>
        <w:spacing w:after="0" w:line="360" w:lineRule="auto"/>
        <w:jc w:val="both"/>
        <w:rPr>
          <w:rFonts w:ascii="Trebuchet MS" w:hAnsi="Trebuchet MS"/>
          <w:sz w:val="24"/>
          <w:szCs w:val="24"/>
        </w:rPr>
      </w:pPr>
      <w:r w:rsidRPr="009302F7">
        <w:rPr>
          <w:rFonts w:ascii="Trebuchet MS" w:hAnsi="Trebuchet MS"/>
          <w:sz w:val="24"/>
          <w:szCs w:val="24"/>
        </w:rPr>
        <w:t>Su</w:t>
      </w:r>
      <w:r w:rsidR="0002065F" w:rsidRPr="009302F7">
        <w:rPr>
          <w:rFonts w:ascii="Trebuchet MS" w:hAnsi="Trebuchet MS"/>
          <w:sz w:val="24"/>
          <w:szCs w:val="24"/>
        </w:rPr>
        <w:t>nt aferente activităților de coordona</w:t>
      </w:r>
      <w:r w:rsidR="00A30E58" w:rsidRPr="009302F7">
        <w:rPr>
          <w:rFonts w:ascii="Trebuchet MS" w:hAnsi="Trebuchet MS"/>
          <w:sz w:val="24"/>
          <w:szCs w:val="24"/>
        </w:rPr>
        <w:t>r</w:t>
      </w:r>
      <w:r w:rsidR="0002065F" w:rsidRPr="009302F7">
        <w:rPr>
          <w:rFonts w:ascii="Trebuchet MS" w:hAnsi="Trebuchet MS"/>
          <w:sz w:val="24"/>
          <w:szCs w:val="24"/>
        </w:rPr>
        <w:t>e și supervizare a execuției și recepției lucrărilor de construcții-montaj.</w:t>
      </w:r>
    </w:p>
    <w:p w14:paraId="01CFEB2C" w14:textId="77777777" w:rsidR="0002065F" w:rsidRPr="009302F7" w:rsidRDefault="0002065F" w:rsidP="0002065F">
      <w:pPr>
        <w:spacing w:after="0" w:line="360" w:lineRule="auto"/>
        <w:jc w:val="both"/>
        <w:rPr>
          <w:rFonts w:ascii="Trebuchet MS" w:hAnsi="Trebuchet MS"/>
          <w:sz w:val="24"/>
          <w:szCs w:val="24"/>
        </w:rPr>
      </w:pPr>
      <w:r w:rsidRPr="009302F7">
        <w:rPr>
          <w:rFonts w:ascii="Trebuchet MS" w:hAnsi="Trebuchet MS"/>
          <w:sz w:val="24"/>
          <w:szCs w:val="24"/>
        </w:rPr>
        <w:t>Cheltuielile de consultanță și pentru managementul pr</w:t>
      </w:r>
      <w:r w:rsidR="005202EB" w:rsidRPr="009302F7">
        <w:rPr>
          <w:rFonts w:ascii="Trebuchet MS" w:hAnsi="Trebuchet MS"/>
          <w:sz w:val="24"/>
          <w:szCs w:val="24"/>
        </w:rPr>
        <w:t>o</w:t>
      </w:r>
      <w:r w:rsidRPr="009302F7">
        <w:rPr>
          <w:rFonts w:ascii="Trebuchet MS" w:hAnsi="Trebuchet MS"/>
          <w:sz w:val="24"/>
          <w:szCs w:val="24"/>
        </w:rPr>
        <w:t xml:space="preserve">iectului sunt eligibile dacă respectă condițiile de mai sus și vor fi decontate proporțional cu valoarea fiecărei tranșe de plată aferente proiectului. </w:t>
      </w:r>
    </w:p>
    <w:p w14:paraId="207DA165" w14:textId="77777777" w:rsidR="0002065F" w:rsidRPr="009302F7" w:rsidRDefault="0002065F" w:rsidP="0002065F">
      <w:pPr>
        <w:spacing w:after="0" w:line="360" w:lineRule="auto"/>
        <w:jc w:val="both"/>
        <w:rPr>
          <w:rFonts w:ascii="Trebuchet MS" w:hAnsi="Trebuchet MS"/>
          <w:sz w:val="24"/>
          <w:szCs w:val="24"/>
        </w:rPr>
      </w:pPr>
      <w:r w:rsidRPr="009302F7">
        <w:rPr>
          <w:rFonts w:ascii="Trebuchet MS" w:hAnsi="Trebuchet MS"/>
          <w:sz w:val="24"/>
          <w:szCs w:val="24"/>
        </w:rPr>
        <w:lastRenderedPageBreak/>
        <w:t xml:space="preserve">Prin excepție, cheltuielile de consultanță pentru întocmirea dosarului cererii de finanțare se pot deconta integral în cadrul primei tranșe de plată. </w:t>
      </w:r>
    </w:p>
    <w:p w14:paraId="0EA57231" w14:textId="77777777" w:rsidR="0002065F" w:rsidRPr="009302F7" w:rsidRDefault="0002065F" w:rsidP="0002065F">
      <w:pPr>
        <w:spacing w:after="0" w:line="360" w:lineRule="auto"/>
        <w:jc w:val="both"/>
        <w:rPr>
          <w:rFonts w:ascii="Trebuchet MS" w:hAnsi="Trebuchet MS"/>
          <w:sz w:val="24"/>
          <w:szCs w:val="24"/>
        </w:rPr>
      </w:pPr>
    </w:p>
    <w:p w14:paraId="7C1A8BC0" w14:textId="77777777" w:rsidR="0002065F" w:rsidRPr="009302F7" w:rsidRDefault="0002065F" w:rsidP="0002065F">
      <w:pPr>
        <w:spacing w:after="0" w:line="360" w:lineRule="auto"/>
        <w:jc w:val="both"/>
        <w:rPr>
          <w:rFonts w:ascii="Trebuchet MS" w:hAnsi="Trebuchet MS"/>
          <w:sz w:val="24"/>
          <w:szCs w:val="24"/>
        </w:rPr>
      </w:pPr>
      <w:r w:rsidRPr="009302F7">
        <w:rPr>
          <w:rFonts w:ascii="Trebuchet MS" w:hAnsi="Trebuchet MS"/>
          <w:sz w:val="24"/>
          <w:szCs w:val="24"/>
        </w:rPr>
        <w:t xml:space="preserve">Costurile generale ale proiectului pentru care sunt puse condițiile de mai sus trebuie să se încadreze în maxim 10% din totalul cheltuielilor eligibile pentru proiectele care prevăd construcții-montaj și în limita a 5% pentru proietele care prevăd investiții în achiziții, altele decât cele referitoare la construcții-montaj. </w:t>
      </w:r>
    </w:p>
    <w:p w14:paraId="21704FAB" w14:textId="77777777" w:rsidR="00B94C63" w:rsidRPr="009302F7" w:rsidRDefault="007D516F" w:rsidP="0002065F">
      <w:pPr>
        <w:spacing w:after="0"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7488" behindDoc="0" locked="0" layoutInCell="1" allowOverlap="1" wp14:anchorId="66BBB230" wp14:editId="49AFB799">
                <wp:simplePos x="0" y="0"/>
                <wp:positionH relativeFrom="margin">
                  <wp:align>left</wp:align>
                </wp:positionH>
                <wp:positionV relativeFrom="paragraph">
                  <wp:posOffset>7620</wp:posOffset>
                </wp:positionV>
                <wp:extent cx="5791200" cy="781050"/>
                <wp:effectExtent l="0" t="0" r="19050" b="19050"/>
                <wp:wrapNone/>
                <wp:docPr id="8" name="Rectangle: Rounded Corners 8"/>
                <wp:cNvGraphicFramePr/>
                <a:graphic xmlns:a="http://schemas.openxmlformats.org/drawingml/2006/main">
                  <a:graphicData uri="http://schemas.microsoft.com/office/word/2010/wordprocessingShape">
                    <wps:wsp>
                      <wps:cNvSpPr/>
                      <wps:spPr>
                        <a:xfrm>
                          <a:off x="0" y="0"/>
                          <a:ext cx="5791200" cy="781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D96851" w14:textId="77777777" w:rsidR="00B5795E" w:rsidRDefault="00B5795E" w:rsidP="00B94C63">
                            <w:pPr>
                              <w:jc w:val="both"/>
                              <w:rPr>
                                <w:rFonts w:ascii="Trebuchet MS" w:hAnsi="Trebuchet MS"/>
                              </w:rPr>
                            </w:pPr>
                            <w:r>
                              <w:rPr>
                                <w:rFonts w:ascii="Trebuchet MS" w:hAnsi="Trebuchet MS"/>
                              </w:rPr>
                              <w:t>ATENȚIE!</w:t>
                            </w:r>
                          </w:p>
                          <w:p w14:paraId="7D83C350" w14:textId="77777777" w:rsidR="00B5795E" w:rsidRDefault="00B5795E" w:rsidP="008D48BD">
                            <w:pPr>
                              <w:autoSpaceDE w:val="0"/>
                              <w:autoSpaceDN w:val="0"/>
                              <w:adjustRightInd w:val="0"/>
                              <w:spacing w:after="0" w:line="240" w:lineRule="auto"/>
                              <w:jc w:val="both"/>
                              <w:rPr>
                                <w:rFonts w:ascii="Trebuchet MS" w:hAnsi="Trebuchet MS"/>
                              </w:rPr>
                            </w:pPr>
                            <w:r>
                              <w:rPr>
                                <w:rFonts w:ascii="Trebuchet MS" w:hAnsi="Trebuchet MS"/>
                              </w:rPr>
                              <w:t>Cheltuielile</w:t>
                            </w:r>
                            <w:r w:rsidRPr="00F65034">
                              <w:rPr>
                                <w:rFonts w:ascii="Trebuchet MS" w:hAnsi="Trebuchet MS"/>
                              </w:rPr>
                              <w:t xml:space="preserve"> cu achiziționarea de utilaje și echipamente agricole aferente activității de prestare de servicii agricole</w:t>
                            </w:r>
                            <w:r>
                              <w:rPr>
                                <w:rFonts w:ascii="Trebuchet MS" w:hAnsi="Trebuchet MS"/>
                              </w:rPr>
                              <w:t xml:space="preserve"> nu sunt eligibile.</w:t>
                            </w:r>
                          </w:p>
                          <w:p w14:paraId="42E8D6BD" w14:textId="77777777" w:rsidR="00B5795E" w:rsidRPr="00B94C63" w:rsidRDefault="00B5795E" w:rsidP="008D48BD">
                            <w:pPr>
                              <w:jc w:val="both"/>
                              <w:rPr>
                                <w:rFonts w:ascii="Trebuchet MS" w:hAnsi="Trebuchet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BBB230" id="Rectangle: Rounded Corners 8" o:spid="_x0000_s1031" style="position:absolute;left:0;text-align:left;margin-left:0;margin-top:.6pt;width:456pt;height:61.5pt;z-index:2516474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" fillcolor="#4472c4 [3204]" strokecolor="#1f3763 [1604]" strokeweight="1pt">
                <v:stroke joinstyle="miter"/>
                <v:textbox>
                  <w:txbxContent>
                    <w:p w14:paraId="26D96851" w14:textId="77777777" w:rsidR="00B5795E" w:rsidRDefault="00B5795E" w:rsidP="00B94C63">
                      <w:pPr>
                        <w:jc w:val="both"/>
                        <w:rPr>
                          <w:rFonts w:ascii="Trebuchet MS" w:hAnsi="Trebuchet MS"/>
                        </w:rPr>
                      </w:pPr>
                      <w:r>
                        <w:rPr>
                          <w:rFonts w:ascii="Trebuchet MS" w:hAnsi="Trebuchet MS"/>
                        </w:rPr>
                        <w:t>ATENȚIE!</w:t>
                      </w:r>
                    </w:p>
                    <w:p w14:paraId="7D83C350" w14:textId="77777777" w:rsidR="00B5795E" w:rsidRDefault="00B5795E" w:rsidP="008D48BD">
                      <w:pPr>
                        <w:autoSpaceDE w:val="0"/>
                        <w:autoSpaceDN w:val="0"/>
                        <w:adjustRightInd w:val="0"/>
                        <w:spacing w:after="0" w:line="240" w:lineRule="auto"/>
                        <w:jc w:val="both"/>
                        <w:rPr>
                          <w:rFonts w:ascii="Trebuchet MS" w:hAnsi="Trebuchet MS"/>
                        </w:rPr>
                      </w:pPr>
                      <w:r>
                        <w:rPr>
                          <w:rFonts w:ascii="Trebuchet MS" w:hAnsi="Trebuchet MS"/>
                        </w:rPr>
                        <w:t>Cheltuielile</w:t>
                      </w:r>
                      <w:r w:rsidRPr="00F65034">
                        <w:rPr>
                          <w:rFonts w:ascii="Trebuchet MS" w:hAnsi="Trebuchet MS"/>
                        </w:rPr>
                        <w:t xml:space="preserve"> cu achiziționarea de utilaje și echipamente agricole aferente activității de prestare de servicii agricole</w:t>
                      </w:r>
                      <w:r>
                        <w:rPr>
                          <w:rFonts w:ascii="Trebuchet MS" w:hAnsi="Trebuchet MS"/>
                        </w:rPr>
                        <w:t xml:space="preserve"> nu sunt eligibile.</w:t>
                      </w:r>
                    </w:p>
                    <w:p w14:paraId="42E8D6BD" w14:textId="77777777" w:rsidR="00B5795E" w:rsidRPr="00B94C63" w:rsidRDefault="00B5795E" w:rsidP="008D48BD">
                      <w:pPr>
                        <w:jc w:val="both"/>
                        <w:rPr>
                          <w:rFonts w:ascii="Trebuchet MS" w:hAnsi="Trebuchet MS"/>
                        </w:rPr>
                      </w:pPr>
                    </w:p>
                  </w:txbxContent>
                </v:textbox>
                <w10:wrap anchorx="margin"/>
              </v:roundrect>
            </w:pict>
          </mc:Fallback>
        </mc:AlternateContent>
      </w:r>
    </w:p>
    <w:p w14:paraId="6CAD23F7" w14:textId="77777777" w:rsidR="00B94C63" w:rsidRPr="009302F7" w:rsidRDefault="00B94C63" w:rsidP="00B94C63">
      <w:pPr>
        <w:rPr>
          <w:rFonts w:ascii="Trebuchet MS" w:hAnsi="Trebuchet MS"/>
          <w:sz w:val="24"/>
          <w:szCs w:val="24"/>
        </w:rPr>
      </w:pPr>
    </w:p>
    <w:p w14:paraId="4949BA8F" w14:textId="77777777" w:rsidR="00B94C63" w:rsidRPr="009302F7" w:rsidRDefault="00B94C63" w:rsidP="00B94C63">
      <w:pPr>
        <w:spacing w:after="0" w:line="360" w:lineRule="auto"/>
        <w:rPr>
          <w:rFonts w:ascii="Trebuchet MS" w:hAnsi="Trebuchet MS"/>
          <w:sz w:val="24"/>
          <w:szCs w:val="24"/>
        </w:rPr>
      </w:pPr>
    </w:p>
    <w:p w14:paraId="2C86D54B" w14:textId="77777777" w:rsidR="008D48BD" w:rsidRDefault="008D48BD" w:rsidP="00B94C63">
      <w:pPr>
        <w:spacing w:after="0" w:line="360" w:lineRule="auto"/>
        <w:jc w:val="both"/>
        <w:rPr>
          <w:rFonts w:ascii="Trebuchet MS" w:hAnsi="Trebuchet MS"/>
          <w:b/>
          <w:sz w:val="24"/>
          <w:szCs w:val="24"/>
        </w:rPr>
      </w:pPr>
    </w:p>
    <w:p w14:paraId="4BB173D0" w14:textId="77777777" w:rsidR="0002065F" w:rsidRPr="009302F7" w:rsidRDefault="00B94C63" w:rsidP="00B94C63">
      <w:pPr>
        <w:spacing w:after="0" w:line="360" w:lineRule="auto"/>
        <w:jc w:val="both"/>
        <w:rPr>
          <w:rFonts w:ascii="Trebuchet MS" w:hAnsi="Trebuchet MS"/>
          <w:b/>
          <w:sz w:val="24"/>
          <w:szCs w:val="24"/>
        </w:rPr>
      </w:pPr>
      <w:r w:rsidRPr="009302F7">
        <w:rPr>
          <w:rFonts w:ascii="Trebuchet MS" w:hAnsi="Trebuchet MS"/>
          <w:b/>
          <w:sz w:val="24"/>
          <w:szCs w:val="24"/>
        </w:rPr>
        <w:t>Cheltuielile necesare pentru implementarea proiectului sunt eligibile dacă:</w:t>
      </w:r>
    </w:p>
    <w:p w14:paraId="71B4DD08" w14:textId="77777777" w:rsidR="00B94C63" w:rsidRPr="009302F7" w:rsidRDefault="00B94C63" w:rsidP="006A1964">
      <w:pPr>
        <w:pStyle w:val="ListParagraph"/>
        <w:numPr>
          <w:ilvl w:val="0"/>
          <w:numId w:val="12"/>
        </w:numPr>
        <w:spacing w:after="0" w:line="360" w:lineRule="auto"/>
        <w:jc w:val="both"/>
        <w:rPr>
          <w:rFonts w:ascii="Trebuchet MS" w:hAnsi="Trebuchet MS"/>
          <w:sz w:val="24"/>
          <w:szCs w:val="24"/>
        </w:rPr>
      </w:pPr>
      <w:r w:rsidRPr="009302F7">
        <w:rPr>
          <w:rFonts w:ascii="Trebuchet MS" w:hAnsi="Trebuchet MS"/>
          <w:sz w:val="24"/>
          <w:szCs w:val="24"/>
        </w:rPr>
        <w:t xml:space="preserve">Sunt realizate efectiv </w:t>
      </w:r>
      <w:r w:rsidRPr="009302F7">
        <w:rPr>
          <w:rFonts w:ascii="Trebuchet MS" w:hAnsi="Trebuchet MS"/>
          <w:b/>
          <w:sz w:val="24"/>
          <w:szCs w:val="24"/>
        </w:rPr>
        <w:t>după data semnării contractului de finanțare</w:t>
      </w:r>
      <w:r w:rsidRPr="009302F7">
        <w:rPr>
          <w:rFonts w:ascii="Trebuchet MS" w:hAnsi="Trebuchet MS"/>
          <w:sz w:val="24"/>
          <w:szCs w:val="24"/>
        </w:rPr>
        <w:t xml:space="preserve"> și sunt în legătură cu îndeplinirea obiectivelor investiției;</w:t>
      </w:r>
    </w:p>
    <w:p w14:paraId="42908061" w14:textId="77777777" w:rsidR="00B94C63" w:rsidRPr="009302F7" w:rsidRDefault="00B94C63" w:rsidP="006A1964">
      <w:pPr>
        <w:pStyle w:val="ListParagraph"/>
        <w:numPr>
          <w:ilvl w:val="0"/>
          <w:numId w:val="12"/>
        </w:numPr>
        <w:spacing w:after="0" w:line="360" w:lineRule="auto"/>
        <w:jc w:val="both"/>
        <w:rPr>
          <w:rFonts w:ascii="Trebuchet MS" w:hAnsi="Trebuchet MS"/>
          <w:sz w:val="24"/>
          <w:szCs w:val="24"/>
        </w:rPr>
      </w:pPr>
      <w:r w:rsidRPr="009302F7">
        <w:rPr>
          <w:rFonts w:ascii="Trebuchet MS" w:hAnsi="Trebuchet MS"/>
          <w:sz w:val="24"/>
          <w:szCs w:val="24"/>
        </w:rPr>
        <w:t xml:space="preserve">Sunt efectuate </w:t>
      </w:r>
      <w:r w:rsidRPr="009302F7">
        <w:rPr>
          <w:rFonts w:ascii="Trebuchet MS" w:hAnsi="Trebuchet MS"/>
          <w:b/>
          <w:sz w:val="24"/>
          <w:szCs w:val="24"/>
        </w:rPr>
        <w:t>pentru realizarea investiției</w:t>
      </w:r>
      <w:r w:rsidRPr="009302F7">
        <w:rPr>
          <w:rFonts w:ascii="Trebuchet MS" w:hAnsi="Trebuchet MS"/>
          <w:sz w:val="24"/>
          <w:szCs w:val="24"/>
        </w:rPr>
        <w:t xml:space="preserve"> cu respectarea rezonabilității costurilor (încadrarea în prețurile stabilite în Baza de date cu Prețuri de referință a AFIR</w:t>
      </w:r>
      <w:r w:rsidR="00EC023C">
        <w:rPr>
          <w:rFonts w:ascii="Trebuchet MS" w:hAnsi="Trebuchet MS"/>
          <w:sz w:val="24"/>
          <w:szCs w:val="24"/>
        </w:rPr>
        <w:t>)</w:t>
      </w:r>
      <w:r w:rsidRPr="009302F7">
        <w:rPr>
          <w:rFonts w:ascii="Trebuchet MS" w:hAnsi="Trebuchet MS"/>
          <w:sz w:val="24"/>
          <w:szCs w:val="24"/>
        </w:rPr>
        <w:t>, iar în cazul în care nu se identifică în această bază de date, prezentarea ofertelor corespunzătoare tipului de achiziție realizată: o ofertă pentru prețuri de sub 15.000 de euro și două oferte pentru prețuri peste 15.000 de euro.</w:t>
      </w:r>
    </w:p>
    <w:p w14:paraId="3C99E879" w14:textId="77777777" w:rsidR="00B94C63" w:rsidRPr="009302F7" w:rsidRDefault="00B94C63" w:rsidP="006A1964">
      <w:pPr>
        <w:pStyle w:val="ListParagraph"/>
        <w:numPr>
          <w:ilvl w:val="0"/>
          <w:numId w:val="12"/>
        </w:numPr>
        <w:spacing w:after="0" w:line="360" w:lineRule="auto"/>
        <w:jc w:val="both"/>
        <w:rPr>
          <w:rFonts w:ascii="Trebuchet MS" w:hAnsi="Trebuchet MS"/>
          <w:sz w:val="24"/>
          <w:szCs w:val="24"/>
        </w:rPr>
      </w:pPr>
      <w:r w:rsidRPr="009302F7">
        <w:rPr>
          <w:rFonts w:ascii="Trebuchet MS" w:hAnsi="Trebuchet MS"/>
          <w:sz w:val="24"/>
          <w:szCs w:val="24"/>
        </w:rPr>
        <w:t xml:space="preserve">Sunt efectuate cu </w:t>
      </w:r>
      <w:r w:rsidRPr="009302F7">
        <w:rPr>
          <w:rFonts w:ascii="Trebuchet MS" w:hAnsi="Trebuchet MS"/>
          <w:b/>
          <w:sz w:val="24"/>
          <w:szCs w:val="24"/>
        </w:rPr>
        <w:t>respectarea prevederilor contractului de finanțare</w:t>
      </w:r>
      <w:r w:rsidRPr="009302F7">
        <w:rPr>
          <w:rFonts w:ascii="Trebuchet MS" w:hAnsi="Trebuchet MS"/>
          <w:sz w:val="24"/>
          <w:szCs w:val="24"/>
        </w:rPr>
        <w:t xml:space="preserve"> semnat cu AFIR;</w:t>
      </w:r>
    </w:p>
    <w:p w14:paraId="77783E9F" w14:textId="77777777" w:rsidR="00B94C63" w:rsidRPr="008D48BD" w:rsidRDefault="00B94C63" w:rsidP="00B94C63">
      <w:pPr>
        <w:pStyle w:val="ListParagraph"/>
        <w:numPr>
          <w:ilvl w:val="0"/>
          <w:numId w:val="12"/>
        </w:numPr>
        <w:spacing w:after="0" w:line="360" w:lineRule="auto"/>
        <w:jc w:val="both"/>
        <w:rPr>
          <w:rFonts w:ascii="Trebuchet MS" w:hAnsi="Trebuchet MS"/>
          <w:sz w:val="24"/>
          <w:szCs w:val="24"/>
        </w:rPr>
      </w:pPr>
      <w:r w:rsidRPr="009302F7">
        <w:rPr>
          <w:rFonts w:ascii="Trebuchet MS" w:hAnsi="Trebuchet MS"/>
          <w:sz w:val="24"/>
          <w:szCs w:val="24"/>
        </w:rPr>
        <w:t xml:space="preserve">Sunt </w:t>
      </w:r>
      <w:r w:rsidRPr="009302F7">
        <w:rPr>
          <w:rFonts w:ascii="Trebuchet MS" w:hAnsi="Trebuchet MS"/>
          <w:b/>
          <w:sz w:val="24"/>
          <w:szCs w:val="24"/>
        </w:rPr>
        <w:t>înregistrate în evidențele contabile ale beneficiarului, sunt identificabile, verificabile și sunt susținute de originalele documentelor justificative</w:t>
      </w:r>
      <w:r w:rsidRPr="009302F7">
        <w:rPr>
          <w:rFonts w:ascii="Trebuchet MS" w:hAnsi="Trebuchet MS"/>
          <w:sz w:val="24"/>
          <w:szCs w:val="24"/>
        </w:rPr>
        <w:t>, în condițiile legii;</w:t>
      </w:r>
    </w:p>
    <w:p w14:paraId="5B0763B4" w14:textId="77777777" w:rsidR="00B94C63" w:rsidRPr="009302F7" w:rsidRDefault="00B94C63" w:rsidP="00B94C63">
      <w:pPr>
        <w:spacing w:after="0" w:line="360" w:lineRule="auto"/>
        <w:jc w:val="both"/>
        <w:rPr>
          <w:rFonts w:ascii="Trebuchet MS" w:hAnsi="Trebuchet MS"/>
          <w:b/>
          <w:sz w:val="24"/>
          <w:szCs w:val="24"/>
        </w:rPr>
      </w:pPr>
      <w:r w:rsidRPr="009302F7">
        <w:rPr>
          <w:rFonts w:ascii="Trebuchet MS" w:hAnsi="Trebuchet MS"/>
          <w:b/>
          <w:sz w:val="24"/>
          <w:szCs w:val="24"/>
        </w:rPr>
        <w:t>Cheltuieli eligibile pentru mijloace de transport specializate</w:t>
      </w:r>
    </w:p>
    <w:p w14:paraId="4588D9AA" w14:textId="77777777" w:rsidR="00B94C63" w:rsidRPr="009302F7" w:rsidRDefault="00B94C63" w:rsidP="00B94C63">
      <w:pPr>
        <w:spacing w:after="0" w:line="360" w:lineRule="auto"/>
        <w:jc w:val="both"/>
        <w:rPr>
          <w:rFonts w:ascii="Trebuchet MS" w:hAnsi="Trebuchet MS"/>
          <w:sz w:val="24"/>
          <w:szCs w:val="24"/>
        </w:rPr>
      </w:pPr>
      <w:r w:rsidRPr="009302F7">
        <w:rPr>
          <w:rFonts w:ascii="Trebuchet MS" w:hAnsi="Trebuchet MS"/>
          <w:sz w:val="24"/>
          <w:szCs w:val="24"/>
        </w:rPr>
        <w:t xml:space="preserve">Sunt </w:t>
      </w:r>
      <w:r w:rsidR="00A27021" w:rsidRPr="009302F7">
        <w:rPr>
          <w:rFonts w:ascii="Trebuchet MS" w:hAnsi="Trebuchet MS"/>
          <w:sz w:val="24"/>
          <w:szCs w:val="24"/>
        </w:rPr>
        <w:t>acceptate pentru finanțare urmă</w:t>
      </w:r>
      <w:r w:rsidRPr="009302F7">
        <w:rPr>
          <w:rFonts w:ascii="Trebuchet MS" w:hAnsi="Trebuchet MS"/>
          <w:sz w:val="24"/>
          <w:szCs w:val="24"/>
        </w:rPr>
        <w:t xml:space="preserve">toarele </w:t>
      </w:r>
      <w:r w:rsidRPr="009302F7">
        <w:rPr>
          <w:rFonts w:ascii="Trebuchet MS" w:hAnsi="Trebuchet MS"/>
          <w:b/>
          <w:sz w:val="24"/>
          <w:szCs w:val="24"/>
        </w:rPr>
        <w:t xml:space="preserve">tipuri de mijloace </w:t>
      </w:r>
      <w:r w:rsidR="00A27021" w:rsidRPr="009302F7">
        <w:rPr>
          <w:rFonts w:ascii="Trebuchet MS" w:hAnsi="Trebuchet MS"/>
          <w:b/>
          <w:sz w:val="24"/>
          <w:szCs w:val="24"/>
        </w:rPr>
        <w:t>d</w:t>
      </w:r>
      <w:r w:rsidRPr="009302F7">
        <w:rPr>
          <w:rFonts w:ascii="Trebuchet MS" w:hAnsi="Trebuchet MS"/>
          <w:b/>
          <w:sz w:val="24"/>
          <w:szCs w:val="24"/>
        </w:rPr>
        <w:t>e transport</w:t>
      </w:r>
      <w:r w:rsidRPr="009302F7">
        <w:rPr>
          <w:rFonts w:ascii="Trebuchet MS" w:hAnsi="Trebuchet MS"/>
          <w:sz w:val="24"/>
          <w:szCs w:val="24"/>
        </w:rPr>
        <w:t>:</w:t>
      </w:r>
    </w:p>
    <w:p w14:paraId="2E133077" w14:textId="77777777" w:rsidR="00B94C63" w:rsidRPr="009302F7" w:rsidRDefault="00B94C63"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Ambulanță umană</w:t>
      </w:r>
    </w:p>
    <w:p w14:paraId="313719AD" w14:textId="77777777" w:rsidR="00B94C63" w:rsidRPr="009302F7" w:rsidRDefault="00B94C63"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Autospecială pentru salubrizare</w:t>
      </w:r>
    </w:p>
    <w:p w14:paraId="29E0D086" w14:textId="77777777" w:rsidR="00B94C63" w:rsidRPr="009302F7" w:rsidRDefault="00B94C63"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lastRenderedPageBreak/>
        <w:t>Mașină specializată pentru investiții, prevăzută cu nacelă pe</w:t>
      </w:r>
      <w:r w:rsidR="00EC023C">
        <w:rPr>
          <w:rFonts w:ascii="Trebuchet MS" w:hAnsi="Trebuchet MS"/>
          <w:sz w:val="24"/>
          <w:szCs w:val="24"/>
        </w:rPr>
        <w:t>n</w:t>
      </w:r>
      <w:r w:rsidRPr="009302F7">
        <w:rPr>
          <w:rFonts w:ascii="Trebuchet MS" w:hAnsi="Trebuchet MS"/>
          <w:sz w:val="24"/>
          <w:szCs w:val="24"/>
        </w:rPr>
        <w:t>tru execuția de lucrări la înălțime</w:t>
      </w:r>
    </w:p>
    <w:p w14:paraId="30AC73E1" w14:textId="77777777" w:rsidR="00B94C63" w:rsidRPr="009302F7" w:rsidRDefault="00B94C63"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Autocisternă pentru produse nealimentare (doar ci</w:t>
      </w:r>
      <w:r w:rsidR="00473F13" w:rsidRPr="009302F7">
        <w:rPr>
          <w:rFonts w:ascii="Trebuchet MS" w:hAnsi="Trebuchet MS"/>
          <w:sz w:val="24"/>
          <w:szCs w:val="24"/>
        </w:rPr>
        <w:t>s</w:t>
      </w:r>
      <w:r w:rsidRPr="009302F7">
        <w:rPr>
          <w:rFonts w:ascii="Trebuchet MS" w:hAnsi="Trebuchet MS"/>
          <w:sz w:val="24"/>
          <w:szCs w:val="24"/>
        </w:rPr>
        <w:t xml:space="preserve">ternă pe autoșasiu – </w:t>
      </w:r>
      <w:r w:rsidR="00473F13" w:rsidRPr="009302F7">
        <w:rPr>
          <w:rFonts w:ascii="Trebuchet MS" w:hAnsi="Trebuchet MS"/>
          <w:sz w:val="24"/>
          <w:szCs w:val="24"/>
        </w:rPr>
        <w:t>e</w:t>
      </w:r>
      <w:r w:rsidRPr="009302F7">
        <w:rPr>
          <w:rFonts w:ascii="Trebuchet MS" w:hAnsi="Trebuchet MS"/>
          <w:sz w:val="24"/>
          <w:szCs w:val="24"/>
        </w:rPr>
        <w:t>xclus cap tractor și remorcă autocisternă sau una din ele separat)</w:t>
      </w:r>
    </w:p>
    <w:p w14:paraId="62E6585A" w14:textId="77777777" w:rsidR="00B94C63" w:rsidRPr="009302F7" w:rsidRDefault="00B94C63"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Mașină de măturat carosabilul </w:t>
      </w:r>
    </w:p>
    <w:p w14:paraId="39D857D3" w14:textId="77777777" w:rsidR="00B94C63"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Auto-betonieră</w:t>
      </w:r>
    </w:p>
    <w:p w14:paraId="3BAE1F68" w14:textId="77777777" w:rsidR="007D1626"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Autovidanjă</w:t>
      </w:r>
    </w:p>
    <w:p w14:paraId="21F7A5E2" w14:textId="092CFE70" w:rsidR="007D1626"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Utilaj specializat pentru împrăștiere materi</w:t>
      </w:r>
      <w:r w:rsidR="00144A69">
        <w:rPr>
          <w:rFonts w:ascii="Trebuchet MS" w:hAnsi="Trebuchet MS"/>
          <w:sz w:val="24"/>
          <w:szCs w:val="24"/>
        </w:rPr>
        <w:t>a</w:t>
      </w:r>
      <w:r w:rsidRPr="009302F7">
        <w:rPr>
          <w:rFonts w:ascii="Trebuchet MS" w:hAnsi="Trebuchet MS"/>
          <w:sz w:val="24"/>
          <w:szCs w:val="24"/>
        </w:rPr>
        <w:t>l antiderapant (este eligibil doar dacă echipamentul este montat direct pe autoșasiu, fără a putea fi detașat)</w:t>
      </w:r>
    </w:p>
    <w:p w14:paraId="34A3A56C" w14:textId="77777777" w:rsidR="007D1626"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Mijloc de transport de agrement – ATV, bicicletă, trotinetă, etc.</w:t>
      </w:r>
    </w:p>
    <w:p w14:paraId="050DDD4E" w14:textId="77777777" w:rsidR="007D1626" w:rsidRPr="009302F7" w:rsidRDefault="00E919AC" w:rsidP="007D1626">
      <w:pPr>
        <w:spacing w:after="0" w:line="360" w:lineRule="auto"/>
        <w:jc w:val="both"/>
        <w:rPr>
          <w:rFonts w:ascii="Trebuchet MS" w:hAnsi="Trebuchet MS"/>
          <w:sz w:val="24"/>
          <w:szCs w:val="24"/>
        </w:rPr>
      </w:pPr>
      <w:r w:rsidRPr="009302F7">
        <w:rPr>
          <w:rFonts w:ascii="Trebuchet MS" w:hAnsi="Trebuchet MS"/>
          <w:sz w:val="24"/>
          <w:szCs w:val="24"/>
        </w:rPr>
        <w:t>Ambulanța veterin</w:t>
      </w:r>
      <w:r w:rsidR="007D1626" w:rsidRPr="009302F7">
        <w:rPr>
          <w:rFonts w:ascii="Trebuchet MS" w:hAnsi="Trebuchet MS"/>
          <w:sz w:val="24"/>
          <w:szCs w:val="24"/>
        </w:rPr>
        <w:t xml:space="preserve">ară, </w:t>
      </w:r>
      <w:r w:rsidRPr="009302F7">
        <w:rPr>
          <w:rFonts w:ascii="Trebuchet MS" w:hAnsi="Trebuchet MS"/>
          <w:sz w:val="24"/>
          <w:szCs w:val="24"/>
        </w:rPr>
        <w:t>mașina de transport funerar sunt</w:t>
      </w:r>
      <w:r w:rsidR="007D1626" w:rsidRPr="009302F7">
        <w:rPr>
          <w:rFonts w:ascii="Trebuchet MS" w:hAnsi="Trebuchet MS"/>
          <w:sz w:val="24"/>
          <w:szCs w:val="24"/>
        </w:rPr>
        <w:t xml:space="preserve"> eligibile cu îndeplinirea cumulativă a următoarelor condiții:</w:t>
      </w:r>
    </w:p>
    <w:p w14:paraId="7FEFAE3B" w14:textId="77777777" w:rsidR="00986FC2"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Mijlocul de transport să fie încadrat în categoria N1 sau N2 cu maxim 3 </w:t>
      </w:r>
      <w:r w:rsidR="005836E0" w:rsidRPr="009302F7">
        <w:rPr>
          <w:rFonts w:ascii="Trebuchet MS" w:hAnsi="Trebuchet MS"/>
          <w:sz w:val="24"/>
          <w:szCs w:val="24"/>
        </w:rPr>
        <w:t>locuri, 2 uși de acces în cabină</w:t>
      </w:r>
      <w:r w:rsidRPr="009302F7">
        <w:rPr>
          <w:rFonts w:ascii="Trebuchet MS" w:hAnsi="Trebuchet MS"/>
          <w:sz w:val="24"/>
          <w:szCs w:val="24"/>
        </w:rPr>
        <w:t>;</w:t>
      </w:r>
      <w:r w:rsidR="00986FC2" w:rsidRPr="009302F7">
        <w:rPr>
          <w:rFonts w:ascii="Trebuchet MS" w:hAnsi="Trebuchet MS"/>
          <w:sz w:val="24"/>
          <w:szCs w:val="24"/>
        </w:rPr>
        <w:t xml:space="preserve"> </w:t>
      </w:r>
    </w:p>
    <w:p w14:paraId="28FC16C7" w14:textId="77777777" w:rsidR="007D1626"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să fie modificat constructiv și omologat RAR ca autovehicul specializat/ special pentru activitatea propusă în proiec</w:t>
      </w:r>
      <w:r w:rsidR="00986FC2" w:rsidRPr="009302F7">
        <w:rPr>
          <w:rFonts w:ascii="Trebuchet MS" w:hAnsi="Trebuchet MS"/>
          <w:sz w:val="24"/>
          <w:szCs w:val="24"/>
        </w:rPr>
        <w:t>t</w:t>
      </w:r>
      <w:r w:rsidRPr="009302F7">
        <w:rPr>
          <w:rFonts w:ascii="Trebuchet MS" w:hAnsi="Trebuchet MS"/>
          <w:sz w:val="24"/>
          <w:szCs w:val="24"/>
        </w:rPr>
        <w:t>, cu excepția ambulanțelor veterinare;</w:t>
      </w:r>
    </w:p>
    <w:p w14:paraId="6A02A82E" w14:textId="77777777" w:rsidR="007D1626" w:rsidRPr="009302F7" w:rsidRDefault="007D1626"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În cazul ambulanțelor veterinare, omologarea RAR se obține în baza unui aviz emis de Colegiul Medicilor Veterinari care atestă ca autoveh</w:t>
      </w:r>
      <w:r w:rsidR="007D516F" w:rsidRPr="009302F7">
        <w:rPr>
          <w:rFonts w:ascii="Trebuchet MS" w:hAnsi="Trebuchet MS"/>
          <w:sz w:val="24"/>
          <w:szCs w:val="24"/>
        </w:rPr>
        <w:t>iculul este dotat conform Hotărâ</w:t>
      </w:r>
      <w:r w:rsidRPr="009302F7">
        <w:rPr>
          <w:rFonts w:ascii="Trebuchet MS" w:hAnsi="Trebuchet MS"/>
          <w:sz w:val="24"/>
          <w:szCs w:val="24"/>
        </w:rPr>
        <w:t>rii</w:t>
      </w:r>
      <w:r w:rsidR="00986FC2" w:rsidRPr="009302F7">
        <w:rPr>
          <w:rFonts w:ascii="Trebuchet MS" w:hAnsi="Trebuchet MS"/>
          <w:sz w:val="24"/>
          <w:szCs w:val="24"/>
        </w:rPr>
        <w:t xml:space="preserve"> Consiliului Național; RAR va face mențiunea ”echipare specifică intervenții medicină veterinară”;</w:t>
      </w:r>
    </w:p>
    <w:p w14:paraId="02FAEF64" w14:textId="77777777" w:rsidR="00986FC2" w:rsidRPr="009302F7" w:rsidRDefault="00986FC2"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În cartea de identitate a ve</w:t>
      </w:r>
      <w:r w:rsidR="00D50999">
        <w:rPr>
          <w:rFonts w:ascii="Trebuchet MS" w:hAnsi="Trebuchet MS"/>
          <w:sz w:val="24"/>
          <w:szCs w:val="24"/>
        </w:rPr>
        <w:t>h</w:t>
      </w:r>
      <w:r w:rsidRPr="009302F7">
        <w:rPr>
          <w:rFonts w:ascii="Trebuchet MS" w:hAnsi="Trebuchet MS"/>
          <w:sz w:val="24"/>
          <w:szCs w:val="24"/>
        </w:rPr>
        <w:t>iculului trebuie înregistrată mențiunea specială din care să reiasă modificare de structură, conform cerințelor autorității publice de resort și a legislației în vigoare;</w:t>
      </w:r>
    </w:p>
    <w:p w14:paraId="6FBE7A69" w14:textId="77777777" w:rsidR="00986FC2" w:rsidRPr="009302F7" w:rsidRDefault="00986FC2"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Mijlocul d</w:t>
      </w:r>
      <w:r w:rsidR="007D516F" w:rsidRPr="009302F7">
        <w:rPr>
          <w:rFonts w:ascii="Trebuchet MS" w:hAnsi="Trebuchet MS"/>
          <w:sz w:val="24"/>
          <w:szCs w:val="24"/>
        </w:rPr>
        <w:t>e transport nu va fi folosit pen</w:t>
      </w:r>
      <w:r w:rsidRPr="009302F7">
        <w:rPr>
          <w:rFonts w:ascii="Trebuchet MS" w:hAnsi="Trebuchet MS"/>
          <w:sz w:val="24"/>
          <w:szCs w:val="24"/>
        </w:rPr>
        <w:t>tru alte scopuri și acti</w:t>
      </w:r>
      <w:r w:rsidR="007D516F" w:rsidRPr="009302F7">
        <w:rPr>
          <w:rFonts w:ascii="Trebuchet MS" w:hAnsi="Trebuchet MS"/>
          <w:sz w:val="24"/>
          <w:szCs w:val="24"/>
        </w:rPr>
        <w:t>v</w:t>
      </w:r>
      <w:r w:rsidRPr="009302F7">
        <w:rPr>
          <w:rFonts w:ascii="Trebuchet MS" w:hAnsi="Trebuchet MS"/>
          <w:sz w:val="24"/>
          <w:szCs w:val="24"/>
        </w:rPr>
        <w:t>ități, cu excepția celor propuse în proiect.</w:t>
      </w:r>
    </w:p>
    <w:p w14:paraId="796AF8FE" w14:textId="77777777" w:rsidR="00986FC2" w:rsidRPr="009302F7" w:rsidRDefault="00986FC2" w:rsidP="00986FC2">
      <w:pPr>
        <w:spacing w:after="0" w:line="360" w:lineRule="auto"/>
        <w:jc w:val="both"/>
        <w:rPr>
          <w:rFonts w:ascii="Trebuchet MS" w:hAnsi="Trebuchet MS"/>
          <w:sz w:val="24"/>
          <w:szCs w:val="24"/>
        </w:rPr>
      </w:pPr>
      <w:r w:rsidRPr="009302F7">
        <w:rPr>
          <w:rFonts w:ascii="Trebuchet MS" w:hAnsi="Trebuchet MS"/>
          <w:sz w:val="24"/>
          <w:szCs w:val="24"/>
        </w:rPr>
        <w:t xml:space="preserve">Mijloacele de </w:t>
      </w:r>
      <w:r w:rsidR="00E919AC" w:rsidRPr="009302F7">
        <w:rPr>
          <w:rFonts w:ascii="Trebuchet MS" w:hAnsi="Trebuchet MS"/>
          <w:sz w:val="24"/>
          <w:szCs w:val="24"/>
        </w:rPr>
        <w:t>t</w:t>
      </w:r>
      <w:r w:rsidRPr="009302F7">
        <w:rPr>
          <w:rFonts w:ascii="Trebuchet MS" w:hAnsi="Trebuchet MS"/>
          <w:sz w:val="24"/>
          <w:szCs w:val="24"/>
        </w:rPr>
        <w:t xml:space="preserve">ransport de mai sus trebuie să fie compacte, specializate și să deservească exclusiv activitățile propuse prin </w:t>
      </w:r>
      <w:r w:rsidR="007D516F" w:rsidRPr="009302F7">
        <w:rPr>
          <w:rFonts w:ascii="Trebuchet MS" w:hAnsi="Trebuchet MS"/>
          <w:sz w:val="24"/>
          <w:szCs w:val="24"/>
        </w:rPr>
        <w:t>proiect. Nu se acceptă mijlo</w:t>
      </w:r>
      <w:r w:rsidRPr="009302F7">
        <w:rPr>
          <w:rFonts w:ascii="Trebuchet MS" w:hAnsi="Trebuchet MS"/>
          <w:sz w:val="24"/>
          <w:szCs w:val="24"/>
        </w:rPr>
        <w:t>a</w:t>
      </w:r>
      <w:r w:rsidR="007D516F" w:rsidRPr="009302F7">
        <w:rPr>
          <w:rFonts w:ascii="Trebuchet MS" w:hAnsi="Trebuchet MS"/>
          <w:sz w:val="24"/>
          <w:szCs w:val="24"/>
        </w:rPr>
        <w:t>ce</w:t>
      </w:r>
      <w:r w:rsidRPr="009302F7">
        <w:rPr>
          <w:rFonts w:ascii="Trebuchet MS" w:hAnsi="Trebuchet MS"/>
          <w:sz w:val="24"/>
          <w:szCs w:val="24"/>
        </w:rPr>
        <w:t xml:space="preserve">le de </w:t>
      </w:r>
      <w:r w:rsidRPr="009302F7">
        <w:rPr>
          <w:rFonts w:ascii="Trebuchet MS" w:hAnsi="Trebuchet MS"/>
          <w:sz w:val="24"/>
          <w:szCs w:val="24"/>
        </w:rPr>
        <w:lastRenderedPageBreak/>
        <w:t xml:space="preserve">transport de tip tractor/ cap tractor cu remorcă/ semiremorcă (capul tractor poate fi folosit și pentru alte tipuri </w:t>
      </w:r>
      <w:r w:rsidR="00E919AC" w:rsidRPr="009302F7">
        <w:rPr>
          <w:rFonts w:ascii="Trebuchet MS" w:hAnsi="Trebuchet MS"/>
          <w:sz w:val="24"/>
          <w:szCs w:val="24"/>
        </w:rPr>
        <w:t>d</w:t>
      </w:r>
      <w:r w:rsidRPr="009302F7">
        <w:rPr>
          <w:rFonts w:ascii="Trebuchet MS" w:hAnsi="Trebuchet MS"/>
          <w:sz w:val="24"/>
          <w:szCs w:val="24"/>
        </w:rPr>
        <w:t>e activități)</w:t>
      </w:r>
    </w:p>
    <w:p w14:paraId="17DF19F1" w14:textId="77777777" w:rsidR="00986FC2" w:rsidRPr="009302F7" w:rsidRDefault="00986FC2" w:rsidP="00986FC2">
      <w:pPr>
        <w:spacing w:after="0" w:line="360" w:lineRule="auto"/>
        <w:jc w:val="both"/>
        <w:rPr>
          <w:rFonts w:ascii="Trebuchet MS" w:hAnsi="Trebuchet MS"/>
          <w:sz w:val="24"/>
          <w:szCs w:val="24"/>
        </w:rPr>
      </w:pPr>
      <w:r w:rsidRPr="009302F7">
        <w:rPr>
          <w:rFonts w:ascii="Trebuchet MS" w:hAnsi="Trebuchet MS"/>
          <w:sz w:val="24"/>
          <w:szCs w:val="24"/>
        </w:rPr>
        <w:t xml:space="preserve">Se va aduce obligatoriu omologarea RAR la ultima tranșă de plată. </w:t>
      </w:r>
    </w:p>
    <w:p w14:paraId="64F2FB28" w14:textId="77777777" w:rsidR="00986FC2" w:rsidRPr="009302F7" w:rsidRDefault="00986FC2" w:rsidP="00986FC2">
      <w:pPr>
        <w:spacing w:after="0" w:line="360" w:lineRule="auto"/>
        <w:jc w:val="both"/>
        <w:rPr>
          <w:rFonts w:ascii="Trebuchet MS" w:hAnsi="Trebuchet MS"/>
          <w:sz w:val="24"/>
          <w:szCs w:val="24"/>
        </w:rPr>
      </w:pPr>
    </w:p>
    <w:p w14:paraId="589A07BE" w14:textId="77777777" w:rsidR="00A27021" w:rsidRPr="009302F7" w:rsidRDefault="00A27021" w:rsidP="00986FC2">
      <w:pPr>
        <w:spacing w:after="0" w:line="360" w:lineRule="auto"/>
        <w:jc w:val="both"/>
        <w:rPr>
          <w:rFonts w:ascii="Trebuchet MS" w:hAnsi="Trebuchet MS"/>
          <w:sz w:val="24"/>
          <w:szCs w:val="24"/>
        </w:rPr>
      </w:pPr>
      <w:r w:rsidRPr="009302F7">
        <w:rPr>
          <w:rFonts w:ascii="Trebuchet MS" w:hAnsi="Trebuchet MS"/>
          <w:sz w:val="24"/>
          <w:szCs w:val="24"/>
        </w:rPr>
        <w:t>Tipurile de ambarcațiuni eligibile la finanțare:</w:t>
      </w:r>
    </w:p>
    <w:p w14:paraId="2827F88A" w14:textId="77777777" w:rsidR="00A27021" w:rsidRPr="009302F7" w:rsidRDefault="00A27021" w:rsidP="006A1964">
      <w:pPr>
        <w:pStyle w:val="ListParagraph"/>
        <w:numPr>
          <w:ilvl w:val="0"/>
          <w:numId w:val="13"/>
        </w:numPr>
        <w:spacing w:after="0" w:line="360" w:lineRule="auto"/>
        <w:jc w:val="both"/>
        <w:rPr>
          <w:rFonts w:ascii="Trebuchet MS" w:hAnsi="Trebuchet MS"/>
          <w:sz w:val="24"/>
          <w:szCs w:val="24"/>
        </w:rPr>
      </w:pPr>
      <w:r w:rsidRPr="009302F7">
        <w:rPr>
          <w:rFonts w:ascii="Trebuchet MS" w:hAnsi="Trebuchet MS"/>
          <w:sz w:val="24"/>
          <w:szCs w:val="24"/>
        </w:rPr>
        <w:t>Bărci cu r</w:t>
      </w:r>
      <w:r w:rsidR="007D516F" w:rsidRPr="009302F7">
        <w:rPr>
          <w:rFonts w:ascii="Trebuchet MS" w:hAnsi="Trebuchet MS"/>
          <w:sz w:val="24"/>
          <w:szCs w:val="24"/>
        </w:rPr>
        <w:t>a</w:t>
      </w:r>
      <w:r w:rsidRPr="009302F7">
        <w:rPr>
          <w:rFonts w:ascii="Trebuchet MS" w:hAnsi="Trebuchet MS"/>
          <w:sz w:val="24"/>
          <w:szCs w:val="24"/>
        </w:rPr>
        <w:t>me, canotci</w:t>
      </w:r>
      <w:r w:rsidR="0069674C" w:rsidRPr="009302F7">
        <w:rPr>
          <w:rFonts w:ascii="Trebuchet MS" w:hAnsi="Trebuchet MS"/>
          <w:sz w:val="24"/>
          <w:szCs w:val="24"/>
        </w:rPr>
        <w:t>,</w:t>
      </w:r>
      <w:r w:rsidRPr="009302F7">
        <w:rPr>
          <w:rFonts w:ascii="Trebuchet MS" w:hAnsi="Trebuchet MS"/>
          <w:sz w:val="24"/>
          <w:szCs w:val="24"/>
        </w:rPr>
        <w:t xml:space="preserve"> caiace, canoe, bărci cu vele</w:t>
      </w:r>
    </w:p>
    <w:p w14:paraId="20768AEB" w14:textId="77777777" w:rsidR="00A27021" w:rsidRPr="009302F7" w:rsidRDefault="00A27021" w:rsidP="006A1964">
      <w:pPr>
        <w:pStyle w:val="ListParagraph"/>
        <w:numPr>
          <w:ilvl w:val="0"/>
          <w:numId w:val="13"/>
        </w:numPr>
        <w:spacing w:after="0" w:line="360" w:lineRule="auto"/>
        <w:jc w:val="both"/>
        <w:rPr>
          <w:rFonts w:ascii="Trebuchet MS" w:hAnsi="Trebuchet MS"/>
          <w:sz w:val="24"/>
          <w:szCs w:val="24"/>
        </w:rPr>
      </w:pPr>
      <w:r w:rsidRPr="009302F7">
        <w:rPr>
          <w:rFonts w:ascii="Trebuchet MS" w:hAnsi="Trebuchet MS"/>
          <w:sz w:val="24"/>
          <w:szCs w:val="24"/>
        </w:rPr>
        <w:t>Ambarcațiuni sportive de agrement cu mecanism de propulsare cu pedale (hidrobiciclete)</w:t>
      </w:r>
    </w:p>
    <w:p w14:paraId="7EBC2977" w14:textId="77777777" w:rsidR="00A27021" w:rsidRPr="009302F7" w:rsidRDefault="00A27021" w:rsidP="00AD5023">
      <w:pPr>
        <w:pStyle w:val="ListParagraph"/>
        <w:numPr>
          <w:ilvl w:val="0"/>
          <w:numId w:val="13"/>
        </w:numPr>
        <w:spacing w:after="0" w:line="360" w:lineRule="auto"/>
        <w:jc w:val="both"/>
        <w:rPr>
          <w:rFonts w:ascii="Trebuchet MS" w:hAnsi="Trebuchet MS"/>
          <w:sz w:val="24"/>
          <w:szCs w:val="24"/>
        </w:rPr>
      </w:pPr>
      <w:r w:rsidRPr="009302F7">
        <w:rPr>
          <w:rFonts w:ascii="Trebuchet MS" w:hAnsi="Trebuchet MS"/>
          <w:sz w:val="24"/>
          <w:szCs w:val="24"/>
        </w:rPr>
        <w:t>Ambarcațiuni spotive de agrement cu a</w:t>
      </w:r>
      <w:r w:rsidR="007D516F" w:rsidRPr="009302F7">
        <w:rPr>
          <w:rFonts w:ascii="Trebuchet MS" w:hAnsi="Trebuchet MS"/>
          <w:sz w:val="24"/>
          <w:szCs w:val="24"/>
        </w:rPr>
        <w:t>utopropulsare tip barcă cu moto</w:t>
      </w:r>
      <w:r w:rsidRPr="009302F7">
        <w:rPr>
          <w:rFonts w:ascii="Trebuchet MS" w:hAnsi="Trebuchet MS"/>
          <w:sz w:val="24"/>
          <w:szCs w:val="24"/>
        </w:rPr>
        <w:t>r și barcă cu vele și motor destinate transportului turiștilor conform MG 2195/ 2004 privind stabilirea condițiilor de introducere pe piață și/ sau punere în funcțiune a ambarcațiunilor de agrement și cu acordul custodelui, în cazul ariilor naturale protejate</w:t>
      </w:r>
      <w:r w:rsidR="007D516F" w:rsidRPr="009302F7">
        <w:rPr>
          <w:rFonts w:ascii="Trebuchet MS" w:hAnsi="Trebuchet MS"/>
          <w:sz w:val="24"/>
          <w:szCs w:val="24"/>
        </w:rPr>
        <w:t>.</w:t>
      </w:r>
    </w:p>
    <w:p w14:paraId="138FC11B" w14:textId="77777777" w:rsidR="00AD5023" w:rsidRPr="009302F7" w:rsidRDefault="00AD5023" w:rsidP="00AD5023">
      <w:pPr>
        <w:pStyle w:val="ListParagraph"/>
        <w:spacing w:after="0" w:line="360" w:lineRule="auto"/>
        <w:jc w:val="both"/>
        <w:rPr>
          <w:rFonts w:ascii="Trebuchet MS" w:hAnsi="Trebuchet MS"/>
          <w:sz w:val="24"/>
          <w:szCs w:val="24"/>
        </w:rPr>
      </w:pPr>
    </w:p>
    <w:p w14:paraId="0CEFDA7D" w14:textId="77777777" w:rsidR="00A27021" w:rsidRPr="009302F7" w:rsidRDefault="00A27021" w:rsidP="00A27021">
      <w:pPr>
        <w:spacing w:after="0" w:line="360" w:lineRule="auto"/>
        <w:jc w:val="both"/>
        <w:rPr>
          <w:rFonts w:ascii="Trebuchet MS" w:hAnsi="Trebuchet MS"/>
          <w:b/>
          <w:i/>
          <w:sz w:val="24"/>
          <w:szCs w:val="24"/>
        </w:rPr>
      </w:pPr>
      <w:r w:rsidRPr="009302F7">
        <w:rPr>
          <w:rFonts w:ascii="Trebuchet MS" w:hAnsi="Trebuchet MS"/>
          <w:b/>
          <w:i/>
          <w:sz w:val="24"/>
          <w:szCs w:val="24"/>
        </w:rPr>
        <w:t>Tipurile de ambarcațiuni menționate la punctele de mai sus vor fi achiziționate doar în scop de agrement!</w:t>
      </w:r>
    </w:p>
    <w:p w14:paraId="689DB14B" w14:textId="77777777" w:rsidR="00A27021" w:rsidRPr="009302F7" w:rsidRDefault="00A27021" w:rsidP="00A27021">
      <w:pPr>
        <w:spacing w:after="0" w:line="360" w:lineRule="auto"/>
        <w:jc w:val="both"/>
        <w:rPr>
          <w:rFonts w:ascii="Trebuchet MS" w:hAnsi="Trebuchet MS"/>
          <w:b/>
          <w:i/>
          <w:sz w:val="24"/>
          <w:szCs w:val="24"/>
        </w:rPr>
      </w:pPr>
      <w:r w:rsidRPr="009302F7">
        <w:rPr>
          <w:rFonts w:ascii="Trebuchet MS" w:hAnsi="Trebuchet MS"/>
          <w:b/>
          <w:i/>
          <w:sz w:val="24"/>
          <w:szCs w:val="24"/>
        </w:rPr>
        <w:t xml:space="preserve">Costurile pentru utilajele agricole </w:t>
      </w:r>
      <w:r w:rsidR="00AD5023" w:rsidRPr="009302F7">
        <w:rPr>
          <w:rFonts w:ascii="Trebuchet MS" w:hAnsi="Trebuchet MS"/>
          <w:b/>
          <w:i/>
          <w:sz w:val="24"/>
          <w:szCs w:val="24"/>
        </w:rPr>
        <w:t>nu sunt acceptate la finanțare.</w:t>
      </w:r>
    </w:p>
    <w:p w14:paraId="04A779D1" w14:textId="77777777" w:rsidR="00AD5023" w:rsidRPr="009302F7" w:rsidRDefault="00AD5023" w:rsidP="00A27021">
      <w:pPr>
        <w:spacing w:after="0" w:line="360" w:lineRule="auto"/>
        <w:jc w:val="both"/>
        <w:rPr>
          <w:rFonts w:ascii="Trebuchet MS" w:hAnsi="Trebuchet MS"/>
          <w:b/>
          <w:i/>
          <w:sz w:val="24"/>
          <w:szCs w:val="24"/>
        </w:rPr>
      </w:pPr>
    </w:p>
    <w:p w14:paraId="27F90C29" w14:textId="77777777" w:rsidR="00A27021" w:rsidRPr="009302F7" w:rsidRDefault="00A27021" w:rsidP="00A27021">
      <w:pPr>
        <w:spacing w:after="0" w:line="360" w:lineRule="auto"/>
        <w:jc w:val="both"/>
        <w:rPr>
          <w:rFonts w:ascii="Trebuchet MS" w:hAnsi="Trebuchet MS"/>
          <w:b/>
          <w:sz w:val="24"/>
          <w:szCs w:val="24"/>
        </w:rPr>
      </w:pPr>
      <w:r w:rsidRPr="009302F7">
        <w:rPr>
          <w:rFonts w:ascii="Trebuchet MS" w:hAnsi="Trebuchet MS"/>
          <w:sz w:val="24"/>
          <w:szCs w:val="24"/>
        </w:rPr>
        <w:t>În cazul proiectelor prin care se propune achiziția de echipamente de agrement (de ex. Arc, echipament paintball, echipamente gonflabile, ect.) solicitantul/ beneficiarul are obligația de a utiliza echipamentele achiziționate</w:t>
      </w:r>
      <w:r w:rsidRPr="009302F7">
        <w:rPr>
          <w:rFonts w:ascii="Trebuchet MS" w:hAnsi="Trebuchet MS"/>
          <w:b/>
          <w:sz w:val="24"/>
          <w:szCs w:val="24"/>
        </w:rPr>
        <w:t xml:space="preserve"> numai în scopul deservirii activităților propuse prin proiect și numai în aria geografică descrisă în </w:t>
      </w:r>
      <w:r w:rsidR="005836E0" w:rsidRPr="009302F7">
        <w:rPr>
          <w:rFonts w:ascii="Trebuchet MS" w:hAnsi="Trebuchet MS"/>
          <w:b/>
          <w:sz w:val="24"/>
          <w:szCs w:val="24"/>
        </w:rPr>
        <w:t>Planul de afaceri</w:t>
      </w:r>
      <w:r w:rsidR="00AD5023" w:rsidRPr="009302F7">
        <w:rPr>
          <w:rFonts w:ascii="Trebuchet MS" w:hAnsi="Trebuchet MS"/>
          <w:b/>
          <w:sz w:val="24"/>
          <w:szCs w:val="24"/>
        </w:rPr>
        <w:t xml:space="preserve">. </w:t>
      </w:r>
    </w:p>
    <w:p w14:paraId="18545471" w14:textId="77777777" w:rsidR="00A27021" w:rsidRPr="009302F7" w:rsidRDefault="00A27021" w:rsidP="00A27021">
      <w:pPr>
        <w:spacing w:after="0" w:line="360" w:lineRule="auto"/>
        <w:jc w:val="both"/>
        <w:rPr>
          <w:rFonts w:ascii="Trebuchet MS" w:hAnsi="Trebuchet MS"/>
          <w:sz w:val="24"/>
          <w:szCs w:val="24"/>
        </w:rPr>
      </w:pPr>
      <w:r w:rsidRPr="009302F7">
        <w:rPr>
          <w:rFonts w:ascii="Trebuchet MS" w:hAnsi="Trebuchet MS"/>
          <w:sz w:val="24"/>
          <w:szCs w:val="24"/>
        </w:rPr>
        <w:t>În cazul în care în perioada de valabilitate a Contractului de finanțare (inclusiv în perioada de monitorizare) se constată utilizarea echipamentelor și a mijloacelor de transport de agrement în</w:t>
      </w:r>
      <w:r w:rsidR="00AD5023" w:rsidRPr="009302F7">
        <w:rPr>
          <w:rFonts w:ascii="Trebuchet MS" w:hAnsi="Trebuchet MS"/>
          <w:sz w:val="24"/>
          <w:szCs w:val="24"/>
        </w:rPr>
        <w:t xml:space="preserve"> </w:t>
      </w:r>
      <w:r w:rsidRPr="009302F7">
        <w:rPr>
          <w:rFonts w:ascii="Trebuchet MS" w:hAnsi="Trebuchet MS"/>
          <w:sz w:val="24"/>
          <w:szCs w:val="24"/>
        </w:rPr>
        <w:t>afara ariei descrise, va fi recuperat întregul ajutor financiar p</w:t>
      </w:r>
      <w:r w:rsidR="00AD5023" w:rsidRPr="009302F7">
        <w:rPr>
          <w:rFonts w:ascii="Trebuchet MS" w:hAnsi="Trebuchet MS"/>
          <w:sz w:val="24"/>
          <w:szCs w:val="24"/>
        </w:rPr>
        <w:t xml:space="preserve">lătit până la data respectivă. </w:t>
      </w:r>
    </w:p>
    <w:p w14:paraId="76383AD4" w14:textId="77777777" w:rsidR="00AD5023" w:rsidRPr="009302F7" w:rsidRDefault="00AD5023" w:rsidP="00A27021">
      <w:pPr>
        <w:spacing w:after="0" w:line="360" w:lineRule="auto"/>
        <w:jc w:val="both"/>
        <w:rPr>
          <w:rFonts w:ascii="Trebuchet MS" w:hAnsi="Trebuchet MS"/>
          <w:sz w:val="24"/>
          <w:szCs w:val="24"/>
        </w:rPr>
      </w:pPr>
    </w:p>
    <w:p w14:paraId="6635D7AA" w14:textId="77777777" w:rsidR="00A27021" w:rsidRPr="009302F7" w:rsidRDefault="00A27021" w:rsidP="00A27021">
      <w:pPr>
        <w:spacing w:after="0" w:line="360" w:lineRule="auto"/>
        <w:jc w:val="both"/>
        <w:rPr>
          <w:rFonts w:ascii="Trebuchet MS" w:hAnsi="Trebuchet MS"/>
          <w:sz w:val="24"/>
          <w:szCs w:val="24"/>
        </w:rPr>
      </w:pPr>
      <w:r w:rsidRPr="009302F7">
        <w:rPr>
          <w:rFonts w:ascii="Trebuchet MS" w:hAnsi="Trebuchet MS"/>
          <w:sz w:val="24"/>
          <w:szCs w:val="24"/>
        </w:rPr>
        <w:t>Ac</w:t>
      </w:r>
      <w:r w:rsidR="00EC023C">
        <w:rPr>
          <w:rFonts w:ascii="Trebuchet MS" w:hAnsi="Trebuchet MS"/>
          <w:sz w:val="24"/>
          <w:szCs w:val="24"/>
        </w:rPr>
        <w:t>tivele corporale și necorporale</w:t>
      </w:r>
      <w:r w:rsidRPr="009302F7">
        <w:rPr>
          <w:rFonts w:ascii="Trebuchet MS" w:hAnsi="Trebuchet MS"/>
          <w:sz w:val="24"/>
          <w:szCs w:val="24"/>
        </w:rPr>
        <w:t xml:space="preserve"> rezultate din implementarea proiecte</w:t>
      </w:r>
      <w:r w:rsidR="00D50999">
        <w:rPr>
          <w:rFonts w:ascii="Trebuchet MS" w:hAnsi="Trebuchet MS"/>
          <w:sz w:val="24"/>
          <w:szCs w:val="24"/>
        </w:rPr>
        <w:t>l</w:t>
      </w:r>
      <w:r w:rsidRPr="009302F7">
        <w:rPr>
          <w:rFonts w:ascii="Trebuchet MS" w:hAnsi="Trebuchet MS"/>
          <w:sz w:val="24"/>
          <w:szCs w:val="24"/>
        </w:rPr>
        <w:t xml:space="preserve">or finanțate potrivit Măsurii M3/ 6A, inclusiv prin schemele de ajutor, trebuie să fie incluse în </w:t>
      </w:r>
      <w:r w:rsidRPr="009302F7">
        <w:rPr>
          <w:rFonts w:ascii="Trebuchet MS" w:hAnsi="Trebuchet MS"/>
          <w:sz w:val="24"/>
          <w:szCs w:val="24"/>
        </w:rPr>
        <w:lastRenderedPageBreak/>
        <w:t>categoria activelor prop</w:t>
      </w:r>
      <w:r w:rsidR="00EC023C">
        <w:rPr>
          <w:rFonts w:ascii="Trebuchet MS" w:hAnsi="Trebuchet MS"/>
          <w:sz w:val="24"/>
          <w:szCs w:val="24"/>
        </w:rPr>
        <w:t>r</w:t>
      </w:r>
      <w:r w:rsidRPr="009302F7">
        <w:rPr>
          <w:rFonts w:ascii="Trebuchet MS" w:hAnsi="Trebuchet MS"/>
          <w:sz w:val="24"/>
          <w:szCs w:val="24"/>
        </w:rPr>
        <w:t xml:space="preserve">ii ale beneficiarului și să fie utilizate pentru activitatea care a beneficiat de </w:t>
      </w:r>
      <w:r w:rsidR="007D516F" w:rsidRPr="009302F7">
        <w:rPr>
          <w:rFonts w:ascii="Trebuchet MS" w:hAnsi="Trebuchet MS"/>
          <w:sz w:val="24"/>
          <w:szCs w:val="24"/>
        </w:rPr>
        <w:t>f</w:t>
      </w:r>
      <w:r w:rsidRPr="009302F7">
        <w:rPr>
          <w:rFonts w:ascii="Trebuchet MS" w:hAnsi="Trebuchet MS"/>
          <w:sz w:val="24"/>
          <w:szCs w:val="24"/>
        </w:rPr>
        <w:t xml:space="preserve">inanțare nerambursabilă pentru minim </w:t>
      </w:r>
      <w:r w:rsidR="00FD02D1">
        <w:rPr>
          <w:rFonts w:ascii="Trebuchet MS" w:hAnsi="Trebuchet MS"/>
          <w:sz w:val="24"/>
          <w:szCs w:val="24"/>
        </w:rPr>
        <w:t>3</w:t>
      </w:r>
      <w:r w:rsidRPr="009302F7">
        <w:rPr>
          <w:rFonts w:ascii="Trebuchet MS" w:hAnsi="Trebuchet MS"/>
          <w:sz w:val="24"/>
          <w:szCs w:val="24"/>
        </w:rPr>
        <w:t xml:space="preserve"> ani de la </w:t>
      </w:r>
      <w:r w:rsidR="00AD5023" w:rsidRPr="009302F7">
        <w:rPr>
          <w:rFonts w:ascii="Trebuchet MS" w:hAnsi="Trebuchet MS"/>
          <w:sz w:val="24"/>
          <w:szCs w:val="24"/>
        </w:rPr>
        <w:t xml:space="preserve">data efectuării ultimei plăți. </w:t>
      </w:r>
    </w:p>
    <w:p w14:paraId="16703B0F" w14:textId="592A484E" w:rsidR="00A27021" w:rsidRPr="009302F7" w:rsidRDefault="00A27021" w:rsidP="00A27021">
      <w:pPr>
        <w:spacing w:after="0" w:line="360" w:lineRule="auto"/>
        <w:jc w:val="both"/>
        <w:rPr>
          <w:rFonts w:ascii="Trebuchet MS" w:hAnsi="Trebuchet MS"/>
          <w:sz w:val="24"/>
          <w:szCs w:val="24"/>
        </w:rPr>
      </w:pPr>
      <w:r w:rsidRPr="009302F7">
        <w:rPr>
          <w:rFonts w:ascii="Trebuchet MS" w:hAnsi="Trebuchet MS"/>
          <w:sz w:val="24"/>
          <w:szCs w:val="24"/>
        </w:rPr>
        <w:t>În caz de nerespectare a durabilităț</w:t>
      </w:r>
      <w:r w:rsidR="00EC023C">
        <w:rPr>
          <w:rFonts w:ascii="Trebuchet MS" w:hAnsi="Trebuchet MS"/>
          <w:sz w:val="24"/>
          <w:szCs w:val="24"/>
        </w:rPr>
        <w:t>ii investiției, contribuția pub</w:t>
      </w:r>
      <w:r w:rsidRPr="009302F7">
        <w:rPr>
          <w:rFonts w:ascii="Trebuchet MS" w:hAnsi="Trebuchet MS"/>
          <w:sz w:val="24"/>
          <w:szCs w:val="24"/>
        </w:rPr>
        <w:t>l</w:t>
      </w:r>
      <w:r w:rsidR="00EC023C">
        <w:rPr>
          <w:rFonts w:ascii="Trebuchet MS" w:hAnsi="Trebuchet MS"/>
          <w:sz w:val="24"/>
          <w:szCs w:val="24"/>
        </w:rPr>
        <w:t>i</w:t>
      </w:r>
      <w:r w:rsidRPr="009302F7">
        <w:rPr>
          <w:rFonts w:ascii="Trebuchet MS" w:hAnsi="Trebuchet MS"/>
          <w:sz w:val="24"/>
          <w:szCs w:val="24"/>
        </w:rPr>
        <w:t>că alocată prin M3/ 6A se recuperează în cond</w:t>
      </w:r>
      <w:r w:rsidR="00BD51F4" w:rsidRPr="009302F7">
        <w:rPr>
          <w:rFonts w:ascii="Trebuchet MS" w:hAnsi="Trebuchet MS"/>
          <w:sz w:val="24"/>
          <w:szCs w:val="24"/>
        </w:rPr>
        <w:t>i</w:t>
      </w:r>
      <w:r w:rsidRPr="009302F7">
        <w:rPr>
          <w:rFonts w:ascii="Trebuchet MS" w:hAnsi="Trebuchet MS"/>
          <w:sz w:val="24"/>
          <w:szCs w:val="24"/>
        </w:rPr>
        <w:t>țiil</w:t>
      </w:r>
      <w:r w:rsidR="007D516F" w:rsidRPr="009302F7">
        <w:rPr>
          <w:rFonts w:ascii="Trebuchet MS" w:hAnsi="Trebuchet MS"/>
          <w:sz w:val="24"/>
          <w:szCs w:val="24"/>
        </w:rPr>
        <w:t>e</w:t>
      </w:r>
      <w:r w:rsidRPr="009302F7">
        <w:rPr>
          <w:rFonts w:ascii="Trebuchet MS" w:hAnsi="Trebuchet MS"/>
          <w:sz w:val="24"/>
          <w:szCs w:val="24"/>
        </w:rPr>
        <w:t xml:space="preserve"> art. 71 din Regulamentul UE 1303/ 2013, în termen de 5 ani de la </w:t>
      </w:r>
      <w:r w:rsidR="00E80BF6" w:rsidRPr="009302F7">
        <w:rPr>
          <w:rFonts w:ascii="Trebuchet MS" w:hAnsi="Trebuchet MS"/>
          <w:sz w:val="24"/>
          <w:szCs w:val="24"/>
        </w:rPr>
        <w:t>efectuarea ultimei plăți către beneficiar, termen valabil și pentru recuperarea contribuției publice aferente oricăror cheltuieli/ activități neeligibile din cadrul investiției finanțate din fonduri nerambursabile.</w:t>
      </w:r>
    </w:p>
    <w:p w14:paraId="6A967ACD" w14:textId="77777777" w:rsidR="00A12C01" w:rsidRPr="009302F7" w:rsidRDefault="00A12C01" w:rsidP="00A27021">
      <w:pPr>
        <w:spacing w:after="0" w:line="360" w:lineRule="auto"/>
        <w:jc w:val="both"/>
        <w:rPr>
          <w:rFonts w:ascii="Trebuchet MS" w:hAnsi="Trebuchet MS"/>
          <w:sz w:val="24"/>
          <w:szCs w:val="24"/>
        </w:rPr>
      </w:pPr>
      <w:r w:rsidRPr="009302F7">
        <w:rPr>
          <w:rFonts w:ascii="Trebuchet MS" w:hAnsi="Trebuchet MS"/>
          <w:sz w:val="24"/>
          <w:szCs w:val="24"/>
        </w:rPr>
        <w:t>În condițiile art.71 din Regulamentul U</w:t>
      </w:r>
      <w:r w:rsidR="008D48BD">
        <w:rPr>
          <w:rFonts w:ascii="Trebuchet MS" w:hAnsi="Trebuchet MS"/>
          <w:sz w:val="24"/>
          <w:szCs w:val="24"/>
        </w:rPr>
        <w:t>E</w:t>
      </w:r>
      <w:r w:rsidRPr="009302F7">
        <w:rPr>
          <w:rFonts w:ascii="Trebuchet MS" w:hAnsi="Trebuchet MS"/>
          <w:sz w:val="24"/>
          <w:szCs w:val="24"/>
        </w:rPr>
        <w:t xml:space="preserve"> nr. 1303/ 201, în cazul unei operațiuni constând în investiții în infrastructură sau producție, contribuția din PNDR 2014-2020 se recuperează dacă, în termen de 10 ani de efectuarea plății finale către beneficiar, activitatea de producție în cauză este delocali</w:t>
      </w:r>
      <w:r w:rsidR="007D516F" w:rsidRPr="009302F7">
        <w:rPr>
          <w:rFonts w:ascii="Trebuchet MS" w:hAnsi="Trebuchet MS"/>
          <w:sz w:val="24"/>
          <w:szCs w:val="24"/>
        </w:rPr>
        <w:t>zată în afara UE, cu excepția situ</w:t>
      </w:r>
      <w:r w:rsidRPr="009302F7">
        <w:rPr>
          <w:rFonts w:ascii="Trebuchet MS" w:hAnsi="Trebuchet MS"/>
          <w:sz w:val="24"/>
          <w:szCs w:val="24"/>
        </w:rPr>
        <w:t>ației în care beneficiarul este un IMM, pentru care termenul de recuperare este de 7 ani. În cazul în care c</w:t>
      </w:r>
      <w:r w:rsidR="007D516F" w:rsidRPr="009302F7">
        <w:rPr>
          <w:rFonts w:ascii="Trebuchet MS" w:hAnsi="Trebuchet MS"/>
          <w:sz w:val="24"/>
          <w:szCs w:val="24"/>
        </w:rPr>
        <w:t>o</w:t>
      </w:r>
      <w:r w:rsidRPr="009302F7">
        <w:rPr>
          <w:rFonts w:ascii="Trebuchet MS" w:hAnsi="Trebuchet MS"/>
          <w:sz w:val="24"/>
          <w:szCs w:val="24"/>
        </w:rPr>
        <w:t xml:space="preserve">ntribuția prin PNDR 2014-2020 ia forma unui ajutor de stat, perioada de 10 ani se înlocuiește cu termenul limită aplicabil potrivit normelor privind ajutorul de stat. </w:t>
      </w:r>
    </w:p>
    <w:p w14:paraId="29F1E7D6" w14:textId="77777777" w:rsidR="00AD5023" w:rsidRPr="009302F7" w:rsidRDefault="00A12C01" w:rsidP="00AD5023">
      <w:pPr>
        <w:spacing w:after="0" w:line="360" w:lineRule="auto"/>
        <w:jc w:val="both"/>
        <w:rPr>
          <w:rFonts w:ascii="Trebuchet MS" w:hAnsi="Trebuchet MS"/>
          <w:sz w:val="24"/>
          <w:szCs w:val="24"/>
        </w:rPr>
      </w:pPr>
      <w:r w:rsidRPr="009302F7">
        <w:rPr>
          <w:rFonts w:ascii="Trebuchet MS" w:hAnsi="Trebuchet MS"/>
          <w:sz w:val="24"/>
          <w:szCs w:val="24"/>
        </w:rPr>
        <w:t>Pentru categoriile de beneficiari care, după selectarea/ contractarea proiectului, precum și în perioada de monitorizare, își schimbă tipul și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finanțare rămân eligibile, cu respectarea p</w:t>
      </w:r>
      <w:r w:rsidR="00AD5023" w:rsidRPr="009302F7">
        <w:rPr>
          <w:rFonts w:ascii="Trebuchet MS" w:hAnsi="Trebuchet MS"/>
          <w:sz w:val="24"/>
          <w:szCs w:val="24"/>
        </w:rPr>
        <w:t xml:space="preserve">revederilor legale în vigoare. </w:t>
      </w:r>
    </w:p>
    <w:p w14:paraId="4057BCA8" w14:textId="77777777" w:rsidR="00BD51F4" w:rsidRPr="009302F7" w:rsidRDefault="009F5B70" w:rsidP="00BD51F4">
      <w:pPr>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9536" behindDoc="0" locked="0" layoutInCell="1" allowOverlap="1" wp14:anchorId="75235274" wp14:editId="671F1F3A">
                <wp:simplePos x="0" y="0"/>
                <wp:positionH relativeFrom="margin">
                  <wp:align>left</wp:align>
                </wp:positionH>
                <wp:positionV relativeFrom="paragraph">
                  <wp:posOffset>101098</wp:posOffset>
                </wp:positionV>
                <wp:extent cx="5905500" cy="952500"/>
                <wp:effectExtent l="0" t="0" r="19050" b="19050"/>
                <wp:wrapNone/>
                <wp:docPr id="9" name="Rectangle: Rounded Corners 9"/>
                <wp:cNvGraphicFramePr/>
                <a:graphic xmlns:a="http://schemas.openxmlformats.org/drawingml/2006/main">
                  <a:graphicData uri="http://schemas.microsoft.com/office/word/2010/wordprocessingShape">
                    <wps:wsp>
                      <wps:cNvSpPr/>
                      <wps:spPr>
                        <a:xfrm>
                          <a:off x="0" y="0"/>
                          <a:ext cx="5905500" cy="952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2910A8" w14:textId="77777777" w:rsidR="00B5795E" w:rsidRDefault="00B5795E" w:rsidP="00A12C01">
                            <w:pPr>
                              <w:jc w:val="both"/>
                              <w:rPr>
                                <w:rFonts w:ascii="Trebuchet MS" w:hAnsi="Trebuchet MS"/>
                              </w:rPr>
                            </w:pPr>
                            <w:r>
                              <w:rPr>
                                <w:rFonts w:ascii="Trebuchet MS" w:hAnsi="Trebuchet MS"/>
                              </w:rPr>
                              <w:t>ATENȚIE!</w:t>
                            </w:r>
                          </w:p>
                          <w:p w14:paraId="1B70D7C6" w14:textId="77777777" w:rsidR="00B5795E" w:rsidRPr="00A12C01" w:rsidRDefault="00B5795E" w:rsidP="006024B3">
                            <w:pPr>
                              <w:spacing w:after="0" w:line="360" w:lineRule="auto"/>
                              <w:jc w:val="both"/>
                              <w:rPr>
                                <w:rFonts w:ascii="Trebuchet MS" w:hAnsi="Trebuchet MS"/>
                              </w:rPr>
                            </w:pPr>
                            <w:r>
                              <w:rPr>
                                <w:rFonts w:ascii="Trebuchet MS" w:hAnsi="Trebuchet MS"/>
                              </w:rPr>
                              <w:t>În ariile naturale protejate sunt eligibile echipamentele de agrement autopropulsate numai cu acordul administratorului/ custodelui ariei naturale respective.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5235274" id="Rectangle: Rounded Corners 9" o:spid="_x0000_s1032" style="position:absolute;margin-left:0;margin-top:7.95pt;width:465pt;height:75pt;z-index:2516495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" fillcolor="#4472c4 [3204]" strokecolor="#1f3763 [1604]" strokeweight="1pt">
                <v:stroke joinstyle="miter"/>
                <v:textbox>
                  <w:txbxContent>
                    <w:p w14:paraId="2D2910A8" w14:textId="77777777" w:rsidR="00B5795E" w:rsidRDefault="00B5795E" w:rsidP="00A12C01">
                      <w:pPr>
                        <w:jc w:val="both"/>
                        <w:rPr>
                          <w:rFonts w:ascii="Trebuchet MS" w:hAnsi="Trebuchet MS"/>
                        </w:rPr>
                      </w:pPr>
                      <w:r>
                        <w:rPr>
                          <w:rFonts w:ascii="Trebuchet MS" w:hAnsi="Trebuchet MS"/>
                        </w:rPr>
                        <w:t>ATENȚIE!</w:t>
                      </w:r>
                    </w:p>
                    <w:p w14:paraId="1B70D7C6" w14:textId="77777777" w:rsidR="00B5795E" w:rsidRPr="00A12C01" w:rsidRDefault="00B5795E" w:rsidP="006024B3">
                      <w:pPr>
                        <w:spacing w:after="0" w:line="360" w:lineRule="auto"/>
                        <w:jc w:val="both"/>
                        <w:rPr>
                          <w:rFonts w:ascii="Trebuchet MS" w:hAnsi="Trebuchet MS"/>
                        </w:rPr>
                      </w:pPr>
                      <w:r>
                        <w:rPr>
                          <w:rFonts w:ascii="Trebuchet MS" w:hAnsi="Trebuchet MS"/>
                        </w:rPr>
                        <w:t>În ariile naturale protejate sunt eligibile echipamentele de agrement autopropulsate numai cu acordul administratorului/ custodelui ariei naturale respective.</w:t>
                      </w:r>
                    </w:p>
                  </w:txbxContent>
                </v:textbox>
                <w10:wrap anchorx="margin"/>
              </v:roundrect>
            </w:pict>
          </mc:Fallback>
        </mc:AlternateContent>
      </w:r>
    </w:p>
    <w:p w14:paraId="00ED508D" w14:textId="77777777" w:rsidR="00BD51F4" w:rsidRPr="009302F7" w:rsidRDefault="00BD51F4" w:rsidP="00BD51F4">
      <w:pPr>
        <w:rPr>
          <w:rFonts w:ascii="Trebuchet MS" w:hAnsi="Trebuchet MS"/>
          <w:sz w:val="24"/>
          <w:szCs w:val="24"/>
        </w:rPr>
      </w:pPr>
    </w:p>
    <w:p w14:paraId="2B37EAB2" w14:textId="77777777" w:rsidR="00BD51F4" w:rsidRPr="009302F7" w:rsidRDefault="00BD51F4" w:rsidP="00BD51F4">
      <w:pPr>
        <w:rPr>
          <w:rFonts w:ascii="Trebuchet MS" w:hAnsi="Trebuchet MS"/>
          <w:sz w:val="24"/>
          <w:szCs w:val="24"/>
        </w:rPr>
      </w:pPr>
    </w:p>
    <w:p w14:paraId="1B336E5B" w14:textId="77777777" w:rsidR="00AD5023" w:rsidRPr="009302F7" w:rsidRDefault="00AD5023" w:rsidP="00BD51F4">
      <w:pPr>
        <w:rPr>
          <w:rFonts w:ascii="Trebuchet MS" w:hAnsi="Trebuchet MS"/>
          <w:sz w:val="24"/>
          <w:szCs w:val="24"/>
        </w:rPr>
      </w:pPr>
    </w:p>
    <w:p w14:paraId="1F1D672C" w14:textId="77777777" w:rsidR="00AD5023" w:rsidRPr="009302F7" w:rsidRDefault="00AD5023" w:rsidP="00BD51F4">
      <w:pPr>
        <w:rPr>
          <w:rFonts w:ascii="Trebuchet MS" w:hAnsi="Trebuchet MS"/>
          <w:sz w:val="24"/>
          <w:szCs w:val="24"/>
        </w:rPr>
      </w:pPr>
    </w:p>
    <w:p w14:paraId="460BD777" w14:textId="77777777" w:rsidR="0025393A" w:rsidRPr="009302F7" w:rsidRDefault="00293DC1" w:rsidP="00BD51F4">
      <w:pPr>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1344" behindDoc="0" locked="0" layoutInCell="1" allowOverlap="1" wp14:anchorId="2FFDF446" wp14:editId="3C90F31A">
                <wp:simplePos x="0" y="0"/>
                <wp:positionH relativeFrom="margin">
                  <wp:posOffset>-24765</wp:posOffset>
                </wp:positionH>
                <wp:positionV relativeFrom="paragraph">
                  <wp:posOffset>81280</wp:posOffset>
                </wp:positionV>
                <wp:extent cx="5928360" cy="3609975"/>
                <wp:effectExtent l="0" t="0" r="15240" b="28575"/>
                <wp:wrapNone/>
                <wp:docPr id="10" name="Rectangle: Rounded Corners 10"/>
                <wp:cNvGraphicFramePr/>
                <a:graphic xmlns:a="http://schemas.openxmlformats.org/drawingml/2006/main">
                  <a:graphicData uri="http://schemas.microsoft.com/office/word/2010/wordprocessingShape">
                    <wps:wsp>
                      <wps:cNvSpPr/>
                      <wps:spPr>
                        <a:xfrm>
                          <a:off x="0" y="0"/>
                          <a:ext cx="5928360" cy="3609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BDDBA8" w14:textId="77777777" w:rsidR="00B5795E" w:rsidRDefault="00B5795E" w:rsidP="00BD51F4">
                            <w:pPr>
                              <w:jc w:val="both"/>
                              <w:rPr>
                                <w:rFonts w:ascii="Trebuchet MS" w:hAnsi="Trebuchet MS"/>
                              </w:rPr>
                            </w:pPr>
                            <w:r>
                              <w:rPr>
                                <w:rFonts w:ascii="Trebuchet MS" w:hAnsi="Trebuchet MS"/>
                                <w:lang w:val="en-US"/>
                              </w:rPr>
                              <w:t>ATEN</w:t>
                            </w:r>
                            <w:r>
                              <w:rPr>
                                <w:rFonts w:ascii="Trebuchet MS" w:hAnsi="Trebuchet MS"/>
                              </w:rPr>
                              <w:t xml:space="preserve">ȚIE! </w:t>
                            </w:r>
                          </w:p>
                          <w:p w14:paraId="3CA06864" w14:textId="77777777" w:rsidR="00B5795E" w:rsidRDefault="00B5795E" w:rsidP="006024B3">
                            <w:pPr>
                              <w:spacing w:line="360" w:lineRule="auto"/>
                              <w:jc w:val="both"/>
                              <w:rPr>
                                <w:rFonts w:ascii="Trebuchet MS" w:hAnsi="Trebuchet MS"/>
                              </w:rPr>
                            </w:pPr>
                            <w:r>
                              <w:rPr>
                                <w:rFonts w:ascii="Trebuchet MS" w:hAnsi="Trebuchet MS"/>
                              </w:rPr>
                              <w:t xml:space="preserve">În cadrul proiectelor care vizează activități în cadrul CAEN – 5530 – Parcuri pentru rulote, camping și tabere, pentru construire căsuțe capacitatea de cazare construită/ modernizată prin proiect se va limita la capacitatea maximă de cazare de 3-4 locuri/ căsuță, fără a fi limitat numărul căsuțelor, iar pentru bungalow-uri se acceptă construirea unui singur bungalow cu o capacitate de cazare de maxim 8 camere (16 locuri de cazare). Structurile dezvoltate prin proiecte finanțate pe acest cod CAEN, trebuie să respecte prevederile OANT 65/ 2013, inclusiv definițiile și criteriile minime obligatorii prevăzute în Anexa 1 (6) a acestui act normativ. </w:t>
                            </w:r>
                          </w:p>
                          <w:p w14:paraId="70D18C2F" w14:textId="77777777" w:rsidR="00B5795E" w:rsidRDefault="00B5795E" w:rsidP="006024B3">
                            <w:pPr>
                              <w:spacing w:line="360" w:lineRule="auto"/>
                              <w:jc w:val="both"/>
                              <w:rPr>
                                <w:rFonts w:ascii="Trebuchet MS" w:hAnsi="Trebuchet MS"/>
                              </w:rPr>
                            </w:pPr>
                            <w:r>
                              <w:rPr>
                                <w:rFonts w:ascii="Trebuchet MS" w:hAnsi="Trebuchet MS"/>
                              </w:rPr>
                              <w:t xml:space="preserve">Pentru proiectele prin care se propun venituri din organizare de tabere, grupurile de turiști vor fi cazate în căsuțe sau bungalow. </w:t>
                            </w:r>
                          </w:p>
                          <w:p w14:paraId="31FBC855" w14:textId="77777777" w:rsidR="00B5795E" w:rsidRPr="0025393A" w:rsidRDefault="00B5795E" w:rsidP="006024B3">
                            <w:pPr>
                              <w:spacing w:line="360" w:lineRule="auto"/>
                              <w:jc w:val="both"/>
                              <w:rPr>
                                <w:rFonts w:ascii="Trebuchet MS" w:hAnsi="Trebuchet MS"/>
                                <w:b/>
                              </w:rPr>
                            </w:pPr>
                            <w:r w:rsidRPr="0025393A">
                              <w:rPr>
                                <w:rFonts w:ascii="Trebuchet MS" w:hAnsi="Trebuchet MS"/>
                                <w:b/>
                              </w:rPr>
                              <w:t xml:space="preserve">Taberele </w:t>
                            </w:r>
                            <w:r>
                              <w:rPr>
                                <w:rFonts w:ascii="Trebuchet MS" w:hAnsi="Trebuchet MS"/>
                                <w:b/>
                              </w:rPr>
                              <w:t>de pe</w:t>
                            </w:r>
                            <w:r w:rsidRPr="0025393A">
                              <w:rPr>
                                <w:rFonts w:ascii="Trebuchet MS" w:hAnsi="Trebuchet MS"/>
                                <w:b/>
                              </w:rPr>
                              <w:t>scuit nu sunt eligibile!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FDF446" id="Rectangle: Rounded Corners 10" o:spid="_x0000_s1033" style="position:absolute;margin-left:-1.95pt;margin-top:6.4pt;width:466.8pt;height:284.25pt;z-index:2516413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" fillcolor="#4472c4 [3204]" strokecolor="#1f3763 [1604]" strokeweight="1pt">
                <v:stroke joinstyle="miter"/>
                <v:textbox>
                  <w:txbxContent>
                    <w:p w14:paraId="06BDDBA8" w14:textId="77777777" w:rsidR="00B5795E" w:rsidRDefault="00B5795E" w:rsidP="00BD51F4">
                      <w:pPr>
                        <w:jc w:val="both"/>
                        <w:rPr>
                          <w:rFonts w:ascii="Trebuchet MS" w:hAnsi="Trebuchet MS"/>
                        </w:rPr>
                      </w:pPr>
                      <w:r>
                        <w:rPr>
                          <w:rFonts w:ascii="Trebuchet MS" w:hAnsi="Trebuchet MS"/>
                          <w:lang w:val="en-US"/>
                        </w:rPr>
                        <w:t>ATEN</w:t>
                      </w:r>
                      <w:r>
                        <w:rPr>
                          <w:rFonts w:ascii="Trebuchet MS" w:hAnsi="Trebuchet MS"/>
                        </w:rPr>
                        <w:t xml:space="preserve">ȚIE! </w:t>
                      </w:r>
                    </w:p>
                    <w:p w14:paraId="3CA06864" w14:textId="77777777" w:rsidR="00B5795E" w:rsidRDefault="00B5795E" w:rsidP="006024B3">
                      <w:pPr>
                        <w:spacing w:line="360" w:lineRule="auto"/>
                        <w:jc w:val="both"/>
                        <w:rPr>
                          <w:rFonts w:ascii="Trebuchet MS" w:hAnsi="Trebuchet MS"/>
                        </w:rPr>
                      </w:pPr>
                      <w:r>
                        <w:rPr>
                          <w:rFonts w:ascii="Trebuchet MS" w:hAnsi="Trebuchet MS"/>
                        </w:rPr>
                        <w:t xml:space="preserve">În cadrul proiectelor care vizează activități în cadrul CAEN – 5530 – Parcuri pentru rulote, camping și tabere, pentru construire căsuțe capacitatea de cazare construită/ modernizată prin proiect se va limita la capacitatea maximă de cazare de 3-4 locuri/ căsuță, fără a fi limitat numărul căsuțelor, iar pentru bungalow-uri se acceptă construirea unui singur bungalow cu o capacitate de cazare de maxim 8 camere (16 locuri de cazare). Structurile dezvoltate prin proiecte finanțate pe acest cod CAEN, trebuie să respecte prevederile OANT 65/ 2013, inclusiv definițiile și criteriile minime obligatorii prevăzute în Anexa 1 (6) a acestui act normativ. </w:t>
                      </w:r>
                    </w:p>
                    <w:p w14:paraId="70D18C2F" w14:textId="77777777" w:rsidR="00B5795E" w:rsidRDefault="00B5795E" w:rsidP="006024B3">
                      <w:pPr>
                        <w:spacing w:line="360" w:lineRule="auto"/>
                        <w:jc w:val="both"/>
                        <w:rPr>
                          <w:rFonts w:ascii="Trebuchet MS" w:hAnsi="Trebuchet MS"/>
                        </w:rPr>
                      </w:pPr>
                      <w:r>
                        <w:rPr>
                          <w:rFonts w:ascii="Trebuchet MS" w:hAnsi="Trebuchet MS"/>
                        </w:rPr>
                        <w:t xml:space="preserve">Pentru proiectele prin care se propun venituri din organizare de tabere, grupurile de turiști vor fi cazate în căsuțe sau bungalow. </w:t>
                      </w:r>
                    </w:p>
                    <w:p w14:paraId="31FBC855" w14:textId="77777777" w:rsidR="00B5795E" w:rsidRPr="0025393A" w:rsidRDefault="00B5795E" w:rsidP="006024B3">
                      <w:pPr>
                        <w:spacing w:line="360" w:lineRule="auto"/>
                        <w:jc w:val="both"/>
                        <w:rPr>
                          <w:rFonts w:ascii="Trebuchet MS" w:hAnsi="Trebuchet MS"/>
                          <w:b/>
                        </w:rPr>
                      </w:pPr>
                      <w:r w:rsidRPr="0025393A">
                        <w:rPr>
                          <w:rFonts w:ascii="Trebuchet MS" w:hAnsi="Trebuchet MS"/>
                          <w:b/>
                        </w:rPr>
                        <w:t xml:space="preserve">Taberele </w:t>
                      </w:r>
                      <w:r>
                        <w:rPr>
                          <w:rFonts w:ascii="Trebuchet MS" w:hAnsi="Trebuchet MS"/>
                          <w:b/>
                        </w:rPr>
                        <w:t>de pe</w:t>
                      </w:r>
                      <w:r w:rsidRPr="0025393A">
                        <w:rPr>
                          <w:rFonts w:ascii="Trebuchet MS" w:hAnsi="Trebuchet MS"/>
                          <w:b/>
                        </w:rPr>
                        <w:t>scuit nu sunt eligibile!</w:t>
                      </w:r>
                    </w:p>
                  </w:txbxContent>
                </v:textbox>
                <w10:wrap anchorx="margin"/>
              </v:roundrect>
            </w:pict>
          </mc:Fallback>
        </mc:AlternateContent>
      </w:r>
    </w:p>
    <w:p w14:paraId="4F55D592" w14:textId="77777777" w:rsidR="0025393A" w:rsidRPr="009302F7" w:rsidRDefault="0025393A" w:rsidP="00BD51F4">
      <w:pPr>
        <w:rPr>
          <w:rFonts w:ascii="Trebuchet MS" w:hAnsi="Trebuchet MS"/>
          <w:sz w:val="24"/>
          <w:szCs w:val="24"/>
        </w:rPr>
      </w:pPr>
    </w:p>
    <w:p w14:paraId="2AEF2266" w14:textId="77777777" w:rsidR="0025393A" w:rsidRPr="009302F7" w:rsidRDefault="0025393A" w:rsidP="00BD51F4">
      <w:pPr>
        <w:rPr>
          <w:rFonts w:ascii="Trebuchet MS" w:hAnsi="Trebuchet MS"/>
          <w:sz w:val="24"/>
          <w:szCs w:val="24"/>
        </w:rPr>
      </w:pPr>
    </w:p>
    <w:p w14:paraId="33076D29" w14:textId="77777777" w:rsidR="0025393A" w:rsidRPr="009302F7" w:rsidRDefault="0025393A" w:rsidP="00BD51F4">
      <w:pPr>
        <w:rPr>
          <w:rFonts w:ascii="Trebuchet MS" w:hAnsi="Trebuchet MS"/>
          <w:sz w:val="24"/>
          <w:szCs w:val="24"/>
        </w:rPr>
      </w:pPr>
    </w:p>
    <w:p w14:paraId="3EF38A06" w14:textId="77777777" w:rsidR="0025393A" w:rsidRPr="009302F7" w:rsidRDefault="0025393A" w:rsidP="00BD51F4">
      <w:pPr>
        <w:rPr>
          <w:rFonts w:ascii="Trebuchet MS" w:hAnsi="Trebuchet MS"/>
          <w:sz w:val="24"/>
          <w:szCs w:val="24"/>
        </w:rPr>
      </w:pPr>
    </w:p>
    <w:p w14:paraId="2002D0A3" w14:textId="77777777" w:rsidR="0025393A" w:rsidRPr="009302F7" w:rsidRDefault="0025393A" w:rsidP="00BD51F4">
      <w:pPr>
        <w:rPr>
          <w:rFonts w:ascii="Trebuchet MS" w:hAnsi="Trebuchet MS"/>
          <w:sz w:val="24"/>
          <w:szCs w:val="24"/>
        </w:rPr>
      </w:pPr>
    </w:p>
    <w:p w14:paraId="270AC97E" w14:textId="77777777" w:rsidR="0025393A" w:rsidRPr="009302F7" w:rsidRDefault="0025393A" w:rsidP="00BD51F4">
      <w:pPr>
        <w:rPr>
          <w:rFonts w:ascii="Trebuchet MS" w:hAnsi="Trebuchet MS"/>
          <w:sz w:val="24"/>
          <w:szCs w:val="24"/>
        </w:rPr>
      </w:pPr>
    </w:p>
    <w:p w14:paraId="63E0BD2A" w14:textId="77777777" w:rsidR="0025393A" w:rsidRPr="009302F7" w:rsidRDefault="0025393A" w:rsidP="00BD51F4">
      <w:pPr>
        <w:rPr>
          <w:rFonts w:ascii="Trebuchet MS" w:hAnsi="Trebuchet MS"/>
          <w:sz w:val="24"/>
          <w:szCs w:val="24"/>
        </w:rPr>
      </w:pPr>
    </w:p>
    <w:p w14:paraId="3FC5DEA8" w14:textId="77777777" w:rsidR="0025393A" w:rsidRPr="009302F7" w:rsidRDefault="0025393A" w:rsidP="00BD51F4">
      <w:pPr>
        <w:rPr>
          <w:rFonts w:ascii="Trebuchet MS" w:hAnsi="Trebuchet MS"/>
          <w:sz w:val="24"/>
          <w:szCs w:val="24"/>
        </w:rPr>
      </w:pPr>
    </w:p>
    <w:p w14:paraId="24FBAA2D" w14:textId="77777777" w:rsidR="00AD5023" w:rsidRDefault="00AD5023" w:rsidP="00BD51F4">
      <w:pPr>
        <w:rPr>
          <w:rFonts w:ascii="Trebuchet MS" w:hAnsi="Trebuchet MS"/>
          <w:sz w:val="24"/>
          <w:szCs w:val="24"/>
        </w:rPr>
      </w:pPr>
    </w:p>
    <w:p w14:paraId="65BC3D56" w14:textId="77777777" w:rsidR="00EC023C" w:rsidRDefault="00EC023C" w:rsidP="00BD51F4">
      <w:pPr>
        <w:rPr>
          <w:rFonts w:ascii="Trebuchet MS" w:hAnsi="Trebuchet MS"/>
          <w:sz w:val="24"/>
          <w:szCs w:val="24"/>
        </w:rPr>
      </w:pPr>
    </w:p>
    <w:p w14:paraId="018A06E7" w14:textId="77777777" w:rsidR="00BE2116" w:rsidRDefault="00BE2116" w:rsidP="0025393A">
      <w:pPr>
        <w:jc w:val="both"/>
        <w:rPr>
          <w:rFonts w:ascii="Trebuchet MS" w:hAnsi="Trebuchet MS"/>
          <w:b/>
          <w:sz w:val="24"/>
          <w:szCs w:val="24"/>
        </w:rPr>
      </w:pPr>
    </w:p>
    <w:p w14:paraId="27378CA8" w14:textId="77777777" w:rsidR="00B4782D" w:rsidRDefault="00B4782D" w:rsidP="0025393A">
      <w:pPr>
        <w:jc w:val="both"/>
        <w:rPr>
          <w:rFonts w:ascii="Trebuchet MS" w:hAnsi="Trebuchet MS"/>
          <w:b/>
          <w:sz w:val="24"/>
          <w:szCs w:val="24"/>
        </w:rPr>
      </w:pPr>
    </w:p>
    <w:p w14:paraId="191BE07A" w14:textId="77777777" w:rsidR="00B4782D" w:rsidRDefault="00B4782D" w:rsidP="0025393A">
      <w:pPr>
        <w:jc w:val="both"/>
        <w:rPr>
          <w:rFonts w:ascii="Trebuchet MS" w:hAnsi="Trebuchet MS"/>
          <w:b/>
          <w:sz w:val="24"/>
          <w:szCs w:val="24"/>
        </w:rPr>
      </w:pPr>
    </w:p>
    <w:p w14:paraId="5D7F6652" w14:textId="77777777" w:rsidR="0025393A" w:rsidRPr="009302F7" w:rsidRDefault="0025393A" w:rsidP="0025393A">
      <w:pPr>
        <w:jc w:val="both"/>
        <w:rPr>
          <w:rFonts w:ascii="Trebuchet MS" w:hAnsi="Trebuchet MS"/>
          <w:b/>
          <w:sz w:val="24"/>
          <w:szCs w:val="24"/>
        </w:rPr>
      </w:pPr>
      <w:r w:rsidRPr="009302F7">
        <w:rPr>
          <w:rFonts w:ascii="Trebuchet MS" w:hAnsi="Trebuchet MS"/>
          <w:b/>
          <w:sz w:val="24"/>
          <w:szCs w:val="24"/>
        </w:rPr>
        <w:t>TIPURI DE INVESTIȚII ȘI CHELTUIELI NEELIGIBILE</w:t>
      </w:r>
    </w:p>
    <w:p w14:paraId="7B85509C" w14:textId="77777777" w:rsidR="0025393A" w:rsidRPr="009302F7" w:rsidRDefault="0025393A" w:rsidP="0025393A">
      <w:pPr>
        <w:jc w:val="both"/>
        <w:rPr>
          <w:rFonts w:ascii="Trebuchet MS" w:hAnsi="Trebuchet MS"/>
          <w:b/>
          <w:sz w:val="24"/>
          <w:szCs w:val="24"/>
        </w:rPr>
      </w:pPr>
      <w:r w:rsidRPr="009302F7">
        <w:rPr>
          <w:rFonts w:ascii="Trebuchet MS" w:hAnsi="Trebuchet MS"/>
          <w:b/>
          <w:sz w:val="24"/>
          <w:szCs w:val="24"/>
        </w:rPr>
        <w:t>NU SUNT ELIGIBILE:</w:t>
      </w:r>
    </w:p>
    <w:p w14:paraId="447259B9" w14:textId="77777777" w:rsidR="0025393A" w:rsidRPr="009302F7" w:rsidRDefault="0025393A" w:rsidP="006A1964">
      <w:pPr>
        <w:pStyle w:val="ListParagraph"/>
        <w:numPr>
          <w:ilvl w:val="0"/>
          <w:numId w:val="4"/>
        </w:numPr>
        <w:spacing w:after="0" w:line="360" w:lineRule="auto"/>
        <w:ind w:left="714" w:hanging="357"/>
        <w:jc w:val="both"/>
        <w:rPr>
          <w:rFonts w:ascii="Trebuchet MS" w:hAnsi="Trebuchet MS"/>
          <w:sz w:val="24"/>
          <w:szCs w:val="24"/>
        </w:rPr>
      </w:pPr>
      <w:r w:rsidRPr="009302F7">
        <w:rPr>
          <w:rFonts w:ascii="Trebuchet MS" w:hAnsi="Trebuchet MS"/>
          <w:sz w:val="24"/>
          <w:szCs w:val="24"/>
        </w:rPr>
        <w:t>Cheltuieli specifice de înființare și funcționar</w:t>
      </w:r>
      <w:r w:rsidR="00CB6401" w:rsidRPr="009302F7">
        <w:rPr>
          <w:rFonts w:ascii="Trebuchet MS" w:hAnsi="Trebuchet MS"/>
          <w:sz w:val="24"/>
          <w:szCs w:val="24"/>
        </w:rPr>
        <w:t>e a întreprinderilor (obținerea</w:t>
      </w:r>
      <w:r w:rsidRPr="009302F7">
        <w:rPr>
          <w:rFonts w:ascii="Trebuchet MS" w:hAnsi="Trebuchet MS"/>
          <w:sz w:val="24"/>
          <w:szCs w:val="24"/>
        </w:rPr>
        <w:t xml:space="preserve"> avizelor de funcționare, taxe de autorizare, salarii angajați, cheltuieli administrative, etc.)</w:t>
      </w:r>
    </w:p>
    <w:p w14:paraId="71E8DB28" w14:textId="77777777" w:rsidR="0025393A" w:rsidRPr="009302F7" w:rsidRDefault="0025393A" w:rsidP="006A1964">
      <w:pPr>
        <w:pStyle w:val="ListParagraph"/>
        <w:numPr>
          <w:ilvl w:val="0"/>
          <w:numId w:val="4"/>
        </w:numPr>
        <w:spacing w:after="0" w:line="360" w:lineRule="auto"/>
        <w:ind w:left="714" w:hanging="357"/>
        <w:jc w:val="both"/>
        <w:rPr>
          <w:rFonts w:ascii="Trebuchet MS" w:hAnsi="Trebuchet MS"/>
          <w:sz w:val="24"/>
          <w:szCs w:val="24"/>
        </w:rPr>
      </w:pPr>
      <w:r w:rsidRPr="009302F7">
        <w:rPr>
          <w:rFonts w:ascii="Trebuchet MS" w:hAnsi="Trebuchet MS"/>
          <w:sz w:val="24"/>
          <w:szCs w:val="24"/>
        </w:rPr>
        <w:t>Cheltuieli cu achiziționare de bunuri și echipamente second-hand</w:t>
      </w:r>
    </w:p>
    <w:p w14:paraId="0D2C7C47" w14:textId="77777777" w:rsidR="0025393A" w:rsidRPr="009302F7" w:rsidRDefault="0025393A" w:rsidP="006A1964">
      <w:pPr>
        <w:pStyle w:val="ListParagraph"/>
        <w:numPr>
          <w:ilvl w:val="0"/>
          <w:numId w:val="4"/>
        </w:numPr>
        <w:spacing w:after="0" w:line="360" w:lineRule="auto"/>
        <w:ind w:left="714" w:hanging="357"/>
        <w:jc w:val="both"/>
        <w:rPr>
          <w:rFonts w:ascii="Trebuchet MS" w:hAnsi="Trebuchet MS"/>
          <w:sz w:val="24"/>
          <w:szCs w:val="24"/>
        </w:rPr>
      </w:pPr>
      <w:r w:rsidRPr="009302F7">
        <w:rPr>
          <w:rFonts w:ascii="Trebuchet MS" w:hAnsi="Trebuchet MS"/>
          <w:sz w:val="24"/>
          <w:szCs w:val="24"/>
        </w:rPr>
        <w:t>Prestarea de servicii agricole</w:t>
      </w:r>
    </w:p>
    <w:p w14:paraId="7EA8753F" w14:textId="77777777" w:rsidR="004C2516" w:rsidRPr="00D50999" w:rsidRDefault="0025393A" w:rsidP="0025393A">
      <w:pPr>
        <w:pStyle w:val="ListParagraph"/>
        <w:numPr>
          <w:ilvl w:val="0"/>
          <w:numId w:val="4"/>
        </w:numPr>
        <w:spacing w:after="0" w:line="360" w:lineRule="auto"/>
        <w:ind w:left="714" w:hanging="357"/>
        <w:jc w:val="both"/>
        <w:rPr>
          <w:rFonts w:ascii="Trebuchet MS" w:hAnsi="Trebuchet MS"/>
          <w:sz w:val="24"/>
          <w:szCs w:val="24"/>
        </w:rPr>
      </w:pPr>
      <w:r w:rsidRPr="009302F7">
        <w:rPr>
          <w:rFonts w:ascii="Trebuchet MS" w:hAnsi="Trebuchet MS"/>
          <w:sz w:val="24"/>
          <w:szCs w:val="24"/>
        </w:rPr>
        <w:t>Producția de electricitate din biomasă ca și activitate economică</w:t>
      </w:r>
    </w:p>
    <w:p w14:paraId="1FA700B4" w14:textId="77777777" w:rsidR="004C2516" w:rsidRPr="009302F7" w:rsidRDefault="004C2516" w:rsidP="0025393A">
      <w:pPr>
        <w:jc w:val="both"/>
        <w:rPr>
          <w:rFonts w:ascii="Trebuchet MS" w:hAnsi="Trebuchet MS"/>
          <w:sz w:val="24"/>
          <w:szCs w:val="24"/>
        </w:rPr>
      </w:pPr>
    </w:p>
    <w:p w14:paraId="64D2B4F5" w14:textId="77777777" w:rsidR="0025393A" w:rsidRPr="009302F7" w:rsidRDefault="0025393A" w:rsidP="0025393A">
      <w:pPr>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51584" behindDoc="0" locked="0" layoutInCell="1" allowOverlap="1" wp14:anchorId="1FCB05D6" wp14:editId="4AABB0F8">
                <wp:simplePos x="0" y="0"/>
                <wp:positionH relativeFrom="column">
                  <wp:posOffset>-23495</wp:posOffset>
                </wp:positionH>
                <wp:positionV relativeFrom="paragraph">
                  <wp:posOffset>212725</wp:posOffset>
                </wp:positionV>
                <wp:extent cx="5791200" cy="0"/>
                <wp:effectExtent l="0" t="0" r="0" b="0"/>
                <wp:wrapNone/>
                <wp:docPr id="11" name="Straight Connector 11"/>
                <wp:cNvGraphicFramePr/>
                <a:graphic xmlns:a="http://schemas.openxmlformats.org/drawingml/2006/main">
                  <a:graphicData uri="http://schemas.microsoft.com/office/word/2010/wordprocessingShape">
                    <wps:wsp>
                      <wps:cNvCnPr/>
                      <wps:spPr>
                        <a:xfrm flipV="1">
                          <a:off x="0" y="0"/>
                          <a:ext cx="5791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E65D24" id="Straight Connector 11"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6.75pt" to="454.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" strokecolor="#4472c4 [3204]" strokeweight=".5pt">
                <v:stroke joinstyle="miter"/>
              </v:line>
            </w:pict>
          </mc:Fallback>
        </mc:AlternateContent>
      </w:r>
      <w:r w:rsidR="00F44C59" w:rsidRPr="009302F7">
        <w:rPr>
          <w:rFonts w:ascii="Trebuchet MS" w:hAnsi="Trebuchet MS"/>
          <w:b/>
          <w:sz w:val="24"/>
          <w:szCs w:val="24"/>
        </w:rPr>
        <w:t>CAPITOLUL</w:t>
      </w:r>
      <w:r w:rsidRPr="009302F7">
        <w:rPr>
          <w:rFonts w:ascii="Trebuchet MS" w:hAnsi="Trebuchet MS"/>
          <w:b/>
          <w:sz w:val="24"/>
          <w:szCs w:val="24"/>
        </w:rPr>
        <w:t xml:space="preserve"> 7</w:t>
      </w:r>
      <w:r w:rsidR="004C2516" w:rsidRPr="009302F7">
        <w:rPr>
          <w:rFonts w:ascii="Trebuchet MS" w:hAnsi="Trebuchet MS"/>
          <w:b/>
          <w:sz w:val="24"/>
          <w:szCs w:val="24"/>
        </w:rPr>
        <w:t xml:space="preserve"> - SELECȚIA PROIECTELOR </w:t>
      </w:r>
    </w:p>
    <w:p w14:paraId="0275045B" w14:textId="77777777" w:rsidR="004C2516" w:rsidRPr="009302F7" w:rsidRDefault="004C2516" w:rsidP="0025393A">
      <w:pPr>
        <w:jc w:val="both"/>
        <w:rPr>
          <w:rFonts w:ascii="Trebuchet MS" w:hAnsi="Trebuchet MS"/>
          <w:b/>
          <w:sz w:val="24"/>
          <w:szCs w:val="24"/>
        </w:rPr>
      </w:pPr>
    </w:p>
    <w:p w14:paraId="5E34D95E" w14:textId="326CA20E" w:rsidR="0025393A" w:rsidRPr="009302F7" w:rsidRDefault="0025393A" w:rsidP="006024B3">
      <w:pPr>
        <w:spacing w:after="0" w:line="360" w:lineRule="auto"/>
        <w:jc w:val="both"/>
        <w:rPr>
          <w:rFonts w:ascii="Trebuchet MS" w:hAnsi="Trebuchet MS"/>
          <w:sz w:val="24"/>
          <w:szCs w:val="24"/>
        </w:rPr>
      </w:pPr>
      <w:r w:rsidRPr="009302F7">
        <w:rPr>
          <w:rFonts w:ascii="Trebuchet MS" w:hAnsi="Trebuchet MS"/>
          <w:sz w:val="24"/>
          <w:szCs w:val="24"/>
        </w:rPr>
        <w:t>Punctajul mi</w:t>
      </w:r>
      <w:r w:rsidR="00A73753" w:rsidRPr="009302F7">
        <w:rPr>
          <w:rFonts w:ascii="Trebuchet MS" w:hAnsi="Trebuchet MS"/>
          <w:sz w:val="24"/>
          <w:szCs w:val="24"/>
        </w:rPr>
        <w:t>nim admis la finanțare pentru mă</w:t>
      </w:r>
      <w:r w:rsidRPr="009302F7">
        <w:rPr>
          <w:rFonts w:ascii="Trebuchet MS" w:hAnsi="Trebuchet MS"/>
          <w:sz w:val="24"/>
          <w:szCs w:val="24"/>
        </w:rPr>
        <w:t>sura M3/ 6A – ”Suport în dezvoltarea echillibrată a teritoriului prin activități non-agricole”</w:t>
      </w:r>
      <w:r w:rsidR="006024B3" w:rsidRPr="009302F7">
        <w:rPr>
          <w:rFonts w:ascii="Trebuchet MS" w:hAnsi="Trebuchet MS"/>
          <w:sz w:val="24"/>
          <w:szCs w:val="24"/>
        </w:rPr>
        <w:t xml:space="preserve"> – </w:t>
      </w:r>
      <w:r w:rsidR="006024B3" w:rsidRPr="008C43F7">
        <w:rPr>
          <w:rFonts w:ascii="Trebuchet MS" w:hAnsi="Trebuchet MS"/>
          <w:sz w:val="24"/>
          <w:szCs w:val="24"/>
        </w:rPr>
        <w:t xml:space="preserve">sesiunea </w:t>
      </w:r>
      <w:ins w:id="15" w:author="Ciprian Bobeica" w:date="2024-03-28T12:45:00Z">
        <w:r w:rsidR="005472AA">
          <w:rPr>
            <w:rFonts w:ascii="Trebuchet MS" w:hAnsi="Trebuchet MS"/>
            <w:sz w:val="24"/>
            <w:szCs w:val="24"/>
          </w:rPr>
          <w:t xml:space="preserve"> 1 din anul 2024</w:t>
        </w:r>
      </w:ins>
      <w:r w:rsidR="008C43F7">
        <w:rPr>
          <w:rFonts w:ascii="Trebuchet MS" w:hAnsi="Trebuchet MS"/>
          <w:sz w:val="24"/>
          <w:szCs w:val="24"/>
        </w:rPr>
        <w:t>,</w:t>
      </w:r>
      <w:r w:rsidR="006024B3" w:rsidRPr="008C43F7">
        <w:rPr>
          <w:rFonts w:ascii="Trebuchet MS" w:hAnsi="Trebuchet MS"/>
          <w:sz w:val="24"/>
          <w:szCs w:val="24"/>
        </w:rPr>
        <w:t xml:space="preserve"> </w:t>
      </w:r>
      <w:r w:rsidR="006024B3" w:rsidRPr="009302F7">
        <w:rPr>
          <w:rFonts w:ascii="Trebuchet MS" w:hAnsi="Trebuchet MS"/>
          <w:sz w:val="24"/>
          <w:szCs w:val="24"/>
        </w:rPr>
        <w:t xml:space="preserve">este de </w:t>
      </w:r>
      <w:r w:rsidR="00475B4C">
        <w:rPr>
          <w:rFonts w:ascii="Trebuchet MS" w:hAnsi="Trebuchet MS"/>
          <w:b/>
          <w:sz w:val="24"/>
          <w:szCs w:val="24"/>
        </w:rPr>
        <w:t>3</w:t>
      </w:r>
      <w:r w:rsidR="006024B3" w:rsidRPr="009302F7">
        <w:rPr>
          <w:rFonts w:ascii="Trebuchet MS" w:hAnsi="Trebuchet MS"/>
          <w:b/>
          <w:sz w:val="24"/>
          <w:szCs w:val="24"/>
        </w:rPr>
        <w:t>0 de puncte și reprezintă pragul sub care nici</w:t>
      </w:r>
      <w:r w:rsidR="00EC023C">
        <w:rPr>
          <w:rFonts w:ascii="Trebuchet MS" w:hAnsi="Trebuchet MS"/>
          <w:b/>
          <w:sz w:val="24"/>
          <w:szCs w:val="24"/>
        </w:rPr>
        <w:t xml:space="preserve"> </w:t>
      </w:r>
      <w:r w:rsidR="006024B3" w:rsidRPr="009302F7">
        <w:rPr>
          <w:rFonts w:ascii="Trebuchet MS" w:hAnsi="Trebuchet MS"/>
          <w:b/>
          <w:sz w:val="24"/>
          <w:szCs w:val="24"/>
        </w:rPr>
        <w:t>un proiect nu poate intra la finanțare</w:t>
      </w:r>
      <w:r w:rsidR="006024B3" w:rsidRPr="009302F7">
        <w:rPr>
          <w:rFonts w:ascii="Trebuchet MS" w:hAnsi="Trebuchet MS"/>
          <w:sz w:val="24"/>
          <w:szCs w:val="24"/>
        </w:rPr>
        <w:t xml:space="preserve">. </w:t>
      </w:r>
    </w:p>
    <w:p w14:paraId="2C83E1D7" w14:textId="77777777" w:rsidR="006024B3" w:rsidRPr="009302F7" w:rsidRDefault="007D516F" w:rsidP="006024B3">
      <w:pPr>
        <w:spacing w:after="0" w:line="360" w:lineRule="auto"/>
        <w:jc w:val="both"/>
        <w:rPr>
          <w:rFonts w:ascii="Trebuchet MS" w:hAnsi="Trebuchet MS"/>
          <w:sz w:val="24"/>
          <w:szCs w:val="24"/>
        </w:rPr>
      </w:pPr>
      <w:r w:rsidRPr="009302F7">
        <w:rPr>
          <w:rFonts w:ascii="Trebuchet MS" w:hAnsi="Trebuchet MS"/>
          <w:sz w:val="24"/>
          <w:szCs w:val="24"/>
        </w:rPr>
        <w:lastRenderedPageBreak/>
        <w:t>Evaluarea pro</w:t>
      </w:r>
      <w:r w:rsidR="006024B3" w:rsidRPr="009302F7">
        <w:rPr>
          <w:rFonts w:ascii="Trebuchet MS" w:hAnsi="Trebuchet MS"/>
          <w:sz w:val="24"/>
          <w:szCs w:val="24"/>
        </w:rPr>
        <w:t>iectelor depuse se va face de către angajații Parteneriatului Grup de Acțiune L</w:t>
      </w:r>
      <w:r w:rsidRPr="009302F7">
        <w:rPr>
          <w:rFonts w:ascii="Trebuchet MS" w:hAnsi="Trebuchet MS"/>
          <w:sz w:val="24"/>
          <w:szCs w:val="24"/>
        </w:rPr>
        <w:t>o</w:t>
      </w:r>
      <w:r w:rsidR="006024B3" w:rsidRPr="009302F7">
        <w:rPr>
          <w:rFonts w:ascii="Trebuchet MS" w:hAnsi="Trebuchet MS"/>
          <w:sz w:val="24"/>
          <w:szCs w:val="24"/>
        </w:rPr>
        <w:t xml:space="preserve">cală </w:t>
      </w:r>
      <w:r w:rsidR="00EC023C">
        <w:rPr>
          <w:rFonts w:ascii="Trebuchet MS" w:hAnsi="Trebuchet MS"/>
          <w:sz w:val="24"/>
          <w:szCs w:val="24"/>
        </w:rPr>
        <w:t>,,</w:t>
      </w:r>
      <w:r w:rsidR="006024B3" w:rsidRPr="009302F7">
        <w:rPr>
          <w:rFonts w:ascii="Trebuchet MS" w:hAnsi="Trebuchet MS"/>
          <w:sz w:val="24"/>
          <w:szCs w:val="24"/>
        </w:rPr>
        <w:t>Canal Dunăre</w:t>
      </w:r>
      <w:r w:rsidR="00EC0FEB" w:rsidRPr="009302F7">
        <w:rPr>
          <w:rFonts w:ascii="Trebuchet MS" w:hAnsi="Trebuchet MS"/>
          <w:sz w:val="24"/>
          <w:szCs w:val="24"/>
        </w:rPr>
        <w:t xml:space="preserve"> -</w:t>
      </w:r>
      <w:r w:rsidR="006024B3" w:rsidRPr="009302F7">
        <w:rPr>
          <w:rFonts w:ascii="Trebuchet MS" w:hAnsi="Trebuchet MS"/>
          <w:sz w:val="24"/>
          <w:szCs w:val="24"/>
        </w:rPr>
        <w:t xml:space="preserve"> Marea Neagră 2016</w:t>
      </w:r>
      <w:r w:rsidR="00EC023C">
        <w:rPr>
          <w:rFonts w:ascii="Trebuchet MS" w:hAnsi="Trebuchet MS"/>
          <w:sz w:val="24"/>
          <w:szCs w:val="24"/>
        </w:rPr>
        <w:t>’’</w:t>
      </w:r>
      <w:r w:rsidR="006024B3" w:rsidRPr="009302F7">
        <w:rPr>
          <w:rFonts w:ascii="Trebuchet MS" w:hAnsi="Trebuchet MS"/>
          <w:sz w:val="24"/>
          <w:szCs w:val="24"/>
        </w:rPr>
        <w:t xml:space="preserve"> și s-au luat în ca</w:t>
      </w:r>
      <w:r w:rsidR="007555AE" w:rsidRPr="009302F7">
        <w:rPr>
          <w:rFonts w:ascii="Trebuchet MS" w:hAnsi="Trebuchet MS"/>
          <w:sz w:val="24"/>
          <w:szCs w:val="24"/>
        </w:rPr>
        <w:t>l</w:t>
      </w:r>
      <w:r w:rsidR="006024B3" w:rsidRPr="009302F7">
        <w:rPr>
          <w:rFonts w:ascii="Trebuchet MS" w:hAnsi="Trebuchet MS"/>
          <w:sz w:val="24"/>
          <w:szCs w:val="24"/>
        </w:rPr>
        <w:t xml:space="preserve">cul </w:t>
      </w:r>
      <w:r w:rsidR="00446BC5">
        <w:rPr>
          <w:rFonts w:ascii="Trebuchet MS" w:hAnsi="Trebuchet MS"/>
          <w:sz w:val="24"/>
          <w:szCs w:val="24"/>
        </w:rPr>
        <w:t>30</w:t>
      </w:r>
      <w:r w:rsidR="006024B3" w:rsidRPr="007D68F4">
        <w:rPr>
          <w:rFonts w:ascii="Trebuchet MS" w:hAnsi="Trebuchet MS"/>
          <w:sz w:val="24"/>
          <w:szCs w:val="24"/>
        </w:rPr>
        <w:t xml:space="preserve"> de zile</w:t>
      </w:r>
      <w:r w:rsidR="006024B3" w:rsidRPr="009302F7">
        <w:rPr>
          <w:rFonts w:ascii="Trebuchet MS" w:hAnsi="Trebuchet MS"/>
          <w:sz w:val="24"/>
          <w:szCs w:val="24"/>
        </w:rPr>
        <w:t xml:space="preserve"> pentru fiecare apel de selecție. Pe</w:t>
      </w:r>
      <w:r w:rsidRPr="009302F7">
        <w:rPr>
          <w:rFonts w:ascii="Trebuchet MS" w:hAnsi="Trebuchet MS"/>
          <w:sz w:val="24"/>
          <w:szCs w:val="24"/>
        </w:rPr>
        <w:t>n</w:t>
      </w:r>
      <w:r w:rsidR="006024B3" w:rsidRPr="009302F7">
        <w:rPr>
          <w:rFonts w:ascii="Trebuchet MS" w:hAnsi="Trebuchet MS"/>
          <w:sz w:val="24"/>
          <w:szCs w:val="24"/>
        </w:rPr>
        <w:t>tru toate proiectele evaluate la nivelul GAL, evaluatorii, stabiliț</w:t>
      </w:r>
      <w:r w:rsidR="00EC0FEB" w:rsidRPr="009302F7">
        <w:rPr>
          <w:rFonts w:ascii="Trebuchet MS" w:hAnsi="Trebuchet MS"/>
          <w:sz w:val="24"/>
          <w:szCs w:val="24"/>
        </w:rPr>
        <w:t>i cu respectarea prevederilor S</w:t>
      </w:r>
      <w:r w:rsidR="006024B3" w:rsidRPr="009302F7">
        <w:rPr>
          <w:rFonts w:ascii="Trebuchet MS" w:hAnsi="Trebuchet MS"/>
          <w:sz w:val="24"/>
          <w:szCs w:val="24"/>
        </w:rPr>
        <w:t>DL, vor verifica conformitatea și eligibilitatea proiectelor și vor acorda punctaje aferente fiecărei cereri de finanțare. Toate verificările se re</w:t>
      </w:r>
      <w:r w:rsidR="00926C58">
        <w:rPr>
          <w:rFonts w:ascii="Trebuchet MS" w:hAnsi="Trebuchet MS"/>
          <w:sz w:val="24"/>
          <w:szCs w:val="24"/>
        </w:rPr>
        <w:t>a</w:t>
      </w:r>
      <w:r w:rsidR="006024B3" w:rsidRPr="009302F7">
        <w:rPr>
          <w:rFonts w:ascii="Trebuchet MS" w:hAnsi="Trebuchet MS"/>
          <w:sz w:val="24"/>
          <w:szCs w:val="24"/>
        </w:rPr>
        <w:t xml:space="preserve">lizează pe evaluări documentare, în baza unor fișe de verificare elaborate la nivelul GAL, datate și semnate de experții evaluatori. </w:t>
      </w:r>
    </w:p>
    <w:p w14:paraId="5A7BB4CB" w14:textId="77777777" w:rsidR="006024B3" w:rsidRPr="009302F7" w:rsidRDefault="006024B3" w:rsidP="006024B3">
      <w:pPr>
        <w:spacing w:after="0" w:line="360" w:lineRule="auto"/>
        <w:jc w:val="both"/>
        <w:rPr>
          <w:rFonts w:ascii="Trebuchet MS" w:hAnsi="Trebuchet MS"/>
          <w:sz w:val="24"/>
          <w:szCs w:val="24"/>
        </w:rPr>
      </w:pPr>
      <w:r w:rsidRPr="009302F7">
        <w:rPr>
          <w:rFonts w:ascii="Trebuchet MS" w:hAnsi="Trebuchet MS"/>
          <w:sz w:val="24"/>
          <w:szCs w:val="24"/>
        </w:rPr>
        <w:t>T</w:t>
      </w:r>
      <w:r w:rsidR="007D516F" w:rsidRPr="009302F7">
        <w:rPr>
          <w:rFonts w:ascii="Trebuchet MS" w:hAnsi="Trebuchet MS"/>
          <w:sz w:val="24"/>
          <w:szCs w:val="24"/>
        </w:rPr>
        <w:t>o</w:t>
      </w:r>
      <w:r w:rsidRPr="009302F7">
        <w:rPr>
          <w:rFonts w:ascii="Trebuchet MS" w:hAnsi="Trebuchet MS"/>
          <w:sz w:val="24"/>
          <w:szCs w:val="24"/>
        </w:rPr>
        <w:t>ate evaluărie efectuate de către evaluatori vor respecta principiul de verificare ”4 ochi”, resp</w:t>
      </w:r>
      <w:r w:rsidR="006321D4">
        <w:rPr>
          <w:rFonts w:ascii="Trebuchet MS" w:hAnsi="Trebuchet MS"/>
          <w:sz w:val="24"/>
          <w:szCs w:val="24"/>
        </w:rPr>
        <w:t>e</w:t>
      </w:r>
      <w:r w:rsidRPr="009302F7">
        <w:rPr>
          <w:rFonts w:ascii="Trebuchet MS" w:hAnsi="Trebuchet MS"/>
          <w:sz w:val="24"/>
          <w:szCs w:val="24"/>
        </w:rPr>
        <w:t xml:space="preserve">ctiv vor fi semnate de 2 experți. </w:t>
      </w:r>
    </w:p>
    <w:p w14:paraId="56D3B8B8" w14:textId="77777777" w:rsidR="006024B3" w:rsidRPr="009302F7" w:rsidRDefault="007D516F" w:rsidP="006024B3">
      <w:pPr>
        <w:spacing w:after="0" w:line="360" w:lineRule="auto"/>
        <w:jc w:val="both"/>
        <w:rPr>
          <w:rFonts w:ascii="Trebuchet MS" w:hAnsi="Trebuchet MS"/>
          <w:sz w:val="24"/>
          <w:szCs w:val="24"/>
        </w:rPr>
      </w:pPr>
      <w:r w:rsidRPr="009302F7">
        <w:rPr>
          <w:rFonts w:ascii="Trebuchet MS" w:hAnsi="Trebuchet MS"/>
          <w:sz w:val="24"/>
          <w:szCs w:val="24"/>
        </w:rPr>
        <w:t>În urma evaluă</w:t>
      </w:r>
      <w:r w:rsidR="006024B3" w:rsidRPr="009302F7">
        <w:rPr>
          <w:rFonts w:ascii="Trebuchet MS" w:hAnsi="Trebuchet MS"/>
          <w:sz w:val="24"/>
          <w:szCs w:val="24"/>
        </w:rPr>
        <w:t>rii proiectelor depuse la P</w:t>
      </w:r>
      <w:r w:rsidRPr="009302F7">
        <w:rPr>
          <w:rFonts w:ascii="Trebuchet MS" w:hAnsi="Trebuchet MS"/>
          <w:sz w:val="24"/>
          <w:szCs w:val="24"/>
        </w:rPr>
        <w:t>a</w:t>
      </w:r>
      <w:r w:rsidR="006024B3" w:rsidRPr="009302F7">
        <w:rPr>
          <w:rFonts w:ascii="Trebuchet MS" w:hAnsi="Trebuchet MS"/>
          <w:sz w:val="24"/>
          <w:szCs w:val="24"/>
        </w:rPr>
        <w:t xml:space="preserve">rteneriatul Grup de Acțiune Locală </w:t>
      </w:r>
      <w:r w:rsidR="006321D4">
        <w:rPr>
          <w:rFonts w:ascii="Trebuchet MS" w:hAnsi="Trebuchet MS"/>
          <w:sz w:val="24"/>
          <w:szCs w:val="24"/>
        </w:rPr>
        <w:t>,,</w:t>
      </w:r>
      <w:r w:rsidR="006024B3" w:rsidRPr="009302F7">
        <w:rPr>
          <w:rFonts w:ascii="Trebuchet MS" w:hAnsi="Trebuchet MS"/>
          <w:sz w:val="24"/>
          <w:szCs w:val="24"/>
        </w:rPr>
        <w:t xml:space="preserve">Canal Dunăre </w:t>
      </w:r>
      <w:r w:rsidR="007A5C8C" w:rsidRPr="009302F7">
        <w:rPr>
          <w:rFonts w:ascii="Trebuchet MS" w:hAnsi="Trebuchet MS"/>
          <w:sz w:val="24"/>
          <w:szCs w:val="24"/>
        </w:rPr>
        <w:t xml:space="preserve">- </w:t>
      </w:r>
      <w:r w:rsidR="006024B3" w:rsidRPr="009302F7">
        <w:rPr>
          <w:rFonts w:ascii="Trebuchet MS" w:hAnsi="Trebuchet MS"/>
          <w:sz w:val="24"/>
          <w:szCs w:val="24"/>
        </w:rPr>
        <w:t>Marea Neagră 2016</w:t>
      </w:r>
      <w:r w:rsidR="006321D4">
        <w:rPr>
          <w:rFonts w:ascii="Trebuchet MS" w:hAnsi="Trebuchet MS"/>
          <w:sz w:val="24"/>
          <w:szCs w:val="24"/>
        </w:rPr>
        <w:t>’’</w:t>
      </w:r>
      <w:r w:rsidR="006024B3" w:rsidRPr="009302F7">
        <w:rPr>
          <w:rFonts w:ascii="Trebuchet MS" w:hAnsi="Trebuchet MS"/>
          <w:sz w:val="24"/>
          <w:szCs w:val="24"/>
        </w:rPr>
        <w:t xml:space="preserve">, angajații vor ierarhiza </w:t>
      </w:r>
      <w:r w:rsidRPr="009302F7">
        <w:rPr>
          <w:rFonts w:ascii="Trebuchet MS" w:hAnsi="Trebuchet MS"/>
          <w:sz w:val="24"/>
          <w:szCs w:val="24"/>
        </w:rPr>
        <w:t>p</w:t>
      </w:r>
      <w:r w:rsidR="006024B3" w:rsidRPr="009302F7">
        <w:rPr>
          <w:rFonts w:ascii="Trebuchet MS" w:hAnsi="Trebuchet MS"/>
          <w:sz w:val="24"/>
          <w:szCs w:val="24"/>
        </w:rPr>
        <w:t>roiectele în funcție de rezultatul evaluării și anume:</w:t>
      </w:r>
    </w:p>
    <w:p w14:paraId="1362570B" w14:textId="77777777" w:rsidR="006024B3" w:rsidRPr="009302F7" w:rsidRDefault="006024B3" w:rsidP="006A1964">
      <w:pPr>
        <w:pStyle w:val="ListParagraph"/>
        <w:numPr>
          <w:ilvl w:val="0"/>
          <w:numId w:val="40"/>
        </w:numPr>
        <w:spacing w:after="0" w:line="360" w:lineRule="auto"/>
        <w:jc w:val="both"/>
        <w:rPr>
          <w:rFonts w:ascii="Trebuchet MS" w:hAnsi="Trebuchet MS"/>
          <w:sz w:val="24"/>
          <w:szCs w:val="24"/>
        </w:rPr>
      </w:pPr>
      <w:r w:rsidRPr="009302F7">
        <w:rPr>
          <w:rFonts w:ascii="Trebuchet MS" w:hAnsi="Trebuchet MS"/>
          <w:sz w:val="24"/>
          <w:szCs w:val="24"/>
        </w:rPr>
        <w:t>Pr</w:t>
      </w:r>
      <w:r w:rsidR="007D516F" w:rsidRPr="009302F7">
        <w:rPr>
          <w:rFonts w:ascii="Trebuchet MS" w:hAnsi="Trebuchet MS"/>
          <w:sz w:val="24"/>
          <w:szCs w:val="24"/>
        </w:rPr>
        <w:t>o</w:t>
      </w:r>
      <w:r w:rsidR="00E21146" w:rsidRPr="009302F7">
        <w:rPr>
          <w:rFonts w:ascii="Trebuchet MS" w:hAnsi="Trebuchet MS"/>
          <w:sz w:val="24"/>
          <w:szCs w:val="24"/>
        </w:rPr>
        <w:t>i</w:t>
      </w:r>
      <w:r w:rsidRPr="009302F7">
        <w:rPr>
          <w:rFonts w:ascii="Trebuchet MS" w:hAnsi="Trebuchet MS"/>
          <w:sz w:val="24"/>
          <w:szCs w:val="24"/>
        </w:rPr>
        <w:t>ecte retrase, neeligibile, eligibile neselectate și eligibile selectate.</w:t>
      </w:r>
    </w:p>
    <w:p w14:paraId="3EB1FF90" w14:textId="77777777" w:rsidR="007D516F" w:rsidRPr="009302F7" w:rsidRDefault="007D516F" w:rsidP="006024B3">
      <w:pPr>
        <w:spacing w:after="0" w:line="360" w:lineRule="auto"/>
        <w:jc w:val="both"/>
        <w:rPr>
          <w:rFonts w:ascii="Trebuchet MS" w:hAnsi="Trebuchet MS"/>
          <w:sz w:val="24"/>
          <w:szCs w:val="24"/>
        </w:rPr>
      </w:pPr>
    </w:p>
    <w:p w14:paraId="4DA6047D" w14:textId="77777777" w:rsidR="006024B3" w:rsidRPr="009302F7" w:rsidRDefault="006024B3" w:rsidP="006024B3">
      <w:pPr>
        <w:spacing w:after="0" w:line="360" w:lineRule="auto"/>
        <w:jc w:val="both"/>
        <w:rPr>
          <w:rFonts w:ascii="Trebuchet MS" w:hAnsi="Trebuchet MS"/>
          <w:sz w:val="24"/>
          <w:szCs w:val="24"/>
        </w:rPr>
      </w:pPr>
      <w:r w:rsidRPr="009302F7">
        <w:rPr>
          <w:rFonts w:ascii="Trebuchet MS" w:hAnsi="Trebuchet MS"/>
          <w:b/>
          <w:sz w:val="24"/>
          <w:szCs w:val="24"/>
        </w:rPr>
        <w:t xml:space="preserve">Procedura de evaluare și de selecție </w:t>
      </w:r>
      <w:r w:rsidRPr="009302F7">
        <w:rPr>
          <w:rFonts w:ascii="Trebuchet MS" w:hAnsi="Trebuchet MS"/>
          <w:sz w:val="24"/>
          <w:szCs w:val="24"/>
        </w:rPr>
        <w:t xml:space="preserve">a proiectelor depuse în cadrul GAL Canal Dunăre </w:t>
      </w:r>
      <w:r w:rsidR="007A5C8C" w:rsidRPr="009302F7">
        <w:rPr>
          <w:rFonts w:ascii="Trebuchet MS" w:hAnsi="Trebuchet MS"/>
          <w:sz w:val="24"/>
          <w:szCs w:val="24"/>
        </w:rPr>
        <w:t xml:space="preserve">- </w:t>
      </w:r>
      <w:r w:rsidRPr="009302F7">
        <w:rPr>
          <w:rFonts w:ascii="Trebuchet MS" w:hAnsi="Trebuchet MS"/>
          <w:sz w:val="24"/>
          <w:szCs w:val="24"/>
        </w:rPr>
        <w:t xml:space="preserve">Marea Neagră </w:t>
      </w:r>
      <w:r w:rsidR="007D516F" w:rsidRPr="009302F7">
        <w:rPr>
          <w:rFonts w:ascii="Trebuchet MS" w:hAnsi="Trebuchet MS"/>
          <w:sz w:val="24"/>
          <w:szCs w:val="24"/>
        </w:rPr>
        <w:t xml:space="preserve">2016 </w:t>
      </w:r>
      <w:r w:rsidRPr="009302F7">
        <w:rPr>
          <w:rFonts w:ascii="Trebuchet MS" w:hAnsi="Trebuchet MS"/>
          <w:sz w:val="24"/>
          <w:szCs w:val="24"/>
        </w:rPr>
        <w:t xml:space="preserve">va fi realizată de către un Comitet de Selecție stabilit de către organele de decizie (Adunarea Generală a Asociaților </w:t>
      </w:r>
      <w:r w:rsidRPr="00642254">
        <w:rPr>
          <w:rFonts w:ascii="Trebuchet MS" w:hAnsi="Trebuchet MS"/>
          <w:sz w:val="24"/>
          <w:szCs w:val="24"/>
        </w:rPr>
        <w:t>și Consiliul Director</w:t>
      </w:r>
      <w:r w:rsidRPr="009302F7">
        <w:rPr>
          <w:rFonts w:ascii="Trebuchet MS" w:hAnsi="Trebuchet MS"/>
          <w:sz w:val="24"/>
          <w:szCs w:val="24"/>
        </w:rPr>
        <w:t xml:space="preserve">), format din minim 5 membri ai parteneriatului. </w:t>
      </w:r>
    </w:p>
    <w:p w14:paraId="75070CB1" w14:textId="77777777" w:rsidR="006024B3" w:rsidRPr="009302F7" w:rsidRDefault="006024B3" w:rsidP="006024B3">
      <w:pPr>
        <w:spacing w:after="0" w:line="360" w:lineRule="auto"/>
        <w:jc w:val="both"/>
        <w:rPr>
          <w:rFonts w:ascii="Trebuchet MS" w:hAnsi="Trebuchet MS"/>
          <w:sz w:val="24"/>
          <w:szCs w:val="24"/>
        </w:rPr>
      </w:pPr>
      <w:r w:rsidRPr="009302F7">
        <w:rPr>
          <w:rFonts w:ascii="Trebuchet MS" w:hAnsi="Trebuchet MS"/>
          <w:sz w:val="24"/>
          <w:szCs w:val="24"/>
        </w:rPr>
        <w:t xml:space="preserve">Selecția proiectelor se va face aplicând regula </w:t>
      </w:r>
      <w:r w:rsidR="007A5C8C" w:rsidRPr="009302F7">
        <w:rPr>
          <w:rFonts w:ascii="Trebuchet MS" w:hAnsi="Trebuchet MS"/>
          <w:sz w:val="24"/>
          <w:szCs w:val="24"/>
        </w:rPr>
        <w:t>d</w:t>
      </w:r>
      <w:r w:rsidRPr="009302F7">
        <w:rPr>
          <w:rFonts w:ascii="Trebuchet MS" w:hAnsi="Trebuchet MS"/>
          <w:sz w:val="24"/>
          <w:szCs w:val="24"/>
        </w:rPr>
        <w:t>e ”dublu</w:t>
      </w:r>
      <w:r w:rsidR="007D516F" w:rsidRPr="009302F7">
        <w:rPr>
          <w:rFonts w:ascii="Trebuchet MS" w:hAnsi="Trebuchet MS"/>
          <w:sz w:val="24"/>
          <w:szCs w:val="24"/>
        </w:rPr>
        <w:t xml:space="preserve"> </w:t>
      </w:r>
      <w:r w:rsidRPr="009302F7">
        <w:rPr>
          <w:rFonts w:ascii="Trebuchet MS" w:hAnsi="Trebuchet MS"/>
          <w:sz w:val="24"/>
          <w:szCs w:val="24"/>
        </w:rPr>
        <w:t>cvorum”, respectiv pentru validarea voturilor, în momentul selecției vor fi pr</w:t>
      </w:r>
      <w:r w:rsidR="00716F3E" w:rsidRPr="009302F7">
        <w:rPr>
          <w:rFonts w:ascii="Trebuchet MS" w:hAnsi="Trebuchet MS"/>
          <w:sz w:val="24"/>
          <w:szCs w:val="24"/>
        </w:rPr>
        <w:t>ezenți cel puțin 50% din membrii Comitetului de Selecție. Pentru transparența procesului de selecție a proiectelor și pentru efectuarea activitățior de control și monitorizare, la aceste selecții va lua parte și minim un reprezentant al Mini</w:t>
      </w:r>
      <w:r w:rsidR="006321D4">
        <w:rPr>
          <w:rFonts w:ascii="Trebuchet MS" w:hAnsi="Trebuchet MS"/>
          <w:sz w:val="24"/>
          <w:szCs w:val="24"/>
        </w:rPr>
        <w:t>sterului Agriculturii și Dezvol</w:t>
      </w:r>
      <w:r w:rsidR="00716F3E" w:rsidRPr="009302F7">
        <w:rPr>
          <w:rFonts w:ascii="Trebuchet MS" w:hAnsi="Trebuchet MS"/>
          <w:sz w:val="24"/>
          <w:szCs w:val="24"/>
        </w:rPr>
        <w:t xml:space="preserve">tării Rurale de la nivel județean. </w:t>
      </w:r>
    </w:p>
    <w:p w14:paraId="2A7EE7F9" w14:textId="77777777" w:rsidR="002F7ECC" w:rsidRPr="009302F7" w:rsidRDefault="002F7ECC" w:rsidP="006024B3">
      <w:pPr>
        <w:spacing w:after="0" w:line="360" w:lineRule="auto"/>
        <w:jc w:val="both"/>
        <w:rPr>
          <w:rFonts w:ascii="Trebuchet MS" w:hAnsi="Trebuchet MS"/>
          <w:sz w:val="24"/>
          <w:szCs w:val="24"/>
        </w:rPr>
      </w:pPr>
      <w:r w:rsidRPr="009302F7">
        <w:rPr>
          <w:rFonts w:ascii="Trebuchet MS" w:hAnsi="Trebuchet MS"/>
          <w:sz w:val="24"/>
          <w:szCs w:val="24"/>
        </w:rPr>
        <w:t xml:space="preserve">GAL </w:t>
      </w:r>
      <w:r w:rsidR="007A5C8C" w:rsidRPr="009302F7">
        <w:rPr>
          <w:rFonts w:ascii="Trebuchet MS" w:hAnsi="Trebuchet MS"/>
          <w:sz w:val="24"/>
          <w:szCs w:val="24"/>
        </w:rPr>
        <w:t xml:space="preserve">Canal </w:t>
      </w:r>
      <w:r w:rsidRPr="009302F7">
        <w:rPr>
          <w:rFonts w:ascii="Trebuchet MS" w:hAnsi="Trebuchet MS"/>
          <w:sz w:val="24"/>
          <w:szCs w:val="24"/>
        </w:rPr>
        <w:t>D</w:t>
      </w:r>
      <w:r w:rsidR="007D516F" w:rsidRPr="009302F7">
        <w:rPr>
          <w:rFonts w:ascii="Trebuchet MS" w:hAnsi="Trebuchet MS"/>
          <w:sz w:val="24"/>
          <w:szCs w:val="24"/>
        </w:rPr>
        <w:t xml:space="preserve">unăre </w:t>
      </w:r>
      <w:r w:rsidR="007A5C8C" w:rsidRPr="009302F7">
        <w:rPr>
          <w:rFonts w:ascii="Trebuchet MS" w:hAnsi="Trebuchet MS"/>
          <w:sz w:val="24"/>
          <w:szCs w:val="24"/>
        </w:rPr>
        <w:t xml:space="preserve">- </w:t>
      </w:r>
      <w:r w:rsidR="007D516F" w:rsidRPr="009302F7">
        <w:rPr>
          <w:rFonts w:ascii="Trebuchet MS" w:hAnsi="Trebuchet MS"/>
          <w:sz w:val="24"/>
          <w:szCs w:val="24"/>
        </w:rPr>
        <w:t>Marea Neagră 2016 poate să</w:t>
      </w:r>
      <w:r w:rsidRPr="009302F7">
        <w:rPr>
          <w:rFonts w:ascii="Trebuchet MS" w:hAnsi="Trebuchet MS"/>
          <w:sz w:val="24"/>
          <w:szCs w:val="24"/>
        </w:rPr>
        <w:t xml:space="preserve"> solicite beneficiarului, clarificări referitoare la îndeplinirea condițiilor de conformitate, eligibilitate și selecție, dacă este cazul. Nu se vor lua în considerare clarificările de natură să completeze/ modifice datele  inițiale ale proiectu</w:t>
      </w:r>
      <w:r w:rsidR="00481658">
        <w:rPr>
          <w:rFonts w:ascii="Trebuchet MS" w:hAnsi="Trebuchet MS"/>
          <w:sz w:val="24"/>
          <w:szCs w:val="24"/>
        </w:rPr>
        <w:t>lui</w:t>
      </w:r>
      <w:r w:rsidRPr="009302F7">
        <w:rPr>
          <w:rFonts w:ascii="Trebuchet MS" w:hAnsi="Trebuchet MS"/>
          <w:sz w:val="24"/>
          <w:szCs w:val="24"/>
        </w:rPr>
        <w:t xml:space="preserve"> depus. Angajații GAL implicați în procesul de evaluare a</w:t>
      </w:r>
      <w:r w:rsidR="007A5C8C" w:rsidRPr="009302F7">
        <w:rPr>
          <w:rFonts w:ascii="Trebuchet MS" w:hAnsi="Trebuchet MS"/>
          <w:sz w:val="24"/>
          <w:szCs w:val="24"/>
        </w:rPr>
        <w:t>l proiectelor pot realiza vizite</w:t>
      </w:r>
      <w:r w:rsidRPr="009302F7">
        <w:rPr>
          <w:rFonts w:ascii="Trebuchet MS" w:hAnsi="Trebuchet MS"/>
          <w:sz w:val="24"/>
          <w:szCs w:val="24"/>
        </w:rPr>
        <w:t xml:space="preserve"> pe teren în vederea verificării eligibilității, iar în acest scop vor completa Fișa de verficare pe teren. </w:t>
      </w:r>
      <w:r w:rsidR="00B71418" w:rsidRPr="009302F7">
        <w:rPr>
          <w:rFonts w:ascii="Trebuchet MS" w:hAnsi="Trebuchet MS"/>
          <w:sz w:val="24"/>
          <w:szCs w:val="24"/>
        </w:rPr>
        <w:t>Efec</w:t>
      </w:r>
      <w:r w:rsidRPr="009302F7">
        <w:rPr>
          <w:rFonts w:ascii="Trebuchet MS" w:hAnsi="Trebuchet MS"/>
          <w:sz w:val="24"/>
          <w:szCs w:val="24"/>
        </w:rPr>
        <w:t xml:space="preserve">tuarea vizitei pe teren </w:t>
      </w:r>
      <w:r w:rsidRPr="009302F7">
        <w:rPr>
          <w:rFonts w:ascii="Trebuchet MS" w:hAnsi="Trebuchet MS"/>
          <w:sz w:val="24"/>
          <w:szCs w:val="24"/>
        </w:rPr>
        <w:lastRenderedPageBreak/>
        <w:t>nu este obligatoriu de realizat de către GAL, aceasta va fi efectuată de către experții din cadrul AFIR, la mome</w:t>
      </w:r>
      <w:r w:rsidR="00B71418" w:rsidRPr="009302F7">
        <w:rPr>
          <w:rFonts w:ascii="Trebuchet MS" w:hAnsi="Trebuchet MS"/>
          <w:sz w:val="24"/>
          <w:szCs w:val="24"/>
        </w:rPr>
        <w:t xml:space="preserve">ntul verificării eligibilității cererilor de finanțare depuse la </w:t>
      </w:r>
      <w:r w:rsidR="007D516F" w:rsidRPr="009302F7">
        <w:rPr>
          <w:rFonts w:ascii="Trebuchet MS" w:hAnsi="Trebuchet MS"/>
          <w:sz w:val="24"/>
          <w:szCs w:val="24"/>
        </w:rPr>
        <w:t>OJFIR. După încheierea proces</w:t>
      </w:r>
      <w:r w:rsidR="00B71418" w:rsidRPr="009302F7">
        <w:rPr>
          <w:rFonts w:ascii="Trebuchet MS" w:hAnsi="Trebuchet MS"/>
          <w:sz w:val="24"/>
          <w:szCs w:val="24"/>
        </w:rPr>
        <w:t>ului de evaluare și selecție, Comitetul de Selecție va emite un Raport de Se</w:t>
      </w:r>
      <w:r w:rsidR="007D516F" w:rsidRPr="009302F7">
        <w:rPr>
          <w:rFonts w:ascii="Trebuchet MS" w:hAnsi="Trebuchet MS"/>
          <w:sz w:val="24"/>
          <w:szCs w:val="24"/>
        </w:rPr>
        <w:t>l</w:t>
      </w:r>
      <w:r w:rsidR="00B71418" w:rsidRPr="009302F7">
        <w:rPr>
          <w:rFonts w:ascii="Trebuchet MS" w:hAnsi="Trebuchet MS"/>
          <w:sz w:val="24"/>
          <w:szCs w:val="24"/>
        </w:rPr>
        <w:t>ecție In</w:t>
      </w:r>
      <w:r w:rsidR="007D516F" w:rsidRPr="009302F7">
        <w:rPr>
          <w:rFonts w:ascii="Trebuchet MS" w:hAnsi="Trebuchet MS"/>
          <w:sz w:val="24"/>
          <w:szCs w:val="24"/>
        </w:rPr>
        <w:t>t</w:t>
      </w:r>
      <w:r w:rsidR="00B71418" w:rsidRPr="009302F7">
        <w:rPr>
          <w:rFonts w:ascii="Trebuchet MS" w:hAnsi="Trebuchet MS"/>
          <w:sz w:val="24"/>
          <w:szCs w:val="24"/>
        </w:rPr>
        <w:t>ermediar, în care vor fi înscrise proiectele retrase, neeligibile, eligibile neselect</w:t>
      </w:r>
      <w:r w:rsidR="00C822AD" w:rsidRPr="009302F7">
        <w:rPr>
          <w:rFonts w:ascii="Trebuchet MS" w:hAnsi="Trebuchet MS"/>
          <w:sz w:val="24"/>
          <w:szCs w:val="24"/>
        </w:rPr>
        <w:t>ate și eligibile selectate, val</w:t>
      </w:r>
      <w:r w:rsidR="00B71418" w:rsidRPr="009302F7">
        <w:rPr>
          <w:rFonts w:ascii="Trebuchet MS" w:hAnsi="Trebuchet MS"/>
          <w:sz w:val="24"/>
          <w:szCs w:val="24"/>
        </w:rPr>
        <w:t xml:space="preserve">oarea acestora, numele solicitanților, iar pentru proiectele eligibile punctajul obținut. </w:t>
      </w:r>
      <w:r w:rsidRPr="009302F7">
        <w:rPr>
          <w:rFonts w:ascii="Trebuchet MS" w:hAnsi="Trebuchet MS"/>
          <w:sz w:val="24"/>
          <w:szCs w:val="24"/>
        </w:rPr>
        <w:t xml:space="preserve"> </w:t>
      </w:r>
      <w:r w:rsidR="00C822AD" w:rsidRPr="009302F7">
        <w:rPr>
          <w:rFonts w:ascii="Trebuchet MS" w:hAnsi="Trebuchet MS"/>
          <w:sz w:val="24"/>
          <w:szCs w:val="24"/>
        </w:rPr>
        <w:t>Raportul de Selecție Intermediar va fi publicat pe site-ul propriu al GAL. În baza acestuia, beneficiarii vor fi notificați de către GAL. Cei care nu au fost selectați pot depune contestații la sediul GAL, în termen de maximum 5 zile lucrătoare de la primirea notificării sau în maximum 10 zile lucrătoare de la publicarea Raportului pe site-ul propriu al GAL.</w:t>
      </w:r>
    </w:p>
    <w:p w14:paraId="61961718" w14:textId="77777777" w:rsidR="006321D4" w:rsidRDefault="00C822AD" w:rsidP="006024B3">
      <w:pPr>
        <w:spacing w:after="0" w:line="360" w:lineRule="auto"/>
        <w:jc w:val="both"/>
        <w:rPr>
          <w:rFonts w:ascii="Trebuchet MS" w:hAnsi="Trebuchet MS"/>
          <w:sz w:val="24"/>
          <w:szCs w:val="24"/>
        </w:rPr>
      </w:pPr>
      <w:r w:rsidRPr="009302F7">
        <w:rPr>
          <w:rFonts w:ascii="Trebuchet MS" w:hAnsi="Trebuchet MS"/>
          <w:sz w:val="24"/>
          <w:szCs w:val="24"/>
        </w:rPr>
        <w:t>Contestațiile primite vor fi analizate de către o Comisie de Soluționare a Contestațiilor înființată la nivelul GAL, care va fi compusă din a</w:t>
      </w:r>
      <w:r w:rsidR="006321D4">
        <w:rPr>
          <w:rFonts w:ascii="Trebuchet MS" w:hAnsi="Trebuchet MS"/>
          <w:sz w:val="24"/>
          <w:szCs w:val="24"/>
        </w:rPr>
        <w:t>l</w:t>
      </w:r>
      <w:r w:rsidRPr="009302F7">
        <w:rPr>
          <w:rFonts w:ascii="Trebuchet MS" w:hAnsi="Trebuchet MS"/>
          <w:sz w:val="24"/>
          <w:szCs w:val="24"/>
        </w:rPr>
        <w:t>te persoane decât cele care au făcut parte din Comitetul de Selecție. Componența Comisiei de Soluționare a Con</w:t>
      </w:r>
      <w:r w:rsidR="00474163" w:rsidRPr="009302F7">
        <w:rPr>
          <w:rFonts w:ascii="Trebuchet MS" w:hAnsi="Trebuchet MS"/>
          <w:sz w:val="24"/>
          <w:szCs w:val="24"/>
        </w:rPr>
        <w:t>testațiilor va fi stabilită și a</w:t>
      </w:r>
      <w:r w:rsidRPr="009302F7">
        <w:rPr>
          <w:rFonts w:ascii="Trebuchet MS" w:hAnsi="Trebuchet MS"/>
          <w:sz w:val="24"/>
          <w:szCs w:val="24"/>
        </w:rPr>
        <w:t xml:space="preserve">probată de către organul de conducere GAL și va respecta ponderile privind participarea public-privată aplicate pentru constituirea Comitetului de Selecție. Comisia va elabora un Raport de Contestații, semnat de către membrii acesteia și va fi înaintat Comitetului de Selecție GAL. </w:t>
      </w:r>
      <w:r w:rsidR="007D516F" w:rsidRPr="009302F7">
        <w:rPr>
          <w:rFonts w:ascii="Trebuchet MS" w:hAnsi="Trebuchet MS"/>
          <w:sz w:val="24"/>
          <w:szCs w:val="24"/>
        </w:rPr>
        <w:t xml:space="preserve">GAL </w:t>
      </w:r>
      <w:r w:rsidRPr="009302F7">
        <w:rPr>
          <w:rFonts w:ascii="Trebuchet MS" w:hAnsi="Trebuchet MS"/>
          <w:sz w:val="24"/>
          <w:szCs w:val="24"/>
        </w:rPr>
        <w:t>v</w:t>
      </w:r>
      <w:r w:rsidR="007D516F" w:rsidRPr="009302F7">
        <w:rPr>
          <w:rFonts w:ascii="Trebuchet MS" w:hAnsi="Trebuchet MS"/>
          <w:sz w:val="24"/>
          <w:szCs w:val="24"/>
        </w:rPr>
        <w:t>a</w:t>
      </w:r>
      <w:r w:rsidRPr="009302F7">
        <w:rPr>
          <w:rFonts w:ascii="Trebuchet MS" w:hAnsi="Trebuchet MS"/>
          <w:sz w:val="24"/>
          <w:szCs w:val="24"/>
        </w:rPr>
        <w:t xml:space="preserve"> publica pe site-ul propriu Raportul de Contestații. În momentul depunerii la OJFIR, proiectele selectate vor fi însoț</w:t>
      </w:r>
      <w:r w:rsidR="007D516F" w:rsidRPr="009302F7">
        <w:rPr>
          <w:rFonts w:ascii="Trebuchet MS" w:hAnsi="Trebuchet MS"/>
          <w:sz w:val="24"/>
          <w:szCs w:val="24"/>
        </w:rPr>
        <w:t>ite de fișele de verificare și d</w:t>
      </w:r>
      <w:r w:rsidR="007A5C8C" w:rsidRPr="009302F7">
        <w:rPr>
          <w:rFonts w:ascii="Trebuchet MS" w:hAnsi="Trebuchet MS"/>
          <w:sz w:val="24"/>
          <w:szCs w:val="24"/>
        </w:rPr>
        <w:t xml:space="preserve">e Raportul de Selecție </w:t>
      </w:r>
    </w:p>
    <w:p w14:paraId="5600D32D" w14:textId="77777777" w:rsidR="00C822AD" w:rsidRPr="009302F7" w:rsidRDefault="00C822AD" w:rsidP="006024B3">
      <w:pPr>
        <w:spacing w:after="0" w:line="360" w:lineRule="auto"/>
        <w:jc w:val="both"/>
        <w:rPr>
          <w:rFonts w:ascii="Trebuchet MS" w:hAnsi="Trebuchet MS"/>
          <w:sz w:val="24"/>
          <w:szCs w:val="24"/>
        </w:rPr>
      </w:pPr>
      <w:r w:rsidRPr="009302F7">
        <w:rPr>
          <w:rFonts w:ascii="Trebuchet MS" w:hAnsi="Trebuchet MS"/>
          <w:sz w:val="24"/>
          <w:szCs w:val="24"/>
        </w:rPr>
        <w:t>emise de GAL, însoțite de cop</w:t>
      </w:r>
      <w:r w:rsidR="00F40435" w:rsidRPr="009302F7">
        <w:rPr>
          <w:rFonts w:ascii="Trebuchet MS" w:hAnsi="Trebuchet MS"/>
          <w:sz w:val="24"/>
          <w:szCs w:val="24"/>
        </w:rPr>
        <w:t>i</w:t>
      </w:r>
      <w:r w:rsidRPr="009302F7">
        <w:rPr>
          <w:rFonts w:ascii="Trebuchet MS" w:hAnsi="Trebuchet MS"/>
          <w:sz w:val="24"/>
          <w:szCs w:val="24"/>
        </w:rPr>
        <w:t xml:space="preserve">i ale declarațiilor privind evitarea conflictului de interese. </w:t>
      </w:r>
    </w:p>
    <w:p w14:paraId="78B24EEB" w14:textId="77777777" w:rsidR="000B3CCB" w:rsidRPr="009302F7" w:rsidRDefault="000B3CCB" w:rsidP="006024B3">
      <w:pPr>
        <w:spacing w:after="0" w:line="360" w:lineRule="auto"/>
        <w:jc w:val="both"/>
        <w:rPr>
          <w:rFonts w:ascii="Trebuchet MS" w:hAnsi="Trebuchet MS"/>
          <w:sz w:val="24"/>
          <w:szCs w:val="24"/>
        </w:rPr>
      </w:pPr>
    </w:p>
    <w:p w14:paraId="6B8A8AF3" w14:textId="77777777" w:rsidR="000B3CCB" w:rsidRPr="009302F7" w:rsidRDefault="000B3CCB" w:rsidP="006024B3">
      <w:pPr>
        <w:spacing w:after="0" w:line="360" w:lineRule="auto"/>
        <w:jc w:val="both"/>
        <w:rPr>
          <w:rFonts w:ascii="Trebuchet MS" w:hAnsi="Trebuchet MS"/>
          <w:sz w:val="24"/>
          <w:szCs w:val="24"/>
        </w:rPr>
      </w:pPr>
    </w:p>
    <w:p w14:paraId="3D01769A" w14:textId="77777777" w:rsidR="000B3CCB" w:rsidRPr="009302F7" w:rsidRDefault="000B3CCB" w:rsidP="006024B3">
      <w:pPr>
        <w:spacing w:after="0" w:line="360" w:lineRule="auto"/>
        <w:jc w:val="both"/>
        <w:rPr>
          <w:rFonts w:ascii="Trebuchet MS" w:hAnsi="Trebuchet MS"/>
          <w:sz w:val="24"/>
          <w:szCs w:val="24"/>
        </w:rPr>
      </w:pPr>
    </w:p>
    <w:p w14:paraId="7C2FC231" w14:textId="77777777" w:rsidR="00206F73" w:rsidRPr="009302F7" w:rsidRDefault="000B3CCB" w:rsidP="006024B3">
      <w:pPr>
        <w:spacing w:after="0" w:line="360" w:lineRule="auto"/>
        <w:jc w:val="both"/>
        <w:rPr>
          <w:rFonts w:ascii="Trebuchet MS" w:hAnsi="Trebuchet MS"/>
          <w:sz w:val="24"/>
          <w:szCs w:val="24"/>
        </w:rPr>
      </w:pPr>
      <w:r w:rsidRPr="009302F7">
        <w:rPr>
          <w:rFonts w:ascii="Trebuchet MS" w:hAnsi="Trebuchet MS"/>
          <w:sz w:val="24"/>
          <w:szCs w:val="24"/>
        </w:rPr>
        <w:t>Punctajul proiectului se calculează în baza următoarelor PRINCIPII ȘI CRITERII DE SELECȚIE:</w:t>
      </w:r>
    </w:p>
    <w:tbl>
      <w:tblPr>
        <w:tblStyle w:val="TableGrid"/>
        <w:tblW w:w="0" w:type="auto"/>
        <w:tblLook w:val="04A0" w:firstRow="1" w:lastRow="0" w:firstColumn="1" w:lastColumn="0" w:noHBand="0" w:noVBand="1"/>
      </w:tblPr>
      <w:tblGrid>
        <w:gridCol w:w="988"/>
        <w:gridCol w:w="6520"/>
        <w:gridCol w:w="1554"/>
      </w:tblGrid>
      <w:tr w:rsidR="000B3CCB" w:rsidRPr="009302F7" w14:paraId="0018B180" w14:textId="77777777" w:rsidTr="007C4630">
        <w:tc>
          <w:tcPr>
            <w:tcW w:w="988" w:type="dxa"/>
            <w:shd w:val="clear" w:color="auto" w:fill="FD2D03"/>
          </w:tcPr>
          <w:p w14:paraId="4F39C03F" w14:textId="77777777" w:rsidR="000B3CCB" w:rsidRPr="009302F7" w:rsidRDefault="000B3CCB" w:rsidP="007C4630">
            <w:pPr>
              <w:jc w:val="center"/>
              <w:rPr>
                <w:rFonts w:ascii="Trebuchet MS" w:hAnsi="Trebuchet MS"/>
                <w:sz w:val="24"/>
                <w:szCs w:val="24"/>
              </w:rPr>
            </w:pPr>
            <w:r w:rsidRPr="009302F7">
              <w:rPr>
                <w:rFonts w:ascii="Trebuchet MS" w:hAnsi="Trebuchet MS"/>
                <w:sz w:val="24"/>
                <w:szCs w:val="24"/>
              </w:rPr>
              <w:t>Nr. crt.</w:t>
            </w:r>
          </w:p>
        </w:tc>
        <w:tc>
          <w:tcPr>
            <w:tcW w:w="6520" w:type="dxa"/>
            <w:shd w:val="clear" w:color="auto" w:fill="FD2D03"/>
          </w:tcPr>
          <w:p w14:paraId="759100D5" w14:textId="77777777" w:rsidR="000B3CCB" w:rsidRPr="009302F7" w:rsidRDefault="000B3CCB" w:rsidP="007C4630">
            <w:pPr>
              <w:jc w:val="center"/>
              <w:rPr>
                <w:rFonts w:ascii="Trebuchet MS" w:hAnsi="Trebuchet MS"/>
                <w:sz w:val="24"/>
                <w:szCs w:val="24"/>
              </w:rPr>
            </w:pPr>
            <w:r w:rsidRPr="009302F7">
              <w:rPr>
                <w:rFonts w:ascii="Trebuchet MS" w:hAnsi="Trebuchet MS"/>
                <w:sz w:val="24"/>
                <w:szCs w:val="24"/>
              </w:rPr>
              <w:t>PRINCIPII ȘI CRITERII DE SELECȚIE</w:t>
            </w:r>
          </w:p>
        </w:tc>
        <w:tc>
          <w:tcPr>
            <w:tcW w:w="1554" w:type="dxa"/>
            <w:shd w:val="clear" w:color="auto" w:fill="FD2D03"/>
          </w:tcPr>
          <w:p w14:paraId="56D9E450" w14:textId="77777777" w:rsidR="000B3CCB" w:rsidRPr="009302F7" w:rsidRDefault="000B3CCB" w:rsidP="007C4630">
            <w:pPr>
              <w:jc w:val="center"/>
              <w:rPr>
                <w:rFonts w:ascii="Trebuchet MS" w:hAnsi="Trebuchet MS"/>
                <w:sz w:val="24"/>
                <w:szCs w:val="24"/>
              </w:rPr>
            </w:pPr>
            <w:r w:rsidRPr="009302F7">
              <w:rPr>
                <w:rFonts w:ascii="Trebuchet MS" w:hAnsi="Trebuchet MS"/>
                <w:sz w:val="24"/>
                <w:szCs w:val="24"/>
              </w:rPr>
              <w:t>PUNCTAJ</w:t>
            </w:r>
          </w:p>
        </w:tc>
      </w:tr>
      <w:tr w:rsidR="000B3CCB" w:rsidRPr="009302F7" w14:paraId="62EFF738" w14:textId="77777777" w:rsidTr="007C4630">
        <w:tc>
          <w:tcPr>
            <w:tcW w:w="988" w:type="dxa"/>
            <w:vMerge w:val="restart"/>
            <w:shd w:val="clear" w:color="auto" w:fill="FD2D03"/>
          </w:tcPr>
          <w:p w14:paraId="4E5E2635" w14:textId="77777777" w:rsidR="000B3CCB" w:rsidRPr="009302F7" w:rsidRDefault="000B3CCB" w:rsidP="006A1964">
            <w:pPr>
              <w:pStyle w:val="ListParagraph"/>
              <w:numPr>
                <w:ilvl w:val="0"/>
                <w:numId w:val="14"/>
              </w:numPr>
              <w:jc w:val="both"/>
              <w:rPr>
                <w:rFonts w:ascii="Trebuchet MS" w:hAnsi="Trebuchet MS"/>
                <w:sz w:val="24"/>
                <w:szCs w:val="24"/>
              </w:rPr>
            </w:pPr>
          </w:p>
        </w:tc>
        <w:tc>
          <w:tcPr>
            <w:tcW w:w="6520" w:type="dxa"/>
            <w:shd w:val="clear" w:color="auto" w:fill="F4B083" w:themeFill="accent2" w:themeFillTint="99"/>
          </w:tcPr>
          <w:p w14:paraId="0CECADA1" w14:textId="77777777" w:rsidR="000B3CCB" w:rsidRPr="009302F7" w:rsidRDefault="000B3CCB" w:rsidP="007C4630">
            <w:pPr>
              <w:jc w:val="both"/>
              <w:rPr>
                <w:rFonts w:ascii="Trebuchet MS" w:hAnsi="Trebuchet MS"/>
                <w:b/>
                <w:sz w:val="24"/>
                <w:szCs w:val="24"/>
              </w:rPr>
            </w:pPr>
            <w:r w:rsidRPr="009302F7">
              <w:rPr>
                <w:rFonts w:ascii="Trebuchet MS" w:hAnsi="Trebuchet MS"/>
                <w:b/>
                <w:sz w:val="24"/>
                <w:szCs w:val="24"/>
              </w:rPr>
              <w:t xml:space="preserve">Principiul diversificării activității agricole a </w:t>
            </w:r>
            <w:r w:rsidR="007A5C8C" w:rsidRPr="009302F7">
              <w:rPr>
                <w:rFonts w:ascii="Trebuchet MS" w:hAnsi="Trebuchet MS"/>
                <w:b/>
                <w:sz w:val="24"/>
                <w:szCs w:val="24"/>
              </w:rPr>
              <w:t>fermierilor/ membrilor gospodăriei agricole</w:t>
            </w:r>
            <w:r w:rsidRPr="009302F7">
              <w:rPr>
                <w:rFonts w:ascii="Trebuchet MS" w:hAnsi="Trebuchet MS"/>
                <w:b/>
                <w:sz w:val="24"/>
                <w:szCs w:val="24"/>
              </w:rPr>
              <w:t xml:space="preserve"> către activități non-agricole</w:t>
            </w:r>
          </w:p>
        </w:tc>
        <w:tc>
          <w:tcPr>
            <w:tcW w:w="1554" w:type="dxa"/>
            <w:shd w:val="clear" w:color="auto" w:fill="F4B083" w:themeFill="accent2" w:themeFillTint="99"/>
          </w:tcPr>
          <w:p w14:paraId="6ECDA997" w14:textId="77777777" w:rsidR="000B3CCB" w:rsidRPr="009302F7" w:rsidRDefault="007C4630" w:rsidP="007C4630">
            <w:pPr>
              <w:jc w:val="center"/>
              <w:rPr>
                <w:rFonts w:ascii="Trebuchet MS" w:hAnsi="Trebuchet MS"/>
                <w:b/>
                <w:sz w:val="24"/>
                <w:szCs w:val="24"/>
              </w:rPr>
            </w:pPr>
            <w:r w:rsidRPr="009302F7">
              <w:rPr>
                <w:rFonts w:ascii="Trebuchet MS" w:hAnsi="Trebuchet MS"/>
                <w:b/>
                <w:sz w:val="24"/>
                <w:szCs w:val="24"/>
              </w:rPr>
              <w:t>Max.15p</w:t>
            </w:r>
          </w:p>
        </w:tc>
      </w:tr>
      <w:tr w:rsidR="000B3CCB" w:rsidRPr="009302F7" w14:paraId="2EBFACC9" w14:textId="77777777" w:rsidTr="007C4630">
        <w:tc>
          <w:tcPr>
            <w:tcW w:w="988" w:type="dxa"/>
            <w:vMerge/>
            <w:shd w:val="clear" w:color="auto" w:fill="FD2D03"/>
          </w:tcPr>
          <w:p w14:paraId="2AEC18CE" w14:textId="77777777" w:rsidR="000B3CCB" w:rsidRPr="009302F7" w:rsidRDefault="000B3CCB" w:rsidP="007C4630">
            <w:pPr>
              <w:pStyle w:val="ListParagraph"/>
              <w:jc w:val="both"/>
              <w:rPr>
                <w:rFonts w:ascii="Trebuchet MS" w:hAnsi="Trebuchet MS"/>
                <w:sz w:val="24"/>
                <w:szCs w:val="24"/>
              </w:rPr>
            </w:pPr>
          </w:p>
        </w:tc>
        <w:tc>
          <w:tcPr>
            <w:tcW w:w="6520" w:type="dxa"/>
          </w:tcPr>
          <w:p w14:paraId="3E805B2C" w14:textId="77777777" w:rsidR="00BF56A7" w:rsidRPr="009302F7" w:rsidRDefault="007A5C8C" w:rsidP="00BF56A7">
            <w:pPr>
              <w:pStyle w:val="ListParagraph"/>
              <w:numPr>
                <w:ilvl w:val="1"/>
                <w:numId w:val="41"/>
              </w:numPr>
              <w:jc w:val="both"/>
              <w:rPr>
                <w:rFonts w:ascii="Trebuchet MS" w:hAnsi="Trebuchet MS"/>
                <w:sz w:val="24"/>
                <w:szCs w:val="24"/>
              </w:rPr>
            </w:pPr>
            <w:r w:rsidRPr="009302F7">
              <w:rPr>
                <w:rFonts w:ascii="Trebuchet MS" w:hAnsi="Trebuchet MS"/>
                <w:sz w:val="24"/>
                <w:szCs w:val="24"/>
              </w:rPr>
              <w:t xml:space="preserve">Proiecte care sunt inițiate de un fermier (persoană neautorizată)/ membru al gospodăriei agricole/ întreprindere existentă (cel puțin PFA) care a activat în agricultură minimum 12 luni până la data depunerii cererii de finanțare* </w:t>
            </w:r>
          </w:p>
          <w:p w14:paraId="5D3673A2" w14:textId="77777777" w:rsidR="000B3CCB" w:rsidRPr="009302F7" w:rsidRDefault="007A5C8C" w:rsidP="00BF56A7">
            <w:pPr>
              <w:pStyle w:val="ListParagraph"/>
              <w:ind w:left="0" w:hanging="14"/>
              <w:jc w:val="both"/>
              <w:rPr>
                <w:rFonts w:ascii="Trebuchet MS" w:hAnsi="Trebuchet MS"/>
                <w:sz w:val="24"/>
                <w:szCs w:val="24"/>
              </w:rPr>
            </w:pPr>
            <w:r w:rsidRPr="009302F7">
              <w:rPr>
                <w:rFonts w:ascii="Trebuchet MS" w:hAnsi="Trebuchet MS"/>
                <w:sz w:val="24"/>
                <w:szCs w:val="24"/>
              </w:rPr>
              <w:t>(fapt verificat în baza de date APIA/ Registrul ANSVSA/ Registrul Agricol/ documente financiar contabile).</w:t>
            </w:r>
          </w:p>
        </w:tc>
        <w:tc>
          <w:tcPr>
            <w:tcW w:w="1554" w:type="dxa"/>
          </w:tcPr>
          <w:p w14:paraId="0CFF0717" w14:textId="77777777" w:rsidR="000B3CCB" w:rsidRPr="009302F7" w:rsidRDefault="007C4630" w:rsidP="007C4630">
            <w:pPr>
              <w:jc w:val="center"/>
              <w:rPr>
                <w:rFonts w:ascii="Trebuchet MS" w:hAnsi="Trebuchet MS"/>
                <w:sz w:val="24"/>
                <w:szCs w:val="24"/>
              </w:rPr>
            </w:pPr>
            <w:r w:rsidRPr="009302F7">
              <w:rPr>
                <w:rFonts w:ascii="Trebuchet MS" w:hAnsi="Trebuchet MS"/>
                <w:sz w:val="24"/>
                <w:szCs w:val="24"/>
              </w:rPr>
              <w:t>15</w:t>
            </w:r>
            <w:r w:rsidR="007A5C8C" w:rsidRPr="009302F7">
              <w:rPr>
                <w:rFonts w:ascii="Trebuchet MS" w:hAnsi="Trebuchet MS"/>
                <w:sz w:val="24"/>
                <w:szCs w:val="24"/>
              </w:rPr>
              <w:t xml:space="preserve"> </w:t>
            </w:r>
            <w:r w:rsidRPr="009302F7">
              <w:rPr>
                <w:rFonts w:ascii="Trebuchet MS" w:hAnsi="Trebuchet MS"/>
                <w:sz w:val="24"/>
                <w:szCs w:val="24"/>
              </w:rPr>
              <w:t xml:space="preserve">p </w:t>
            </w:r>
          </w:p>
        </w:tc>
      </w:tr>
      <w:tr w:rsidR="007C4630" w:rsidRPr="009302F7" w14:paraId="022BF1AC" w14:textId="77777777" w:rsidTr="007C4630">
        <w:tc>
          <w:tcPr>
            <w:tcW w:w="988" w:type="dxa"/>
            <w:vMerge w:val="restart"/>
            <w:shd w:val="clear" w:color="auto" w:fill="FD2D03"/>
          </w:tcPr>
          <w:p w14:paraId="0A54740A" w14:textId="77777777" w:rsidR="007C4630" w:rsidRPr="009302F7" w:rsidRDefault="007C4630" w:rsidP="006A1964">
            <w:pPr>
              <w:pStyle w:val="ListParagraph"/>
              <w:numPr>
                <w:ilvl w:val="0"/>
                <w:numId w:val="14"/>
              </w:numPr>
              <w:jc w:val="both"/>
              <w:rPr>
                <w:rFonts w:ascii="Trebuchet MS" w:hAnsi="Trebuchet MS"/>
                <w:sz w:val="24"/>
                <w:szCs w:val="24"/>
              </w:rPr>
            </w:pPr>
          </w:p>
        </w:tc>
        <w:tc>
          <w:tcPr>
            <w:tcW w:w="6520" w:type="dxa"/>
            <w:shd w:val="clear" w:color="auto" w:fill="F4B083" w:themeFill="accent2" w:themeFillTint="99"/>
          </w:tcPr>
          <w:p w14:paraId="64F44F04" w14:textId="77777777" w:rsidR="007C4630" w:rsidRPr="009302F7" w:rsidRDefault="007C4630" w:rsidP="007C4630">
            <w:pPr>
              <w:jc w:val="both"/>
              <w:rPr>
                <w:rFonts w:ascii="Trebuchet MS" w:hAnsi="Trebuchet MS"/>
                <w:b/>
                <w:sz w:val="24"/>
                <w:szCs w:val="24"/>
              </w:rPr>
            </w:pPr>
            <w:r w:rsidRPr="009302F7">
              <w:rPr>
                <w:rFonts w:ascii="Trebuchet MS" w:hAnsi="Trebuchet MS"/>
                <w:b/>
                <w:sz w:val="24"/>
                <w:szCs w:val="24"/>
              </w:rPr>
              <w:t>Principiul prioritizării sectoarelor cu potențial de creștere (textile și pielărie, industrii creative și culturale – inclusiv meșteșuguri, producție, agroturism, etc.)</w:t>
            </w:r>
          </w:p>
        </w:tc>
        <w:tc>
          <w:tcPr>
            <w:tcW w:w="1554" w:type="dxa"/>
            <w:shd w:val="clear" w:color="auto" w:fill="F4B083" w:themeFill="accent2" w:themeFillTint="99"/>
          </w:tcPr>
          <w:p w14:paraId="0B882CD0" w14:textId="77777777" w:rsidR="007C4630" w:rsidRPr="009302F7" w:rsidRDefault="007C4630" w:rsidP="007C4630">
            <w:pPr>
              <w:jc w:val="center"/>
              <w:rPr>
                <w:rFonts w:ascii="Trebuchet MS" w:hAnsi="Trebuchet MS"/>
                <w:b/>
                <w:sz w:val="24"/>
                <w:szCs w:val="24"/>
              </w:rPr>
            </w:pPr>
            <w:r w:rsidRPr="009302F7">
              <w:rPr>
                <w:rFonts w:ascii="Trebuchet MS" w:hAnsi="Trebuchet MS"/>
                <w:b/>
                <w:sz w:val="24"/>
                <w:szCs w:val="24"/>
              </w:rPr>
              <w:t>Max. 20 p</w:t>
            </w:r>
          </w:p>
        </w:tc>
      </w:tr>
      <w:tr w:rsidR="007C4630" w:rsidRPr="009302F7" w14:paraId="6F44691D" w14:textId="77777777" w:rsidTr="007C4630">
        <w:tc>
          <w:tcPr>
            <w:tcW w:w="988" w:type="dxa"/>
            <w:vMerge/>
            <w:shd w:val="clear" w:color="auto" w:fill="FD2D03"/>
          </w:tcPr>
          <w:p w14:paraId="6AE2F93F" w14:textId="77777777" w:rsidR="007C4630" w:rsidRPr="009302F7" w:rsidRDefault="007C4630" w:rsidP="007C4630">
            <w:pPr>
              <w:pStyle w:val="ListParagraph"/>
              <w:jc w:val="both"/>
              <w:rPr>
                <w:rFonts w:ascii="Trebuchet MS" w:hAnsi="Trebuchet MS"/>
                <w:sz w:val="24"/>
                <w:szCs w:val="24"/>
              </w:rPr>
            </w:pPr>
          </w:p>
        </w:tc>
        <w:tc>
          <w:tcPr>
            <w:tcW w:w="6520" w:type="dxa"/>
          </w:tcPr>
          <w:p w14:paraId="2080D4B6" w14:textId="77777777" w:rsidR="001243E5" w:rsidRPr="00293DC1" w:rsidRDefault="00293DC1" w:rsidP="00293DC1">
            <w:pPr>
              <w:jc w:val="both"/>
              <w:rPr>
                <w:rFonts w:ascii="Trebuchet MS" w:hAnsi="Trebuchet MS"/>
                <w:sz w:val="24"/>
                <w:szCs w:val="24"/>
              </w:rPr>
            </w:pPr>
            <w:r>
              <w:rPr>
                <w:rFonts w:ascii="Trebuchet MS" w:hAnsi="Trebuchet MS"/>
                <w:sz w:val="24"/>
                <w:szCs w:val="24"/>
              </w:rPr>
              <w:t xml:space="preserve">2.1 </w:t>
            </w:r>
            <w:r w:rsidR="001243E5" w:rsidRPr="00293DC1">
              <w:rPr>
                <w:rFonts w:ascii="Trebuchet MS" w:hAnsi="Trebuchet MS"/>
                <w:sz w:val="24"/>
                <w:szCs w:val="24"/>
              </w:rPr>
              <w:t xml:space="preserve">Proiecte ce vizează activități de producție din sectoarele cu potențial de creștere, servicii medicale, sanitar-veterinare.    </w:t>
            </w:r>
          </w:p>
          <w:p w14:paraId="096D070A" w14:textId="77777777" w:rsidR="001243E5" w:rsidRDefault="001243E5" w:rsidP="001243E5">
            <w:pPr>
              <w:jc w:val="both"/>
              <w:rPr>
                <w:rFonts w:ascii="Trebuchet MS" w:hAnsi="Trebuchet MS"/>
                <w:sz w:val="24"/>
                <w:szCs w:val="24"/>
              </w:rPr>
            </w:pPr>
            <w:r w:rsidRPr="009302F7">
              <w:rPr>
                <w:rFonts w:ascii="Trebuchet MS" w:hAnsi="Trebuchet MS"/>
                <w:sz w:val="24"/>
                <w:szCs w:val="24"/>
              </w:rPr>
              <w:t>Proiectul vizează activități conform codului CAEN aferent activității de producție pentru care se acordă punctaj.</w:t>
            </w:r>
          </w:p>
          <w:p w14:paraId="36B3B199" w14:textId="77777777" w:rsidR="007C4630" w:rsidRPr="009302F7" w:rsidRDefault="007C4630" w:rsidP="007C4630">
            <w:pPr>
              <w:jc w:val="both"/>
              <w:rPr>
                <w:rFonts w:ascii="Trebuchet MS" w:hAnsi="Trebuchet MS"/>
                <w:sz w:val="24"/>
                <w:szCs w:val="24"/>
              </w:rPr>
            </w:pPr>
          </w:p>
        </w:tc>
        <w:tc>
          <w:tcPr>
            <w:tcW w:w="1554" w:type="dxa"/>
          </w:tcPr>
          <w:p w14:paraId="26B0FF71" w14:textId="77777777" w:rsidR="007C4630" w:rsidRPr="009302F7" w:rsidRDefault="001243E5" w:rsidP="007C4630">
            <w:pPr>
              <w:jc w:val="center"/>
              <w:rPr>
                <w:rFonts w:ascii="Trebuchet MS" w:hAnsi="Trebuchet MS"/>
                <w:sz w:val="24"/>
                <w:szCs w:val="24"/>
              </w:rPr>
            </w:pPr>
            <w:r>
              <w:rPr>
                <w:rFonts w:ascii="Trebuchet MS" w:hAnsi="Trebuchet MS"/>
                <w:sz w:val="24"/>
                <w:szCs w:val="24"/>
              </w:rPr>
              <w:t xml:space="preserve">20 </w:t>
            </w:r>
            <w:r w:rsidR="007C4630" w:rsidRPr="009302F7">
              <w:rPr>
                <w:rFonts w:ascii="Trebuchet MS" w:hAnsi="Trebuchet MS"/>
                <w:sz w:val="24"/>
                <w:szCs w:val="24"/>
              </w:rPr>
              <w:t>p</w:t>
            </w:r>
          </w:p>
        </w:tc>
      </w:tr>
      <w:tr w:rsidR="00BF56A7" w:rsidRPr="009302F7" w14:paraId="646BEBBF" w14:textId="77777777" w:rsidTr="007C4630">
        <w:tc>
          <w:tcPr>
            <w:tcW w:w="988" w:type="dxa"/>
            <w:shd w:val="clear" w:color="auto" w:fill="FD2D03"/>
          </w:tcPr>
          <w:p w14:paraId="2E818049" w14:textId="77777777" w:rsidR="00BF56A7" w:rsidRPr="009302F7" w:rsidRDefault="00BF56A7" w:rsidP="00BF56A7">
            <w:pPr>
              <w:pStyle w:val="ListParagraph"/>
              <w:jc w:val="both"/>
              <w:rPr>
                <w:rFonts w:ascii="Trebuchet MS" w:hAnsi="Trebuchet MS"/>
                <w:sz w:val="24"/>
                <w:szCs w:val="24"/>
              </w:rPr>
            </w:pPr>
          </w:p>
        </w:tc>
        <w:tc>
          <w:tcPr>
            <w:tcW w:w="6520" w:type="dxa"/>
          </w:tcPr>
          <w:p w14:paraId="39234903" w14:textId="77777777" w:rsidR="001243E5" w:rsidRPr="00293DC1" w:rsidRDefault="00293DC1" w:rsidP="00293DC1">
            <w:pPr>
              <w:jc w:val="both"/>
              <w:rPr>
                <w:rFonts w:ascii="Trebuchet MS" w:hAnsi="Trebuchet MS"/>
                <w:sz w:val="24"/>
                <w:szCs w:val="24"/>
              </w:rPr>
            </w:pPr>
            <w:r>
              <w:rPr>
                <w:rFonts w:ascii="Trebuchet MS" w:hAnsi="Trebuchet MS"/>
                <w:sz w:val="24"/>
                <w:szCs w:val="24"/>
              </w:rPr>
              <w:t xml:space="preserve">2.2 </w:t>
            </w:r>
            <w:r w:rsidR="001243E5" w:rsidRPr="00293DC1">
              <w:rPr>
                <w:rFonts w:ascii="Trebuchet MS" w:hAnsi="Trebuchet MS"/>
                <w:sz w:val="24"/>
                <w:szCs w:val="24"/>
              </w:rPr>
              <w:t xml:space="preserve">Proiecte ce vizează servicii din sectoarele cu potențial de creștere (cu excepția serviciilor medicale, sanitar-veterinare și de agroturism).   </w:t>
            </w:r>
          </w:p>
          <w:p w14:paraId="19B4BF6D" w14:textId="77777777" w:rsidR="001243E5" w:rsidRPr="009302F7" w:rsidRDefault="001243E5" w:rsidP="001243E5">
            <w:pPr>
              <w:jc w:val="both"/>
              <w:rPr>
                <w:rFonts w:ascii="Trebuchet MS" w:hAnsi="Trebuchet MS"/>
                <w:sz w:val="24"/>
                <w:szCs w:val="24"/>
              </w:rPr>
            </w:pPr>
            <w:r w:rsidRPr="009302F7">
              <w:rPr>
                <w:rFonts w:ascii="Trebuchet MS" w:hAnsi="Trebuchet MS"/>
                <w:sz w:val="24"/>
                <w:szCs w:val="24"/>
              </w:rPr>
              <w:t>Proiectul vizeză prestarea de servicii conform codului CAEN aferent serviciului pentru care s-a acordat punctaj</w:t>
            </w:r>
          </w:p>
        </w:tc>
        <w:tc>
          <w:tcPr>
            <w:tcW w:w="1554" w:type="dxa"/>
          </w:tcPr>
          <w:p w14:paraId="46206914" w14:textId="77777777" w:rsidR="00BF56A7" w:rsidRPr="009302F7" w:rsidRDefault="001243E5" w:rsidP="00BF56A7">
            <w:pPr>
              <w:jc w:val="center"/>
              <w:rPr>
                <w:rFonts w:ascii="Trebuchet MS" w:hAnsi="Trebuchet MS"/>
                <w:sz w:val="24"/>
                <w:szCs w:val="24"/>
              </w:rPr>
            </w:pPr>
            <w:r>
              <w:rPr>
                <w:rFonts w:ascii="Trebuchet MS" w:hAnsi="Trebuchet MS"/>
                <w:sz w:val="24"/>
                <w:szCs w:val="24"/>
              </w:rPr>
              <w:t>15</w:t>
            </w:r>
            <w:r w:rsidR="00BF56A7" w:rsidRPr="009302F7">
              <w:rPr>
                <w:rFonts w:ascii="Trebuchet MS" w:hAnsi="Trebuchet MS"/>
                <w:sz w:val="24"/>
                <w:szCs w:val="24"/>
              </w:rPr>
              <w:t xml:space="preserve"> p</w:t>
            </w:r>
          </w:p>
        </w:tc>
      </w:tr>
      <w:tr w:rsidR="00794E5C" w:rsidRPr="009302F7" w14:paraId="10AD826A" w14:textId="77777777" w:rsidTr="007C4630">
        <w:tc>
          <w:tcPr>
            <w:tcW w:w="988" w:type="dxa"/>
            <w:shd w:val="clear" w:color="auto" w:fill="FD2D03"/>
          </w:tcPr>
          <w:p w14:paraId="1B3FE32B" w14:textId="77777777" w:rsidR="00794E5C" w:rsidRPr="009302F7" w:rsidRDefault="00794E5C" w:rsidP="00BF56A7">
            <w:pPr>
              <w:pStyle w:val="ListParagraph"/>
              <w:jc w:val="both"/>
              <w:rPr>
                <w:rFonts w:ascii="Trebuchet MS" w:hAnsi="Trebuchet MS"/>
                <w:sz w:val="24"/>
                <w:szCs w:val="24"/>
              </w:rPr>
            </w:pPr>
          </w:p>
        </w:tc>
        <w:tc>
          <w:tcPr>
            <w:tcW w:w="6520" w:type="dxa"/>
          </w:tcPr>
          <w:p w14:paraId="7CFAA7DB" w14:textId="77777777" w:rsidR="00794E5C" w:rsidRPr="00293DC1" w:rsidRDefault="00293DC1" w:rsidP="00293DC1">
            <w:pPr>
              <w:jc w:val="both"/>
              <w:rPr>
                <w:rFonts w:ascii="Trebuchet MS" w:hAnsi="Trebuchet MS"/>
                <w:sz w:val="24"/>
                <w:szCs w:val="24"/>
              </w:rPr>
            </w:pPr>
            <w:r>
              <w:rPr>
                <w:rFonts w:ascii="Trebuchet MS" w:hAnsi="Trebuchet MS"/>
                <w:sz w:val="24"/>
                <w:szCs w:val="24"/>
              </w:rPr>
              <w:t xml:space="preserve">2.3 </w:t>
            </w:r>
            <w:r w:rsidR="00794E5C" w:rsidRPr="00293DC1">
              <w:rPr>
                <w:rFonts w:ascii="Trebuchet MS" w:hAnsi="Trebuchet MS"/>
                <w:sz w:val="24"/>
                <w:szCs w:val="24"/>
              </w:rPr>
              <w:t>Proiecte ce vizează activități de agroturism</w:t>
            </w:r>
          </w:p>
        </w:tc>
        <w:tc>
          <w:tcPr>
            <w:tcW w:w="1554" w:type="dxa"/>
          </w:tcPr>
          <w:p w14:paraId="37068873" w14:textId="77777777" w:rsidR="00794E5C" w:rsidRPr="009302F7" w:rsidRDefault="00794E5C" w:rsidP="00BF56A7">
            <w:pPr>
              <w:jc w:val="center"/>
              <w:rPr>
                <w:rFonts w:ascii="Trebuchet MS" w:hAnsi="Trebuchet MS"/>
                <w:sz w:val="24"/>
                <w:szCs w:val="24"/>
              </w:rPr>
            </w:pPr>
            <w:r w:rsidRPr="009302F7">
              <w:rPr>
                <w:rFonts w:ascii="Trebuchet MS" w:hAnsi="Trebuchet MS"/>
                <w:sz w:val="24"/>
                <w:szCs w:val="24"/>
              </w:rPr>
              <w:t>10 p</w:t>
            </w:r>
          </w:p>
        </w:tc>
      </w:tr>
      <w:tr w:rsidR="00BF56A7" w:rsidRPr="009302F7" w14:paraId="067B262E" w14:textId="77777777" w:rsidTr="007C4630">
        <w:tc>
          <w:tcPr>
            <w:tcW w:w="988" w:type="dxa"/>
            <w:vMerge w:val="restart"/>
            <w:shd w:val="clear" w:color="auto" w:fill="FD2D03"/>
          </w:tcPr>
          <w:p w14:paraId="6B70DFCB" w14:textId="77777777" w:rsidR="00BF56A7" w:rsidRPr="00293DC1" w:rsidRDefault="00293DC1" w:rsidP="00293DC1">
            <w:pPr>
              <w:ind w:left="360"/>
              <w:jc w:val="both"/>
              <w:rPr>
                <w:rFonts w:ascii="Trebuchet MS" w:hAnsi="Trebuchet MS"/>
                <w:sz w:val="24"/>
                <w:szCs w:val="24"/>
              </w:rPr>
            </w:pPr>
            <w:r>
              <w:rPr>
                <w:rFonts w:ascii="Trebuchet MS" w:hAnsi="Trebuchet MS"/>
                <w:sz w:val="24"/>
                <w:szCs w:val="24"/>
              </w:rPr>
              <w:t>3.</w:t>
            </w:r>
          </w:p>
        </w:tc>
        <w:tc>
          <w:tcPr>
            <w:tcW w:w="6520" w:type="dxa"/>
            <w:shd w:val="clear" w:color="auto" w:fill="F4B083" w:themeFill="accent2" w:themeFillTint="99"/>
          </w:tcPr>
          <w:p w14:paraId="64464CEE" w14:textId="77777777" w:rsidR="00BF56A7" w:rsidRPr="009302F7" w:rsidRDefault="00BF56A7" w:rsidP="00BF56A7">
            <w:pPr>
              <w:jc w:val="both"/>
              <w:rPr>
                <w:rFonts w:ascii="Trebuchet MS" w:hAnsi="Trebuchet MS"/>
                <w:b/>
                <w:sz w:val="24"/>
                <w:szCs w:val="24"/>
              </w:rPr>
            </w:pPr>
            <w:r w:rsidRPr="009302F7">
              <w:rPr>
                <w:rFonts w:ascii="Trebuchet MS" w:hAnsi="Trebuchet MS"/>
                <w:b/>
                <w:sz w:val="24"/>
                <w:szCs w:val="24"/>
              </w:rPr>
              <w:t xml:space="preserve">Principiul stimulării activităților turistice, în sensul prioritizării activităților agroturistice sau proiectele care includ organizarea de ateliere și activități de păstrare și promovare a identității locale (obiceiuri și tradiții locale). </w:t>
            </w:r>
          </w:p>
        </w:tc>
        <w:tc>
          <w:tcPr>
            <w:tcW w:w="1554" w:type="dxa"/>
            <w:shd w:val="clear" w:color="auto" w:fill="F4B083" w:themeFill="accent2" w:themeFillTint="99"/>
          </w:tcPr>
          <w:p w14:paraId="78022CBC" w14:textId="77777777" w:rsidR="00BF56A7" w:rsidRPr="009302F7" w:rsidRDefault="00BF56A7" w:rsidP="00BF56A7">
            <w:pPr>
              <w:jc w:val="center"/>
              <w:rPr>
                <w:rFonts w:ascii="Trebuchet MS" w:hAnsi="Trebuchet MS"/>
                <w:b/>
                <w:sz w:val="24"/>
                <w:szCs w:val="24"/>
              </w:rPr>
            </w:pPr>
            <w:r w:rsidRPr="009302F7">
              <w:rPr>
                <w:rFonts w:ascii="Trebuchet MS" w:hAnsi="Trebuchet MS"/>
                <w:b/>
                <w:sz w:val="24"/>
                <w:szCs w:val="24"/>
              </w:rPr>
              <w:t>Max. 15 p</w:t>
            </w:r>
          </w:p>
        </w:tc>
      </w:tr>
      <w:tr w:rsidR="00BF56A7" w:rsidRPr="009302F7" w14:paraId="01BEB809" w14:textId="77777777" w:rsidTr="00B41044">
        <w:trPr>
          <w:trHeight w:val="823"/>
        </w:trPr>
        <w:tc>
          <w:tcPr>
            <w:tcW w:w="988" w:type="dxa"/>
            <w:vMerge/>
            <w:shd w:val="clear" w:color="auto" w:fill="FD2D03"/>
          </w:tcPr>
          <w:p w14:paraId="3D746C2E" w14:textId="77777777" w:rsidR="00BF56A7" w:rsidRPr="009302F7" w:rsidRDefault="00BF56A7" w:rsidP="00BF56A7">
            <w:pPr>
              <w:pStyle w:val="ListParagraph"/>
              <w:jc w:val="both"/>
              <w:rPr>
                <w:rFonts w:ascii="Trebuchet MS" w:hAnsi="Trebuchet MS"/>
                <w:sz w:val="24"/>
                <w:szCs w:val="24"/>
              </w:rPr>
            </w:pPr>
          </w:p>
        </w:tc>
        <w:tc>
          <w:tcPr>
            <w:tcW w:w="6520" w:type="dxa"/>
          </w:tcPr>
          <w:p w14:paraId="366706C4" w14:textId="77777777" w:rsidR="00BF56A7" w:rsidRPr="009302F7" w:rsidRDefault="00BF56A7" w:rsidP="00BF56A7">
            <w:pPr>
              <w:jc w:val="both"/>
              <w:rPr>
                <w:rFonts w:ascii="Trebuchet MS" w:hAnsi="Trebuchet MS"/>
                <w:sz w:val="24"/>
                <w:szCs w:val="24"/>
              </w:rPr>
            </w:pPr>
            <w:r w:rsidRPr="009302F7">
              <w:rPr>
                <w:rFonts w:ascii="Trebuchet MS" w:hAnsi="Trebuchet MS"/>
                <w:sz w:val="24"/>
                <w:szCs w:val="24"/>
              </w:rPr>
              <w:t>3.1 Proiecte ce vizează investiții în agroturism (pensiuni agroturistice și/ sau servicii de agrement)</w:t>
            </w:r>
          </w:p>
          <w:p w14:paraId="297B4FD1" w14:textId="77777777" w:rsidR="00BF56A7" w:rsidRPr="009302F7" w:rsidRDefault="00BF56A7" w:rsidP="00BF56A7">
            <w:pPr>
              <w:jc w:val="both"/>
              <w:rPr>
                <w:rFonts w:ascii="Trebuchet MS" w:hAnsi="Trebuchet MS"/>
                <w:sz w:val="24"/>
                <w:szCs w:val="24"/>
                <w:highlight w:val="yellow"/>
              </w:rPr>
            </w:pPr>
            <w:r w:rsidRPr="009302F7">
              <w:rPr>
                <w:rFonts w:ascii="Trebuchet MS" w:hAnsi="Trebuchet MS"/>
                <w:sz w:val="24"/>
                <w:szCs w:val="24"/>
                <w:highlight w:val="yellow"/>
              </w:rPr>
              <w:t xml:space="preserve"> </w:t>
            </w:r>
          </w:p>
          <w:p w14:paraId="7AB1CAC1" w14:textId="77777777" w:rsidR="00BF56A7" w:rsidRPr="009302F7" w:rsidRDefault="00BF56A7" w:rsidP="00BF56A7">
            <w:pPr>
              <w:jc w:val="both"/>
              <w:rPr>
                <w:rFonts w:ascii="Trebuchet MS" w:hAnsi="Trebuchet MS"/>
                <w:sz w:val="24"/>
                <w:szCs w:val="24"/>
                <w:highlight w:val="yellow"/>
              </w:rPr>
            </w:pPr>
          </w:p>
        </w:tc>
        <w:tc>
          <w:tcPr>
            <w:tcW w:w="1554" w:type="dxa"/>
          </w:tcPr>
          <w:p w14:paraId="11BC5968" w14:textId="77777777" w:rsidR="00BF56A7" w:rsidRPr="009302F7" w:rsidRDefault="00BF56A7" w:rsidP="00BF56A7">
            <w:pPr>
              <w:rPr>
                <w:rFonts w:ascii="Trebuchet MS" w:hAnsi="Trebuchet MS"/>
                <w:sz w:val="24"/>
                <w:szCs w:val="24"/>
              </w:rPr>
            </w:pPr>
            <w:r w:rsidRPr="009302F7">
              <w:rPr>
                <w:rFonts w:ascii="Trebuchet MS" w:hAnsi="Trebuchet MS"/>
                <w:sz w:val="24"/>
                <w:szCs w:val="24"/>
              </w:rPr>
              <w:t xml:space="preserve">      10 p</w:t>
            </w:r>
          </w:p>
        </w:tc>
      </w:tr>
      <w:tr w:rsidR="00BF56A7" w:rsidRPr="009302F7" w14:paraId="437393E0" w14:textId="77777777" w:rsidTr="007C4630">
        <w:tc>
          <w:tcPr>
            <w:tcW w:w="988" w:type="dxa"/>
            <w:vMerge/>
            <w:shd w:val="clear" w:color="auto" w:fill="FD2D03"/>
          </w:tcPr>
          <w:p w14:paraId="0CA6EF2A" w14:textId="77777777" w:rsidR="00BF56A7" w:rsidRPr="009302F7" w:rsidRDefault="00BF56A7" w:rsidP="00BF56A7">
            <w:pPr>
              <w:pStyle w:val="ListParagraph"/>
              <w:jc w:val="both"/>
              <w:rPr>
                <w:rFonts w:ascii="Trebuchet MS" w:hAnsi="Trebuchet MS"/>
                <w:sz w:val="24"/>
                <w:szCs w:val="24"/>
              </w:rPr>
            </w:pPr>
          </w:p>
        </w:tc>
        <w:tc>
          <w:tcPr>
            <w:tcW w:w="6520" w:type="dxa"/>
          </w:tcPr>
          <w:p w14:paraId="7B31D315" w14:textId="77777777" w:rsidR="00BF56A7" w:rsidRPr="009302F7" w:rsidRDefault="00BF56A7" w:rsidP="00BF56A7">
            <w:pPr>
              <w:jc w:val="both"/>
              <w:rPr>
                <w:rFonts w:ascii="Trebuchet MS" w:hAnsi="Trebuchet MS"/>
                <w:sz w:val="24"/>
                <w:szCs w:val="24"/>
              </w:rPr>
            </w:pPr>
            <w:r w:rsidRPr="009302F7">
              <w:rPr>
                <w:rFonts w:ascii="Trebuchet MS" w:hAnsi="Trebuchet MS"/>
                <w:sz w:val="24"/>
                <w:szCs w:val="24"/>
              </w:rPr>
              <w:t xml:space="preserve">3.2 Proiecte care includ organizarea de ateliere și activități de păstrare și promovare a identității locale (obiceiuri și tradiții locale). </w:t>
            </w:r>
          </w:p>
        </w:tc>
        <w:tc>
          <w:tcPr>
            <w:tcW w:w="1554" w:type="dxa"/>
          </w:tcPr>
          <w:p w14:paraId="417BBFA2" w14:textId="77777777" w:rsidR="00BF56A7" w:rsidRPr="009302F7" w:rsidRDefault="00BF56A7" w:rsidP="00BF56A7">
            <w:pPr>
              <w:jc w:val="center"/>
              <w:rPr>
                <w:rFonts w:ascii="Trebuchet MS" w:hAnsi="Trebuchet MS"/>
                <w:sz w:val="24"/>
                <w:szCs w:val="24"/>
              </w:rPr>
            </w:pPr>
            <w:r w:rsidRPr="009302F7">
              <w:rPr>
                <w:rFonts w:ascii="Trebuchet MS" w:hAnsi="Trebuchet MS"/>
                <w:sz w:val="24"/>
                <w:szCs w:val="24"/>
              </w:rPr>
              <w:t>5 p</w:t>
            </w:r>
          </w:p>
        </w:tc>
      </w:tr>
      <w:tr w:rsidR="00BF56A7" w:rsidRPr="009302F7" w14:paraId="29F4C0E8" w14:textId="77777777" w:rsidTr="003E7F9E">
        <w:tc>
          <w:tcPr>
            <w:tcW w:w="988" w:type="dxa"/>
            <w:shd w:val="clear" w:color="auto" w:fill="FD2D03"/>
          </w:tcPr>
          <w:p w14:paraId="43FCD30A" w14:textId="77777777" w:rsidR="00BF56A7" w:rsidRPr="00EE7D3A" w:rsidRDefault="00EE7D3A" w:rsidP="00EE7D3A">
            <w:pPr>
              <w:ind w:left="360"/>
              <w:jc w:val="both"/>
              <w:rPr>
                <w:rFonts w:ascii="Trebuchet MS" w:hAnsi="Trebuchet MS"/>
                <w:sz w:val="24"/>
                <w:szCs w:val="24"/>
              </w:rPr>
            </w:pPr>
            <w:r>
              <w:rPr>
                <w:rFonts w:ascii="Trebuchet MS" w:hAnsi="Trebuchet MS"/>
                <w:sz w:val="24"/>
                <w:szCs w:val="24"/>
              </w:rPr>
              <w:t>4.</w:t>
            </w:r>
          </w:p>
        </w:tc>
        <w:tc>
          <w:tcPr>
            <w:tcW w:w="6520" w:type="dxa"/>
            <w:shd w:val="clear" w:color="auto" w:fill="F4B083" w:themeFill="accent2" w:themeFillTint="99"/>
          </w:tcPr>
          <w:p w14:paraId="5538F83B" w14:textId="77777777" w:rsidR="00BF56A7" w:rsidRPr="009302F7" w:rsidRDefault="00BF56A7" w:rsidP="00BF56A7">
            <w:pPr>
              <w:jc w:val="both"/>
              <w:rPr>
                <w:rFonts w:ascii="Trebuchet MS" w:hAnsi="Trebuchet MS"/>
                <w:b/>
                <w:sz w:val="24"/>
                <w:szCs w:val="24"/>
              </w:rPr>
            </w:pPr>
            <w:r w:rsidRPr="009302F7">
              <w:rPr>
                <w:rFonts w:ascii="Trebuchet MS" w:hAnsi="Trebuchet MS"/>
                <w:b/>
                <w:sz w:val="24"/>
                <w:szCs w:val="24"/>
              </w:rPr>
              <w:t>Principiul stimulării unui nivel ridicat de calitate al planului de afaceri, care va fi stabilit în funcție de producția comercializată sau activitățile prestate, în procent de peste 30% din valoarea primei tranșe de plată.</w:t>
            </w:r>
          </w:p>
        </w:tc>
        <w:tc>
          <w:tcPr>
            <w:tcW w:w="1554" w:type="dxa"/>
            <w:shd w:val="clear" w:color="auto" w:fill="F4B083" w:themeFill="accent2" w:themeFillTint="99"/>
          </w:tcPr>
          <w:p w14:paraId="0597C1DC" w14:textId="77777777" w:rsidR="00BF56A7" w:rsidRPr="009302F7" w:rsidRDefault="00BF56A7" w:rsidP="003D26FD">
            <w:pPr>
              <w:jc w:val="center"/>
              <w:rPr>
                <w:rFonts w:ascii="Trebuchet MS" w:hAnsi="Trebuchet MS"/>
                <w:b/>
                <w:sz w:val="24"/>
                <w:szCs w:val="24"/>
              </w:rPr>
            </w:pPr>
            <w:r w:rsidRPr="009302F7">
              <w:rPr>
                <w:rFonts w:ascii="Trebuchet MS" w:hAnsi="Trebuchet MS"/>
                <w:b/>
                <w:sz w:val="24"/>
                <w:szCs w:val="24"/>
              </w:rPr>
              <w:t xml:space="preserve">Max. </w:t>
            </w:r>
            <w:r w:rsidR="003D26FD">
              <w:rPr>
                <w:rFonts w:ascii="Trebuchet MS" w:hAnsi="Trebuchet MS"/>
                <w:b/>
                <w:sz w:val="24"/>
                <w:szCs w:val="24"/>
              </w:rPr>
              <w:t>2</w:t>
            </w:r>
            <w:r w:rsidRPr="009302F7">
              <w:rPr>
                <w:rFonts w:ascii="Trebuchet MS" w:hAnsi="Trebuchet MS"/>
                <w:b/>
                <w:sz w:val="24"/>
                <w:szCs w:val="24"/>
              </w:rPr>
              <w:t>0 p</w:t>
            </w:r>
          </w:p>
        </w:tc>
      </w:tr>
      <w:tr w:rsidR="00BF56A7" w:rsidRPr="009302F7" w14:paraId="16B8D313" w14:textId="77777777" w:rsidTr="00BF56A7">
        <w:tc>
          <w:tcPr>
            <w:tcW w:w="988" w:type="dxa"/>
            <w:shd w:val="clear" w:color="auto" w:fill="FD2D03"/>
          </w:tcPr>
          <w:p w14:paraId="2D994FA9" w14:textId="77777777" w:rsidR="00BF56A7" w:rsidRPr="009302F7" w:rsidRDefault="00BF56A7" w:rsidP="00BF56A7">
            <w:pPr>
              <w:pStyle w:val="ListParagraph"/>
              <w:jc w:val="both"/>
              <w:rPr>
                <w:rFonts w:ascii="Trebuchet MS" w:hAnsi="Trebuchet MS"/>
                <w:sz w:val="24"/>
                <w:szCs w:val="24"/>
              </w:rPr>
            </w:pPr>
          </w:p>
        </w:tc>
        <w:tc>
          <w:tcPr>
            <w:tcW w:w="6520" w:type="dxa"/>
            <w:shd w:val="clear" w:color="auto" w:fill="auto"/>
          </w:tcPr>
          <w:p w14:paraId="6D91D5E4" w14:textId="77777777" w:rsidR="00BF56A7" w:rsidRPr="009302F7" w:rsidRDefault="00BF56A7" w:rsidP="00BF56A7">
            <w:pPr>
              <w:jc w:val="both"/>
              <w:rPr>
                <w:rFonts w:ascii="Trebuchet MS" w:hAnsi="Trebuchet MS"/>
                <w:sz w:val="24"/>
                <w:szCs w:val="24"/>
              </w:rPr>
            </w:pPr>
            <w:r w:rsidRPr="009302F7">
              <w:rPr>
                <w:rFonts w:ascii="Trebuchet MS" w:hAnsi="Trebuchet MS"/>
                <w:sz w:val="24"/>
                <w:szCs w:val="24"/>
              </w:rPr>
              <w:t xml:space="preserve">4.1. Proiecte care prevăd în planul de afaceri producție comercializată sau activități prestate într-un procent mai mare de 40% din valoarea primei tranșe de plată.  </w:t>
            </w:r>
            <w:r w:rsidRPr="009302F7">
              <w:rPr>
                <w:rFonts w:ascii="Trebuchet MS" w:hAnsi="Trebuchet MS"/>
                <w:sz w:val="24"/>
                <w:szCs w:val="24"/>
              </w:rPr>
              <w:lastRenderedPageBreak/>
              <w:t>Verificarea se realizează în baza prognozelor din Planul de afaceri.</w:t>
            </w:r>
          </w:p>
        </w:tc>
        <w:tc>
          <w:tcPr>
            <w:tcW w:w="1554" w:type="dxa"/>
            <w:shd w:val="clear" w:color="auto" w:fill="auto"/>
          </w:tcPr>
          <w:p w14:paraId="0EC78152" w14:textId="77777777" w:rsidR="00BF56A7" w:rsidRPr="009302F7" w:rsidRDefault="003D26FD" w:rsidP="00BF56A7">
            <w:pPr>
              <w:jc w:val="center"/>
              <w:rPr>
                <w:rFonts w:ascii="Trebuchet MS" w:hAnsi="Trebuchet MS"/>
                <w:sz w:val="24"/>
                <w:szCs w:val="24"/>
              </w:rPr>
            </w:pPr>
            <w:r>
              <w:rPr>
                <w:rFonts w:ascii="Trebuchet MS" w:hAnsi="Trebuchet MS"/>
                <w:sz w:val="24"/>
                <w:szCs w:val="24"/>
              </w:rPr>
              <w:lastRenderedPageBreak/>
              <w:t>2</w:t>
            </w:r>
            <w:r w:rsidR="00BF56A7" w:rsidRPr="009302F7">
              <w:rPr>
                <w:rFonts w:ascii="Trebuchet MS" w:hAnsi="Trebuchet MS"/>
                <w:sz w:val="24"/>
                <w:szCs w:val="24"/>
              </w:rPr>
              <w:t>0 p</w:t>
            </w:r>
          </w:p>
        </w:tc>
      </w:tr>
      <w:tr w:rsidR="00BF56A7" w:rsidRPr="009302F7" w14:paraId="1EA6DEF1" w14:textId="77777777" w:rsidTr="00BF56A7">
        <w:tc>
          <w:tcPr>
            <w:tcW w:w="988" w:type="dxa"/>
            <w:shd w:val="clear" w:color="auto" w:fill="FD2D03"/>
          </w:tcPr>
          <w:p w14:paraId="4B8640CA" w14:textId="77777777" w:rsidR="00BF56A7" w:rsidRPr="009302F7" w:rsidRDefault="00BF56A7" w:rsidP="00BF56A7">
            <w:pPr>
              <w:pStyle w:val="ListParagraph"/>
              <w:jc w:val="both"/>
              <w:rPr>
                <w:rFonts w:ascii="Trebuchet MS" w:hAnsi="Trebuchet MS"/>
                <w:sz w:val="24"/>
                <w:szCs w:val="24"/>
              </w:rPr>
            </w:pPr>
          </w:p>
        </w:tc>
        <w:tc>
          <w:tcPr>
            <w:tcW w:w="6520" w:type="dxa"/>
            <w:shd w:val="clear" w:color="auto" w:fill="auto"/>
          </w:tcPr>
          <w:p w14:paraId="78706AC2" w14:textId="77777777" w:rsidR="00BF56A7" w:rsidRPr="009302F7" w:rsidRDefault="00BF56A7" w:rsidP="00BF56A7">
            <w:pPr>
              <w:jc w:val="both"/>
              <w:rPr>
                <w:rFonts w:ascii="Trebuchet MS" w:hAnsi="Trebuchet MS"/>
                <w:sz w:val="24"/>
                <w:szCs w:val="24"/>
              </w:rPr>
            </w:pPr>
            <w:r w:rsidRPr="009302F7">
              <w:rPr>
                <w:rFonts w:ascii="Trebuchet MS" w:hAnsi="Trebuchet MS"/>
                <w:sz w:val="24"/>
                <w:szCs w:val="24"/>
              </w:rPr>
              <w:t xml:space="preserve">4.2. Proiecte care prevăd în planul de afaceri producție comercializată sau activități prestate într-un procent mai mare de 30% și până la 40% din valoarea primei tranșe de plată.  </w:t>
            </w:r>
          </w:p>
          <w:p w14:paraId="0BBC8B77" w14:textId="77777777" w:rsidR="00BF56A7" w:rsidRPr="009302F7" w:rsidRDefault="00BF56A7" w:rsidP="00BF56A7">
            <w:pPr>
              <w:jc w:val="both"/>
              <w:rPr>
                <w:rFonts w:ascii="Trebuchet MS" w:hAnsi="Trebuchet MS"/>
                <w:sz w:val="24"/>
                <w:szCs w:val="24"/>
              </w:rPr>
            </w:pPr>
            <w:r w:rsidRPr="009302F7">
              <w:rPr>
                <w:rFonts w:ascii="Trebuchet MS" w:hAnsi="Trebuchet MS"/>
                <w:sz w:val="24"/>
                <w:szCs w:val="24"/>
              </w:rPr>
              <w:t>Verificarea se realizează în baza prognozelor din Planul de afaceri.</w:t>
            </w:r>
          </w:p>
        </w:tc>
        <w:tc>
          <w:tcPr>
            <w:tcW w:w="1554" w:type="dxa"/>
            <w:shd w:val="clear" w:color="auto" w:fill="auto"/>
          </w:tcPr>
          <w:p w14:paraId="5B3F18CA" w14:textId="77777777" w:rsidR="00BF56A7" w:rsidRPr="009302F7" w:rsidRDefault="003D26FD" w:rsidP="00BF56A7">
            <w:pPr>
              <w:jc w:val="center"/>
              <w:rPr>
                <w:rFonts w:ascii="Trebuchet MS" w:hAnsi="Trebuchet MS"/>
                <w:sz w:val="24"/>
                <w:szCs w:val="24"/>
              </w:rPr>
            </w:pPr>
            <w:r>
              <w:rPr>
                <w:rFonts w:ascii="Trebuchet MS" w:hAnsi="Trebuchet MS"/>
                <w:sz w:val="24"/>
                <w:szCs w:val="24"/>
              </w:rPr>
              <w:t>1</w:t>
            </w:r>
            <w:r w:rsidR="00BF56A7" w:rsidRPr="009302F7">
              <w:rPr>
                <w:rFonts w:ascii="Trebuchet MS" w:hAnsi="Trebuchet MS"/>
                <w:sz w:val="24"/>
                <w:szCs w:val="24"/>
              </w:rPr>
              <w:t>0 p</w:t>
            </w:r>
          </w:p>
        </w:tc>
      </w:tr>
      <w:tr w:rsidR="00F25F1C" w:rsidRPr="009302F7" w14:paraId="4D78B13E" w14:textId="77777777" w:rsidTr="00F25F1C">
        <w:tc>
          <w:tcPr>
            <w:tcW w:w="988" w:type="dxa"/>
            <w:vMerge w:val="restart"/>
            <w:shd w:val="clear" w:color="auto" w:fill="FD2D03"/>
          </w:tcPr>
          <w:p w14:paraId="02C38A10" w14:textId="77777777" w:rsidR="00F25F1C" w:rsidRPr="00EE7D3A" w:rsidRDefault="00EE7D3A" w:rsidP="00EE7D3A">
            <w:pPr>
              <w:ind w:left="360"/>
              <w:jc w:val="both"/>
              <w:rPr>
                <w:rFonts w:ascii="Trebuchet MS" w:hAnsi="Trebuchet MS"/>
                <w:sz w:val="24"/>
                <w:szCs w:val="24"/>
              </w:rPr>
            </w:pPr>
            <w:r>
              <w:rPr>
                <w:rFonts w:ascii="Trebuchet MS" w:hAnsi="Trebuchet MS"/>
                <w:sz w:val="24"/>
                <w:szCs w:val="24"/>
              </w:rPr>
              <w:t>5.</w:t>
            </w:r>
          </w:p>
        </w:tc>
        <w:tc>
          <w:tcPr>
            <w:tcW w:w="6520" w:type="dxa"/>
            <w:shd w:val="clear" w:color="auto" w:fill="F4B083" w:themeFill="accent2" w:themeFillTint="99"/>
          </w:tcPr>
          <w:p w14:paraId="2294385E" w14:textId="77777777" w:rsidR="00F25F1C" w:rsidRPr="009302F7" w:rsidRDefault="00F25F1C" w:rsidP="00F25F1C">
            <w:pPr>
              <w:jc w:val="both"/>
              <w:rPr>
                <w:rFonts w:ascii="Trebuchet MS" w:hAnsi="Trebuchet MS"/>
                <w:b/>
                <w:sz w:val="24"/>
                <w:szCs w:val="24"/>
              </w:rPr>
            </w:pPr>
            <w:r w:rsidRPr="009302F7">
              <w:rPr>
                <w:rFonts w:ascii="Trebuchet MS" w:hAnsi="Trebuchet MS"/>
                <w:b/>
                <w:sz w:val="24"/>
                <w:szCs w:val="24"/>
              </w:rPr>
              <w:t>Principiul prioritizării proiectelor depuse de tineri, femei și alte grupuri defavorizate</w:t>
            </w:r>
          </w:p>
        </w:tc>
        <w:tc>
          <w:tcPr>
            <w:tcW w:w="1554" w:type="dxa"/>
            <w:shd w:val="clear" w:color="auto" w:fill="F4B083" w:themeFill="accent2" w:themeFillTint="99"/>
          </w:tcPr>
          <w:p w14:paraId="2B433C9A" w14:textId="77777777" w:rsidR="00F25F1C" w:rsidRPr="009302F7" w:rsidRDefault="00F25F1C" w:rsidP="00F25F1C">
            <w:pPr>
              <w:jc w:val="center"/>
              <w:rPr>
                <w:rFonts w:ascii="Trebuchet MS" w:hAnsi="Trebuchet MS"/>
                <w:b/>
                <w:sz w:val="24"/>
                <w:szCs w:val="24"/>
              </w:rPr>
            </w:pPr>
            <w:r w:rsidRPr="009302F7">
              <w:rPr>
                <w:rFonts w:ascii="Trebuchet MS" w:hAnsi="Trebuchet MS"/>
                <w:b/>
                <w:sz w:val="24"/>
                <w:szCs w:val="24"/>
              </w:rPr>
              <w:t>Max. 20 p</w:t>
            </w:r>
          </w:p>
        </w:tc>
      </w:tr>
      <w:tr w:rsidR="00F25F1C" w:rsidRPr="009302F7" w14:paraId="74A3F2BA" w14:textId="77777777" w:rsidTr="00F25F1C">
        <w:tc>
          <w:tcPr>
            <w:tcW w:w="988" w:type="dxa"/>
            <w:vMerge/>
            <w:shd w:val="clear" w:color="auto" w:fill="FD2D03"/>
          </w:tcPr>
          <w:p w14:paraId="2A347470" w14:textId="77777777" w:rsidR="00F25F1C" w:rsidRPr="009302F7" w:rsidRDefault="00F25F1C" w:rsidP="00F25F1C">
            <w:pPr>
              <w:pStyle w:val="ListParagraph"/>
              <w:jc w:val="both"/>
              <w:rPr>
                <w:rFonts w:ascii="Trebuchet MS" w:hAnsi="Trebuchet MS"/>
                <w:sz w:val="24"/>
                <w:szCs w:val="24"/>
              </w:rPr>
            </w:pPr>
          </w:p>
        </w:tc>
        <w:tc>
          <w:tcPr>
            <w:tcW w:w="6520" w:type="dxa"/>
            <w:shd w:val="clear" w:color="auto" w:fill="FFFFFF" w:themeFill="background1"/>
          </w:tcPr>
          <w:p w14:paraId="3963A928" w14:textId="77777777" w:rsidR="00F25F1C" w:rsidRPr="009302F7" w:rsidRDefault="00F25F1C" w:rsidP="00F25F1C">
            <w:pPr>
              <w:jc w:val="both"/>
              <w:rPr>
                <w:rFonts w:ascii="Trebuchet MS" w:hAnsi="Trebuchet MS"/>
                <w:sz w:val="24"/>
                <w:szCs w:val="24"/>
              </w:rPr>
            </w:pPr>
            <w:r w:rsidRPr="009302F7">
              <w:rPr>
                <w:rFonts w:ascii="Trebuchet MS" w:hAnsi="Trebuchet MS"/>
                <w:sz w:val="24"/>
                <w:szCs w:val="24"/>
              </w:rPr>
              <w:t>5.1  Proiecte depuse de tineri cu vârsta până în 40 de ani, la data depunerii și de către femei</w:t>
            </w:r>
          </w:p>
        </w:tc>
        <w:tc>
          <w:tcPr>
            <w:tcW w:w="1554" w:type="dxa"/>
            <w:shd w:val="clear" w:color="auto" w:fill="FFFFFF" w:themeFill="background1"/>
          </w:tcPr>
          <w:p w14:paraId="3F5D2D69" w14:textId="77777777" w:rsidR="00F25F1C" w:rsidRPr="009302F7" w:rsidRDefault="00F25F1C" w:rsidP="00F25F1C">
            <w:pPr>
              <w:jc w:val="center"/>
              <w:rPr>
                <w:rFonts w:ascii="Trebuchet MS" w:hAnsi="Trebuchet MS"/>
                <w:sz w:val="24"/>
                <w:szCs w:val="24"/>
              </w:rPr>
            </w:pPr>
            <w:r w:rsidRPr="009302F7">
              <w:rPr>
                <w:rFonts w:ascii="Trebuchet MS" w:hAnsi="Trebuchet MS"/>
                <w:sz w:val="24"/>
                <w:szCs w:val="24"/>
              </w:rPr>
              <w:t>10 p</w:t>
            </w:r>
          </w:p>
        </w:tc>
      </w:tr>
      <w:tr w:rsidR="00F25F1C" w:rsidRPr="009302F7" w14:paraId="183BDEE2" w14:textId="77777777" w:rsidTr="00F25F1C">
        <w:tc>
          <w:tcPr>
            <w:tcW w:w="988" w:type="dxa"/>
            <w:vMerge/>
            <w:shd w:val="clear" w:color="auto" w:fill="FD2D03"/>
          </w:tcPr>
          <w:p w14:paraId="50A3C4C0" w14:textId="77777777" w:rsidR="00F25F1C" w:rsidRPr="009302F7" w:rsidRDefault="00F25F1C" w:rsidP="00F25F1C">
            <w:pPr>
              <w:pStyle w:val="ListParagraph"/>
              <w:jc w:val="both"/>
              <w:rPr>
                <w:rFonts w:ascii="Trebuchet MS" w:hAnsi="Trebuchet MS"/>
                <w:sz w:val="24"/>
                <w:szCs w:val="24"/>
              </w:rPr>
            </w:pPr>
          </w:p>
        </w:tc>
        <w:tc>
          <w:tcPr>
            <w:tcW w:w="6520" w:type="dxa"/>
            <w:shd w:val="clear" w:color="auto" w:fill="FFFFFF" w:themeFill="background1"/>
          </w:tcPr>
          <w:p w14:paraId="35BFEB44" w14:textId="77777777" w:rsidR="00F25F1C" w:rsidRPr="009302F7" w:rsidRDefault="00F25F1C" w:rsidP="00F25F1C">
            <w:pPr>
              <w:jc w:val="both"/>
              <w:rPr>
                <w:rFonts w:ascii="Trebuchet MS" w:hAnsi="Trebuchet MS"/>
                <w:sz w:val="24"/>
                <w:szCs w:val="24"/>
              </w:rPr>
            </w:pPr>
            <w:r w:rsidRPr="009302F7">
              <w:rPr>
                <w:rFonts w:ascii="Trebuchet MS" w:hAnsi="Trebuchet MS"/>
                <w:sz w:val="24"/>
                <w:szCs w:val="24"/>
              </w:rPr>
              <w:t>5.2 Proiecte depuse de către grupurile defavorizate (calitate demonstrată cu anchetă socială și/ sau documente justificative)</w:t>
            </w:r>
          </w:p>
        </w:tc>
        <w:tc>
          <w:tcPr>
            <w:tcW w:w="1554" w:type="dxa"/>
            <w:shd w:val="clear" w:color="auto" w:fill="FFFFFF" w:themeFill="background1"/>
          </w:tcPr>
          <w:p w14:paraId="1EB170AA" w14:textId="77777777" w:rsidR="00F25F1C" w:rsidRPr="009302F7" w:rsidRDefault="00F25F1C" w:rsidP="00F25F1C">
            <w:pPr>
              <w:jc w:val="center"/>
              <w:rPr>
                <w:rFonts w:ascii="Trebuchet MS" w:hAnsi="Trebuchet MS"/>
                <w:sz w:val="24"/>
                <w:szCs w:val="24"/>
              </w:rPr>
            </w:pPr>
            <w:r w:rsidRPr="009302F7">
              <w:rPr>
                <w:rFonts w:ascii="Trebuchet MS" w:hAnsi="Trebuchet MS"/>
                <w:sz w:val="24"/>
                <w:szCs w:val="24"/>
              </w:rPr>
              <w:t>10 p</w:t>
            </w:r>
          </w:p>
        </w:tc>
      </w:tr>
      <w:tr w:rsidR="00F25F1C" w:rsidRPr="009302F7" w14:paraId="768992CC" w14:textId="77777777" w:rsidTr="00FA59DC">
        <w:tc>
          <w:tcPr>
            <w:tcW w:w="988" w:type="dxa"/>
            <w:vMerge/>
            <w:shd w:val="clear" w:color="auto" w:fill="FD2D03"/>
          </w:tcPr>
          <w:p w14:paraId="4BE255A0" w14:textId="77777777" w:rsidR="00F25F1C" w:rsidRPr="009302F7" w:rsidRDefault="00F25F1C" w:rsidP="00F25F1C">
            <w:pPr>
              <w:pStyle w:val="ListParagraph"/>
              <w:jc w:val="both"/>
              <w:rPr>
                <w:rFonts w:ascii="Trebuchet MS" w:hAnsi="Trebuchet MS"/>
                <w:sz w:val="24"/>
                <w:szCs w:val="24"/>
              </w:rPr>
            </w:pPr>
          </w:p>
        </w:tc>
        <w:tc>
          <w:tcPr>
            <w:tcW w:w="6520" w:type="dxa"/>
            <w:shd w:val="clear" w:color="auto" w:fill="FFFFFF" w:themeFill="background1"/>
          </w:tcPr>
          <w:p w14:paraId="44FBA694" w14:textId="77777777" w:rsidR="00F25F1C" w:rsidRPr="009302F7" w:rsidRDefault="00F25F1C" w:rsidP="00F25F1C">
            <w:pPr>
              <w:jc w:val="both"/>
              <w:rPr>
                <w:rFonts w:ascii="Trebuchet MS" w:hAnsi="Trebuchet MS"/>
                <w:sz w:val="24"/>
                <w:szCs w:val="24"/>
              </w:rPr>
            </w:pPr>
            <w:r w:rsidRPr="009302F7">
              <w:rPr>
                <w:rFonts w:ascii="Trebuchet MS" w:hAnsi="Trebuchet MS"/>
                <w:sz w:val="24"/>
                <w:szCs w:val="24"/>
              </w:rPr>
              <w:t>5.3 Proiecte depuse de alte categorii de beneficiari cu excepția celor menționați mai sus</w:t>
            </w:r>
          </w:p>
        </w:tc>
        <w:tc>
          <w:tcPr>
            <w:tcW w:w="1554" w:type="dxa"/>
            <w:shd w:val="clear" w:color="auto" w:fill="FFFFFF" w:themeFill="background1"/>
          </w:tcPr>
          <w:p w14:paraId="0532523D" w14:textId="77777777" w:rsidR="00F25F1C" w:rsidRPr="009302F7" w:rsidRDefault="00F25F1C" w:rsidP="00F25F1C">
            <w:pPr>
              <w:jc w:val="center"/>
              <w:rPr>
                <w:rFonts w:ascii="Trebuchet MS" w:hAnsi="Trebuchet MS"/>
                <w:sz w:val="24"/>
                <w:szCs w:val="24"/>
              </w:rPr>
            </w:pPr>
            <w:r w:rsidRPr="009302F7">
              <w:rPr>
                <w:rFonts w:ascii="Trebuchet MS" w:hAnsi="Trebuchet MS"/>
                <w:sz w:val="24"/>
                <w:szCs w:val="24"/>
              </w:rPr>
              <w:t>5 p</w:t>
            </w:r>
          </w:p>
        </w:tc>
      </w:tr>
      <w:tr w:rsidR="00F25F1C" w:rsidRPr="009302F7" w14:paraId="743346B6" w14:textId="77777777" w:rsidTr="002D7086">
        <w:tc>
          <w:tcPr>
            <w:tcW w:w="988" w:type="dxa"/>
            <w:shd w:val="clear" w:color="auto" w:fill="FD2D03"/>
          </w:tcPr>
          <w:p w14:paraId="16D1957F" w14:textId="77777777" w:rsidR="00F25F1C" w:rsidRPr="00F25F1C" w:rsidRDefault="00F25F1C" w:rsidP="00F25F1C">
            <w:pPr>
              <w:rPr>
                <w:rFonts w:ascii="Trebuchet MS" w:hAnsi="Trebuchet MS"/>
                <w:sz w:val="24"/>
                <w:szCs w:val="24"/>
              </w:rPr>
            </w:pPr>
            <w:r>
              <w:rPr>
                <w:rFonts w:ascii="Trebuchet MS" w:hAnsi="Trebuchet MS"/>
                <w:sz w:val="24"/>
                <w:szCs w:val="24"/>
              </w:rPr>
              <w:t xml:space="preserve">     </w:t>
            </w:r>
            <w:r w:rsidRPr="00F25F1C">
              <w:rPr>
                <w:rFonts w:ascii="Trebuchet MS" w:hAnsi="Trebuchet MS"/>
                <w:sz w:val="24"/>
                <w:szCs w:val="24"/>
              </w:rPr>
              <w:t>6.</w:t>
            </w:r>
          </w:p>
        </w:tc>
        <w:tc>
          <w:tcPr>
            <w:tcW w:w="6520" w:type="dxa"/>
            <w:shd w:val="clear" w:color="auto" w:fill="F4B083" w:themeFill="accent2" w:themeFillTint="99"/>
          </w:tcPr>
          <w:p w14:paraId="0160E682" w14:textId="77777777" w:rsidR="00F25F1C" w:rsidRPr="002D7086" w:rsidRDefault="00F25F1C" w:rsidP="00F25F1C">
            <w:pPr>
              <w:jc w:val="both"/>
              <w:rPr>
                <w:rFonts w:ascii="Trebuchet MS" w:hAnsi="Trebuchet MS"/>
                <w:b/>
                <w:sz w:val="24"/>
                <w:szCs w:val="24"/>
              </w:rPr>
            </w:pPr>
            <w:r w:rsidRPr="002D7086">
              <w:rPr>
                <w:rFonts w:ascii="Trebuchet MS" w:hAnsi="Trebuchet MS"/>
                <w:b/>
                <w:sz w:val="24"/>
                <w:szCs w:val="24"/>
              </w:rPr>
              <w:t>Principiul crearii de noi locuri de munca</w:t>
            </w:r>
          </w:p>
        </w:tc>
        <w:tc>
          <w:tcPr>
            <w:tcW w:w="1554" w:type="dxa"/>
            <w:shd w:val="clear" w:color="auto" w:fill="F4B083" w:themeFill="accent2" w:themeFillTint="99"/>
          </w:tcPr>
          <w:p w14:paraId="7D77B3A2" w14:textId="77777777" w:rsidR="00F25F1C" w:rsidRPr="002D7086" w:rsidRDefault="002D7086" w:rsidP="00F25F1C">
            <w:pPr>
              <w:jc w:val="center"/>
              <w:rPr>
                <w:rFonts w:ascii="Trebuchet MS" w:hAnsi="Trebuchet MS"/>
                <w:b/>
                <w:sz w:val="24"/>
                <w:szCs w:val="24"/>
              </w:rPr>
            </w:pPr>
            <w:r w:rsidRPr="002D7086">
              <w:rPr>
                <w:rFonts w:ascii="Trebuchet MS" w:hAnsi="Trebuchet MS"/>
                <w:b/>
                <w:sz w:val="24"/>
                <w:szCs w:val="24"/>
              </w:rPr>
              <w:t>Max.10 p</w:t>
            </w:r>
          </w:p>
        </w:tc>
      </w:tr>
      <w:tr w:rsidR="00F25F1C" w:rsidRPr="009302F7" w14:paraId="1F4A1129" w14:textId="77777777" w:rsidTr="00FA59DC">
        <w:tc>
          <w:tcPr>
            <w:tcW w:w="988" w:type="dxa"/>
            <w:shd w:val="clear" w:color="auto" w:fill="FD2D03"/>
          </w:tcPr>
          <w:p w14:paraId="6E2C990B" w14:textId="77777777" w:rsidR="00F25F1C" w:rsidRDefault="00F25F1C" w:rsidP="00F25F1C">
            <w:pPr>
              <w:rPr>
                <w:rFonts w:ascii="Trebuchet MS" w:hAnsi="Trebuchet MS"/>
                <w:sz w:val="24"/>
                <w:szCs w:val="24"/>
              </w:rPr>
            </w:pPr>
          </w:p>
        </w:tc>
        <w:tc>
          <w:tcPr>
            <w:tcW w:w="6520" w:type="dxa"/>
            <w:shd w:val="clear" w:color="auto" w:fill="FFFFFF" w:themeFill="background1"/>
          </w:tcPr>
          <w:p w14:paraId="3FF82E9C" w14:textId="77777777" w:rsidR="00F25F1C" w:rsidRDefault="00F25F1C" w:rsidP="00CB27E4">
            <w:pPr>
              <w:jc w:val="both"/>
              <w:rPr>
                <w:rFonts w:ascii="Trebuchet MS" w:hAnsi="Trebuchet MS"/>
                <w:sz w:val="24"/>
                <w:szCs w:val="24"/>
              </w:rPr>
            </w:pPr>
            <w:r>
              <w:rPr>
                <w:rFonts w:ascii="Trebuchet MS" w:hAnsi="Trebuchet MS"/>
                <w:sz w:val="24"/>
                <w:szCs w:val="24"/>
              </w:rPr>
              <w:t>6.1 Proiect</w:t>
            </w:r>
            <w:r w:rsidR="002D7086">
              <w:rPr>
                <w:rFonts w:ascii="Trebuchet MS" w:hAnsi="Trebuchet MS"/>
                <w:sz w:val="24"/>
                <w:szCs w:val="24"/>
              </w:rPr>
              <w:t>e</w:t>
            </w:r>
            <w:r>
              <w:rPr>
                <w:rFonts w:ascii="Trebuchet MS" w:hAnsi="Trebuchet MS"/>
                <w:sz w:val="24"/>
                <w:szCs w:val="24"/>
              </w:rPr>
              <w:t xml:space="preserve"> care </w:t>
            </w:r>
            <w:r w:rsidR="00CB27E4">
              <w:rPr>
                <w:rFonts w:ascii="Trebuchet MS" w:hAnsi="Trebuchet MS"/>
                <w:sz w:val="24"/>
                <w:szCs w:val="24"/>
              </w:rPr>
              <w:t>propun</w:t>
            </w:r>
            <w:r>
              <w:rPr>
                <w:rFonts w:ascii="Trebuchet MS" w:hAnsi="Trebuchet MS"/>
                <w:sz w:val="24"/>
                <w:szCs w:val="24"/>
              </w:rPr>
              <w:t xml:space="preserve"> mai mult de 2 locuri de munca, create</w:t>
            </w:r>
          </w:p>
        </w:tc>
        <w:tc>
          <w:tcPr>
            <w:tcW w:w="1554" w:type="dxa"/>
            <w:shd w:val="clear" w:color="auto" w:fill="FFFFFF" w:themeFill="background1"/>
          </w:tcPr>
          <w:p w14:paraId="2F20FB01" w14:textId="77777777" w:rsidR="00F25F1C" w:rsidRPr="009302F7" w:rsidRDefault="002D7086" w:rsidP="00F25F1C">
            <w:pPr>
              <w:jc w:val="center"/>
              <w:rPr>
                <w:rFonts w:ascii="Trebuchet MS" w:hAnsi="Trebuchet MS"/>
                <w:sz w:val="24"/>
                <w:szCs w:val="24"/>
              </w:rPr>
            </w:pPr>
            <w:r>
              <w:rPr>
                <w:rFonts w:ascii="Trebuchet MS" w:hAnsi="Trebuchet MS"/>
                <w:sz w:val="24"/>
                <w:szCs w:val="24"/>
              </w:rPr>
              <w:t>10 p</w:t>
            </w:r>
          </w:p>
        </w:tc>
      </w:tr>
      <w:tr w:rsidR="00F25F1C" w:rsidRPr="009302F7" w14:paraId="2AEEE663" w14:textId="77777777" w:rsidTr="00CA3DA0">
        <w:tc>
          <w:tcPr>
            <w:tcW w:w="7508" w:type="dxa"/>
            <w:gridSpan w:val="2"/>
            <w:shd w:val="clear" w:color="auto" w:fill="FD2D03"/>
          </w:tcPr>
          <w:p w14:paraId="7781036B" w14:textId="77777777" w:rsidR="00F25F1C" w:rsidRPr="009302F7" w:rsidRDefault="00F25F1C" w:rsidP="00F25F1C">
            <w:pPr>
              <w:jc w:val="center"/>
              <w:rPr>
                <w:rFonts w:ascii="Trebuchet MS" w:hAnsi="Trebuchet MS"/>
                <w:b/>
                <w:sz w:val="24"/>
                <w:szCs w:val="24"/>
              </w:rPr>
            </w:pPr>
          </w:p>
          <w:p w14:paraId="2B6D228C" w14:textId="77777777" w:rsidR="00F25F1C" w:rsidRPr="009302F7" w:rsidRDefault="00F25F1C" w:rsidP="00F25F1C">
            <w:pPr>
              <w:jc w:val="center"/>
              <w:rPr>
                <w:rFonts w:ascii="Trebuchet MS" w:hAnsi="Trebuchet MS"/>
                <w:b/>
                <w:sz w:val="24"/>
                <w:szCs w:val="24"/>
              </w:rPr>
            </w:pPr>
            <w:r w:rsidRPr="009302F7">
              <w:rPr>
                <w:rFonts w:ascii="Trebuchet MS" w:hAnsi="Trebuchet MS"/>
                <w:b/>
                <w:sz w:val="24"/>
                <w:szCs w:val="24"/>
              </w:rPr>
              <w:t>TOTAL</w:t>
            </w:r>
          </w:p>
        </w:tc>
        <w:tc>
          <w:tcPr>
            <w:tcW w:w="1554" w:type="dxa"/>
            <w:shd w:val="clear" w:color="auto" w:fill="FD2D03"/>
          </w:tcPr>
          <w:p w14:paraId="14D3264F" w14:textId="77777777" w:rsidR="00F25F1C" w:rsidRPr="009302F7" w:rsidRDefault="00F25F1C" w:rsidP="00F25F1C">
            <w:pPr>
              <w:jc w:val="center"/>
              <w:rPr>
                <w:rFonts w:ascii="Trebuchet MS" w:hAnsi="Trebuchet MS"/>
                <w:b/>
                <w:sz w:val="24"/>
                <w:szCs w:val="24"/>
              </w:rPr>
            </w:pPr>
          </w:p>
          <w:p w14:paraId="03716930" w14:textId="77777777" w:rsidR="00F25F1C" w:rsidRPr="009302F7" w:rsidRDefault="00F25F1C" w:rsidP="00F25F1C">
            <w:pPr>
              <w:jc w:val="center"/>
              <w:rPr>
                <w:rFonts w:ascii="Trebuchet MS" w:hAnsi="Trebuchet MS"/>
                <w:b/>
                <w:sz w:val="24"/>
                <w:szCs w:val="24"/>
              </w:rPr>
            </w:pPr>
            <w:r w:rsidRPr="009302F7">
              <w:rPr>
                <w:rFonts w:ascii="Trebuchet MS" w:hAnsi="Trebuchet MS"/>
                <w:b/>
                <w:sz w:val="24"/>
                <w:szCs w:val="24"/>
              </w:rPr>
              <w:t>100 puncte</w:t>
            </w:r>
          </w:p>
          <w:p w14:paraId="30DD0AAA" w14:textId="77777777" w:rsidR="00F25F1C" w:rsidRPr="009302F7" w:rsidRDefault="00F25F1C" w:rsidP="00F25F1C">
            <w:pPr>
              <w:jc w:val="center"/>
              <w:rPr>
                <w:rFonts w:ascii="Trebuchet MS" w:hAnsi="Trebuchet MS"/>
                <w:b/>
                <w:sz w:val="24"/>
                <w:szCs w:val="24"/>
              </w:rPr>
            </w:pPr>
          </w:p>
        </w:tc>
      </w:tr>
    </w:tbl>
    <w:p w14:paraId="2A093A82" w14:textId="77777777" w:rsidR="000B3CCB" w:rsidRPr="009302F7" w:rsidRDefault="000B3CCB" w:rsidP="006024B3">
      <w:pPr>
        <w:spacing w:after="0" w:line="360" w:lineRule="auto"/>
        <w:jc w:val="both"/>
        <w:rPr>
          <w:rFonts w:ascii="Trebuchet MS" w:hAnsi="Trebuchet MS"/>
          <w:sz w:val="24"/>
          <w:szCs w:val="24"/>
        </w:rPr>
      </w:pPr>
    </w:p>
    <w:p w14:paraId="3F165F33" w14:textId="77777777" w:rsidR="00861337" w:rsidRPr="009302F7" w:rsidRDefault="001D3707" w:rsidP="006024B3">
      <w:pPr>
        <w:spacing w:after="0" w:line="360" w:lineRule="auto"/>
        <w:jc w:val="both"/>
        <w:rPr>
          <w:rFonts w:ascii="Trebuchet MS" w:hAnsi="Trebuchet MS"/>
          <w:sz w:val="24"/>
          <w:szCs w:val="24"/>
        </w:rPr>
      </w:pPr>
      <w:r w:rsidRPr="009302F7">
        <w:rPr>
          <w:rFonts w:ascii="Trebuchet MS" w:hAnsi="Trebuchet MS"/>
          <w:b/>
          <w:sz w:val="24"/>
          <w:szCs w:val="24"/>
        </w:rPr>
        <w:t xml:space="preserve">Criteriul </w:t>
      </w:r>
      <w:r w:rsidR="00352027" w:rsidRPr="009302F7">
        <w:rPr>
          <w:rFonts w:ascii="Trebuchet MS" w:hAnsi="Trebuchet MS"/>
          <w:b/>
          <w:sz w:val="24"/>
          <w:szCs w:val="24"/>
        </w:rPr>
        <w:t>de selecție 1.1</w:t>
      </w:r>
      <w:r w:rsidRPr="009302F7">
        <w:rPr>
          <w:rFonts w:ascii="Trebuchet MS" w:hAnsi="Trebuchet MS"/>
          <w:sz w:val="24"/>
          <w:szCs w:val="24"/>
        </w:rPr>
        <w:t xml:space="preserve"> </w:t>
      </w:r>
      <w:r w:rsidR="00352027" w:rsidRPr="009302F7">
        <w:rPr>
          <w:rFonts w:ascii="Trebuchet MS" w:hAnsi="Trebuchet MS"/>
          <w:sz w:val="24"/>
          <w:szCs w:val="24"/>
        </w:rPr>
        <w:t xml:space="preserve">se consideră </w:t>
      </w:r>
      <w:r w:rsidRPr="009302F7">
        <w:rPr>
          <w:rFonts w:ascii="Trebuchet MS" w:hAnsi="Trebuchet MS"/>
          <w:sz w:val="24"/>
          <w:szCs w:val="24"/>
        </w:rPr>
        <w:t xml:space="preserve">îndeplinit </w:t>
      </w:r>
      <w:r w:rsidR="00464EA9" w:rsidRPr="009302F7">
        <w:rPr>
          <w:rFonts w:ascii="Trebuchet MS" w:hAnsi="Trebuchet MS"/>
          <w:sz w:val="24"/>
          <w:szCs w:val="24"/>
        </w:rPr>
        <w:t>în c</w:t>
      </w:r>
      <w:r w:rsidR="00DE10D6" w:rsidRPr="009302F7">
        <w:rPr>
          <w:rFonts w:ascii="Trebuchet MS" w:hAnsi="Trebuchet MS"/>
          <w:sz w:val="24"/>
          <w:szCs w:val="24"/>
        </w:rPr>
        <w:t>azul în care solicitanții întrunesc condiția la data depunerii Cererii de finanțare. Nu există  obligativitatea menținerii acestor condiții pe toată perioada de valabilit</w:t>
      </w:r>
      <w:r w:rsidR="00464EA9" w:rsidRPr="009302F7">
        <w:rPr>
          <w:rFonts w:ascii="Trebuchet MS" w:hAnsi="Trebuchet MS"/>
          <w:sz w:val="24"/>
          <w:szCs w:val="24"/>
        </w:rPr>
        <w:t>a</w:t>
      </w:r>
      <w:r w:rsidR="00DE10D6" w:rsidRPr="009302F7">
        <w:rPr>
          <w:rFonts w:ascii="Trebuchet MS" w:hAnsi="Trebuchet MS"/>
          <w:sz w:val="24"/>
          <w:szCs w:val="24"/>
        </w:rPr>
        <w:t>te a Cont</w:t>
      </w:r>
      <w:r w:rsidR="00464EA9" w:rsidRPr="009302F7">
        <w:rPr>
          <w:rFonts w:ascii="Trebuchet MS" w:hAnsi="Trebuchet MS"/>
          <w:sz w:val="24"/>
          <w:szCs w:val="24"/>
        </w:rPr>
        <w:t xml:space="preserve">ractului de finanțare. </w:t>
      </w:r>
      <w:r w:rsidR="00464EA9" w:rsidRPr="009302F7">
        <w:rPr>
          <w:rFonts w:ascii="Trebuchet MS" w:hAnsi="Trebuchet MS"/>
          <w:b/>
          <w:sz w:val="24"/>
          <w:szCs w:val="24"/>
        </w:rPr>
        <w:t>Excepție:</w:t>
      </w:r>
      <w:r w:rsidR="00DE10D6" w:rsidRPr="009302F7">
        <w:rPr>
          <w:rFonts w:ascii="Trebuchet MS" w:hAnsi="Trebuchet MS"/>
          <w:sz w:val="24"/>
          <w:szCs w:val="24"/>
        </w:rPr>
        <w:t xml:space="preserve"> pe toată perioada d</w:t>
      </w:r>
      <w:r w:rsidR="00464EA9" w:rsidRPr="009302F7">
        <w:rPr>
          <w:rFonts w:ascii="Trebuchet MS" w:hAnsi="Trebuchet MS"/>
          <w:sz w:val="24"/>
          <w:szCs w:val="24"/>
        </w:rPr>
        <w:t>e valabilitate a contractului, în cadrul pensiun</w:t>
      </w:r>
      <w:r w:rsidR="00DE10D6" w:rsidRPr="009302F7">
        <w:rPr>
          <w:rFonts w:ascii="Trebuchet MS" w:hAnsi="Trebuchet MS"/>
          <w:sz w:val="24"/>
          <w:szCs w:val="24"/>
        </w:rPr>
        <w:t xml:space="preserve">ilor agroturistice se va desfășura cel puțin o activitate </w:t>
      </w:r>
      <w:r w:rsidR="0001212B" w:rsidRPr="009302F7">
        <w:rPr>
          <w:rFonts w:ascii="Trebuchet MS" w:hAnsi="Trebuchet MS"/>
          <w:sz w:val="24"/>
          <w:szCs w:val="24"/>
        </w:rPr>
        <w:t>l</w:t>
      </w:r>
      <w:r w:rsidR="00DE10D6" w:rsidRPr="009302F7">
        <w:rPr>
          <w:rFonts w:ascii="Trebuchet MS" w:hAnsi="Trebuchet MS"/>
          <w:sz w:val="24"/>
          <w:szCs w:val="24"/>
        </w:rPr>
        <w:t>egată de agricultură, creșterea a</w:t>
      </w:r>
      <w:r w:rsidR="006321D4">
        <w:rPr>
          <w:rFonts w:ascii="Trebuchet MS" w:hAnsi="Trebuchet MS"/>
          <w:sz w:val="24"/>
          <w:szCs w:val="24"/>
        </w:rPr>
        <w:t>n</w:t>
      </w:r>
      <w:r w:rsidR="00DE10D6" w:rsidRPr="009302F7">
        <w:rPr>
          <w:rFonts w:ascii="Trebuchet MS" w:hAnsi="Trebuchet MS"/>
          <w:sz w:val="24"/>
          <w:szCs w:val="24"/>
        </w:rPr>
        <w:t>imalelor, cultivarea diferitelor tipur</w:t>
      </w:r>
      <w:r w:rsidR="00D50999">
        <w:rPr>
          <w:rFonts w:ascii="Trebuchet MS" w:hAnsi="Trebuchet MS"/>
          <w:sz w:val="24"/>
          <w:szCs w:val="24"/>
        </w:rPr>
        <w:t>i de plante, livezi de pomi fru</w:t>
      </w:r>
      <w:r w:rsidR="00DE10D6" w:rsidRPr="009302F7">
        <w:rPr>
          <w:rFonts w:ascii="Trebuchet MS" w:hAnsi="Trebuchet MS"/>
          <w:sz w:val="24"/>
          <w:szCs w:val="24"/>
        </w:rPr>
        <w:t xml:space="preserve">ctiferi sau o activitate meșteșugărească, cu atelier de lucru, din care rezultă diferite articole de artizanat. </w:t>
      </w:r>
    </w:p>
    <w:p w14:paraId="584EF66D" w14:textId="288E01D6" w:rsidR="00DE10D6" w:rsidRPr="009302F7" w:rsidRDefault="00DE10D6" w:rsidP="006024B3">
      <w:pPr>
        <w:spacing w:after="0" w:line="360" w:lineRule="auto"/>
        <w:jc w:val="both"/>
        <w:rPr>
          <w:rFonts w:ascii="Trebuchet MS" w:hAnsi="Trebuchet MS"/>
          <w:sz w:val="24"/>
          <w:szCs w:val="24"/>
        </w:rPr>
      </w:pPr>
      <w:r w:rsidRPr="009302F7">
        <w:rPr>
          <w:rFonts w:ascii="Trebuchet MS" w:hAnsi="Trebuchet MS"/>
          <w:sz w:val="24"/>
          <w:szCs w:val="24"/>
        </w:rPr>
        <w:t xml:space="preserve">La </w:t>
      </w:r>
      <w:r w:rsidRPr="009302F7">
        <w:rPr>
          <w:rFonts w:ascii="Trebuchet MS" w:hAnsi="Trebuchet MS"/>
          <w:b/>
          <w:sz w:val="24"/>
          <w:szCs w:val="24"/>
        </w:rPr>
        <w:t>criteriul de selecție 2.2</w:t>
      </w:r>
      <w:r w:rsidRPr="009302F7">
        <w:rPr>
          <w:rFonts w:ascii="Trebuchet MS" w:hAnsi="Trebuchet MS"/>
          <w:sz w:val="24"/>
          <w:szCs w:val="24"/>
        </w:rPr>
        <w:t>, în cazul codurilor CAEN pentru</w:t>
      </w:r>
      <w:r w:rsidR="0001212B" w:rsidRPr="009302F7">
        <w:rPr>
          <w:rFonts w:ascii="Trebuchet MS" w:hAnsi="Trebuchet MS"/>
          <w:sz w:val="24"/>
          <w:szCs w:val="24"/>
        </w:rPr>
        <w:t xml:space="preserve"> </w:t>
      </w:r>
      <w:r w:rsidRPr="009302F7">
        <w:rPr>
          <w:rFonts w:ascii="Trebuchet MS" w:hAnsi="Trebuchet MS"/>
          <w:sz w:val="24"/>
          <w:szCs w:val="24"/>
        </w:rPr>
        <w:t>care sunt prioritizate numai meșteșugurile, se primește punctajul aferent numai dacă toate produsele</w:t>
      </w:r>
      <w:r w:rsidR="004122DB">
        <w:rPr>
          <w:rFonts w:ascii="Trebuchet MS" w:hAnsi="Trebuchet MS"/>
          <w:sz w:val="24"/>
          <w:szCs w:val="24"/>
        </w:rPr>
        <w:t xml:space="preserve"> </w:t>
      </w:r>
      <w:r w:rsidRPr="009302F7">
        <w:rPr>
          <w:rFonts w:ascii="Trebuchet MS" w:hAnsi="Trebuchet MS"/>
          <w:sz w:val="24"/>
          <w:szCs w:val="24"/>
        </w:rPr>
        <w:t xml:space="preserve">finite sunt </w:t>
      </w:r>
      <w:r w:rsidR="0001212B" w:rsidRPr="009302F7">
        <w:rPr>
          <w:rFonts w:ascii="Trebuchet MS" w:hAnsi="Trebuchet MS"/>
          <w:sz w:val="24"/>
          <w:szCs w:val="24"/>
        </w:rPr>
        <w:t>o</w:t>
      </w:r>
      <w:r w:rsidRPr="009302F7">
        <w:rPr>
          <w:rFonts w:ascii="Trebuchet MS" w:hAnsi="Trebuchet MS"/>
          <w:sz w:val="24"/>
          <w:szCs w:val="24"/>
        </w:rPr>
        <w:t>bținute ca urmare a u</w:t>
      </w:r>
      <w:r w:rsidR="00464EA9" w:rsidRPr="009302F7">
        <w:rPr>
          <w:rFonts w:ascii="Trebuchet MS" w:hAnsi="Trebuchet MS"/>
          <w:sz w:val="24"/>
          <w:szCs w:val="24"/>
        </w:rPr>
        <w:t>nei activități meșteșugărești s</w:t>
      </w:r>
      <w:r w:rsidRPr="009302F7">
        <w:rPr>
          <w:rFonts w:ascii="Trebuchet MS" w:hAnsi="Trebuchet MS"/>
          <w:sz w:val="24"/>
          <w:szCs w:val="24"/>
        </w:rPr>
        <w:t>a</w:t>
      </w:r>
      <w:r w:rsidR="00464EA9" w:rsidRPr="009302F7">
        <w:rPr>
          <w:rFonts w:ascii="Trebuchet MS" w:hAnsi="Trebuchet MS"/>
          <w:sz w:val="24"/>
          <w:szCs w:val="24"/>
        </w:rPr>
        <w:t>u</w:t>
      </w:r>
      <w:r w:rsidRPr="009302F7">
        <w:rPr>
          <w:rFonts w:ascii="Trebuchet MS" w:hAnsi="Trebuchet MS"/>
          <w:sz w:val="24"/>
          <w:szCs w:val="24"/>
        </w:rPr>
        <w:t xml:space="preserve"> sunt prelucrate cu activități meșteșugărești (de ex. Mobilă pictată manual). </w:t>
      </w:r>
    </w:p>
    <w:p w14:paraId="685097B3" w14:textId="77777777" w:rsidR="00DE10D6" w:rsidRPr="009302F7" w:rsidRDefault="00DE10D6" w:rsidP="006024B3">
      <w:pPr>
        <w:spacing w:after="0" w:line="360" w:lineRule="auto"/>
        <w:jc w:val="both"/>
        <w:rPr>
          <w:rFonts w:ascii="Trebuchet MS" w:hAnsi="Trebuchet MS"/>
          <w:sz w:val="24"/>
          <w:szCs w:val="24"/>
        </w:rPr>
      </w:pPr>
      <w:r w:rsidRPr="009302F7">
        <w:rPr>
          <w:rFonts w:ascii="Trebuchet MS" w:hAnsi="Trebuchet MS"/>
          <w:sz w:val="24"/>
          <w:szCs w:val="24"/>
        </w:rPr>
        <w:lastRenderedPageBreak/>
        <w:t xml:space="preserve">Sunt eligibile proiectele care propun activități aferente </w:t>
      </w:r>
      <w:r w:rsidRPr="009302F7">
        <w:rPr>
          <w:rFonts w:ascii="Trebuchet MS" w:hAnsi="Trebuchet MS"/>
          <w:b/>
          <w:sz w:val="24"/>
          <w:szCs w:val="24"/>
        </w:rPr>
        <w:t>unuia sau mai multor coduri CAEN incluse în Anexa 7/8 – maxim 5 coduri</w:t>
      </w:r>
      <w:r w:rsidRPr="009302F7">
        <w:rPr>
          <w:rFonts w:ascii="Trebuchet MS" w:hAnsi="Trebuchet MS"/>
          <w:sz w:val="24"/>
          <w:szCs w:val="24"/>
        </w:rPr>
        <w:t>, în situația în care aceste activități se completează</w:t>
      </w:r>
      <w:r w:rsidR="002E2AAD" w:rsidRPr="009302F7">
        <w:rPr>
          <w:rFonts w:ascii="Trebuchet MS" w:hAnsi="Trebuchet MS"/>
          <w:sz w:val="24"/>
          <w:szCs w:val="24"/>
        </w:rPr>
        <w:t>,</w:t>
      </w:r>
      <w:r w:rsidRPr="009302F7">
        <w:rPr>
          <w:rFonts w:ascii="Trebuchet MS" w:hAnsi="Trebuchet MS"/>
          <w:sz w:val="24"/>
          <w:szCs w:val="24"/>
        </w:rPr>
        <w:t xml:space="preserve"> dezvoltă sau se optimizează reciproc. </w:t>
      </w:r>
    </w:p>
    <w:p w14:paraId="76D8A1A4" w14:textId="77777777" w:rsidR="00DE10D6" w:rsidRPr="009302F7" w:rsidRDefault="00DE10D6" w:rsidP="006024B3">
      <w:pPr>
        <w:spacing w:after="0" w:line="360" w:lineRule="auto"/>
        <w:jc w:val="both"/>
        <w:rPr>
          <w:rFonts w:ascii="Trebuchet MS" w:hAnsi="Trebuchet MS"/>
          <w:b/>
          <w:sz w:val="24"/>
          <w:szCs w:val="24"/>
        </w:rPr>
      </w:pPr>
      <w:r w:rsidRPr="009302F7">
        <w:rPr>
          <w:rFonts w:ascii="Trebuchet MS" w:hAnsi="Trebuchet MS"/>
          <w:sz w:val="24"/>
          <w:szCs w:val="24"/>
        </w:rPr>
        <w:t>În cazul în care prin p</w:t>
      </w:r>
      <w:r w:rsidR="002E2AAD" w:rsidRPr="009302F7">
        <w:rPr>
          <w:rFonts w:ascii="Trebuchet MS" w:hAnsi="Trebuchet MS"/>
          <w:sz w:val="24"/>
          <w:szCs w:val="24"/>
        </w:rPr>
        <w:t xml:space="preserve">roiect sunt propuse activități </w:t>
      </w:r>
      <w:r w:rsidRPr="009302F7">
        <w:rPr>
          <w:rFonts w:ascii="Trebuchet MS" w:hAnsi="Trebuchet MS"/>
          <w:sz w:val="24"/>
          <w:szCs w:val="24"/>
        </w:rPr>
        <w:t xml:space="preserve">complementare aferente mai multor coduri CAEN, care ar primi punctaje diferite la </w:t>
      </w:r>
      <w:r w:rsidRPr="009302F7">
        <w:rPr>
          <w:rFonts w:ascii="Trebuchet MS" w:hAnsi="Trebuchet MS"/>
          <w:b/>
          <w:sz w:val="24"/>
          <w:szCs w:val="24"/>
        </w:rPr>
        <w:t xml:space="preserve">principiul de selecție </w:t>
      </w:r>
      <w:r w:rsidR="00AF7634" w:rsidRPr="009302F7">
        <w:rPr>
          <w:rFonts w:ascii="Trebuchet MS" w:hAnsi="Trebuchet MS"/>
          <w:b/>
          <w:sz w:val="24"/>
          <w:szCs w:val="24"/>
        </w:rPr>
        <w:t>P2</w:t>
      </w:r>
      <w:r w:rsidR="00AF7634" w:rsidRPr="009302F7">
        <w:rPr>
          <w:rFonts w:ascii="Trebuchet MS" w:hAnsi="Trebuchet MS"/>
          <w:sz w:val="24"/>
          <w:szCs w:val="24"/>
        </w:rPr>
        <w:t xml:space="preserve"> - </w:t>
      </w:r>
      <w:r w:rsidR="002E2AAD" w:rsidRPr="009302F7">
        <w:rPr>
          <w:rFonts w:ascii="Trebuchet MS" w:hAnsi="Trebuchet MS"/>
          <w:sz w:val="24"/>
          <w:szCs w:val="24"/>
        </w:rPr>
        <w:t>Principiul prioritizării sectoarelor cu potențial de creștere (textile și pielărie, industrii creative și culturale – inclusiv meșteșuguri, producție, agroturism, etc.)</w:t>
      </w:r>
      <w:r w:rsidRPr="009302F7">
        <w:rPr>
          <w:rFonts w:ascii="Trebuchet MS" w:hAnsi="Trebuchet MS"/>
          <w:sz w:val="24"/>
          <w:szCs w:val="24"/>
        </w:rPr>
        <w:t xml:space="preserve"> </w:t>
      </w:r>
      <w:r w:rsidRPr="009302F7">
        <w:rPr>
          <w:rFonts w:ascii="Trebuchet MS" w:hAnsi="Trebuchet MS"/>
          <w:b/>
          <w:sz w:val="24"/>
          <w:szCs w:val="24"/>
        </w:rPr>
        <w:t xml:space="preserve">proiectul va primi punctajul cel mai mic aferent acestui principiu. </w:t>
      </w:r>
    </w:p>
    <w:p w14:paraId="6FBDF4D4" w14:textId="77777777" w:rsidR="00B3659D" w:rsidRPr="009302F7" w:rsidRDefault="00B3659D" w:rsidP="006024B3">
      <w:pPr>
        <w:spacing w:after="0" w:line="360" w:lineRule="auto"/>
        <w:jc w:val="both"/>
        <w:rPr>
          <w:rFonts w:ascii="Trebuchet MS" w:hAnsi="Trebuchet MS"/>
          <w:sz w:val="24"/>
          <w:szCs w:val="24"/>
        </w:rPr>
      </w:pPr>
      <w:r w:rsidRPr="009302F7">
        <w:rPr>
          <w:rFonts w:ascii="Trebuchet MS" w:hAnsi="Trebuchet MS"/>
          <w:sz w:val="24"/>
          <w:szCs w:val="24"/>
        </w:rPr>
        <w:t xml:space="preserve">La </w:t>
      </w:r>
      <w:r w:rsidRPr="009302F7">
        <w:rPr>
          <w:rFonts w:ascii="Trebuchet MS" w:hAnsi="Trebuchet MS"/>
          <w:b/>
          <w:sz w:val="24"/>
          <w:szCs w:val="24"/>
        </w:rPr>
        <w:t>principiul de selecție P3</w:t>
      </w:r>
      <w:r w:rsidRPr="009302F7">
        <w:rPr>
          <w:rFonts w:ascii="Trebuchet MS" w:hAnsi="Trebuchet MS"/>
          <w:sz w:val="24"/>
          <w:szCs w:val="24"/>
        </w:rPr>
        <w:t xml:space="preserve"> - Principiul stimulării activităților turistice, în sensul prioritizării activităților agroturistice sau proiectele care includ organizarea de ateliere și activități de păstrare și promovare a identității locale (obiceiuri și tradiții locale) punctajele pe CS 3.1 și CS 3.2 se pot acorda cumulativ în cazul în care proiectele îndeplinesc condițiile aferente acestor criterii.</w:t>
      </w:r>
    </w:p>
    <w:p w14:paraId="65666AB7" w14:textId="071E06B8" w:rsidR="00B3659D" w:rsidRPr="009302F7" w:rsidRDefault="004122DB" w:rsidP="004A297C">
      <w:pPr>
        <w:spacing w:line="360" w:lineRule="auto"/>
        <w:jc w:val="both"/>
        <w:rPr>
          <w:rFonts w:ascii="Trebuchet MS" w:hAnsi="Trebuchet MS"/>
          <w:b/>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42368" behindDoc="0" locked="0" layoutInCell="1" allowOverlap="1" wp14:anchorId="37B0E5D9" wp14:editId="24899E02">
                <wp:simplePos x="0" y="0"/>
                <wp:positionH relativeFrom="column">
                  <wp:posOffset>-252095</wp:posOffset>
                </wp:positionH>
                <wp:positionV relativeFrom="paragraph">
                  <wp:posOffset>818515</wp:posOffset>
                </wp:positionV>
                <wp:extent cx="6073140" cy="1112520"/>
                <wp:effectExtent l="0" t="0" r="22860" b="11430"/>
                <wp:wrapNone/>
                <wp:docPr id="12" name="Rectangle: Rounded Corners 12"/>
                <wp:cNvGraphicFramePr/>
                <a:graphic xmlns:a="http://schemas.openxmlformats.org/drawingml/2006/main">
                  <a:graphicData uri="http://schemas.microsoft.com/office/word/2010/wordprocessingShape">
                    <wps:wsp>
                      <wps:cNvSpPr/>
                      <wps:spPr>
                        <a:xfrm>
                          <a:off x="0" y="0"/>
                          <a:ext cx="6073140" cy="111252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C27985" w14:textId="77777777" w:rsidR="00B5795E" w:rsidRPr="00E67A54" w:rsidRDefault="00B5795E" w:rsidP="00E67A54">
                            <w:pPr>
                              <w:jc w:val="both"/>
                              <w:rPr>
                                <w:rFonts w:ascii="Trebuchet MS" w:hAnsi="Trebuchet MS"/>
                                <w:b/>
                              </w:rPr>
                            </w:pPr>
                            <w:r w:rsidRPr="00E67A54">
                              <w:rPr>
                                <w:rFonts w:ascii="Trebuchet MS" w:hAnsi="Trebuchet MS"/>
                                <w:b/>
                              </w:rPr>
                              <w:t>ATENȚIE!</w:t>
                            </w:r>
                          </w:p>
                          <w:p w14:paraId="1ABCA807" w14:textId="77777777" w:rsidR="00B5795E" w:rsidRPr="00E67A54" w:rsidRDefault="00B5795E" w:rsidP="00E67A54">
                            <w:pPr>
                              <w:jc w:val="both"/>
                              <w:rPr>
                                <w:rFonts w:ascii="Trebuchet MS" w:hAnsi="Trebuchet MS"/>
                              </w:rPr>
                            </w:pPr>
                            <w:r>
                              <w:rPr>
                                <w:rFonts w:ascii="Trebuchet MS" w:hAnsi="Trebuchet MS"/>
                              </w:rPr>
                              <w:t xml:space="preserve">Dacă pe parcursul perioadei de </w:t>
                            </w:r>
                            <w:r w:rsidRPr="00E67A54">
                              <w:rPr>
                                <w:rFonts w:ascii="Trebuchet MS" w:hAnsi="Trebuchet MS"/>
                                <w:b/>
                              </w:rPr>
                              <w:t>implementare</w:t>
                            </w:r>
                            <w:r>
                              <w:rPr>
                                <w:rFonts w:ascii="Trebuchet MS" w:hAnsi="Trebuchet MS"/>
                              </w:rPr>
                              <w:t xml:space="preserve"> sau de </w:t>
                            </w:r>
                            <w:r w:rsidRPr="00E67A54">
                              <w:rPr>
                                <w:rFonts w:ascii="Trebuchet MS" w:hAnsi="Trebuchet MS"/>
                                <w:b/>
                              </w:rPr>
                              <w:t>monitorizare</w:t>
                            </w:r>
                            <w:r>
                              <w:rPr>
                                <w:rFonts w:ascii="Trebuchet MS" w:hAnsi="Trebuchet MS"/>
                              </w:rPr>
                              <w:t xml:space="preserve"> se încalcă cel puțin un criteriu de eligibilitate sau de selecție (cu excepția CS 1.1, 4.1, 4.2 care se verifică </w:t>
                            </w:r>
                            <w:r w:rsidRPr="00E67A54">
                              <w:rPr>
                                <w:rFonts w:ascii="Trebuchet MS" w:hAnsi="Trebuchet MS"/>
                                <w:b/>
                              </w:rPr>
                              <w:t>doar</w:t>
                            </w:r>
                            <w:r>
                              <w:rPr>
                                <w:rFonts w:ascii="Trebuchet MS" w:hAnsi="Trebuchet MS"/>
                              </w:rPr>
                              <w:t xml:space="preserve"> la depunerea CF, Cererea de finanțare devine </w:t>
                            </w:r>
                            <w:r w:rsidRPr="00E67A54">
                              <w:rPr>
                                <w:rFonts w:ascii="Trebuchet MS" w:hAnsi="Trebuchet MS"/>
                                <w:b/>
                              </w:rPr>
                              <w:t>Neeligibilă</w:t>
                            </w:r>
                            <w:r>
                              <w:rPr>
                                <w:rFonts w:ascii="Trebuchet MS" w:hAnsi="Trebuchet M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0E5D9" id="Rectangle: Rounded Corners 12" o:spid="_x0000_s1034" style="position:absolute;left:0;text-align:left;margin-left:-19.85pt;margin-top:64.45pt;width:478.2pt;height:87.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" fillcolor="#4472c4 [3204]" strokecolor="#1f3763 [1604]" strokeweight="1pt">
                <v:stroke joinstyle="miter"/>
                <v:textbox>
                  <w:txbxContent>
                    <w:p w14:paraId="17C27985" w14:textId="77777777" w:rsidR="00B5795E" w:rsidRPr="00E67A54" w:rsidRDefault="00B5795E" w:rsidP="00E67A54">
                      <w:pPr>
                        <w:jc w:val="both"/>
                        <w:rPr>
                          <w:rFonts w:ascii="Trebuchet MS" w:hAnsi="Trebuchet MS"/>
                          <w:b/>
                        </w:rPr>
                      </w:pPr>
                      <w:r w:rsidRPr="00E67A54">
                        <w:rPr>
                          <w:rFonts w:ascii="Trebuchet MS" w:hAnsi="Trebuchet MS"/>
                          <w:b/>
                        </w:rPr>
                        <w:t>ATENȚIE!</w:t>
                      </w:r>
                    </w:p>
                    <w:p w14:paraId="1ABCA807" w14:textId="77777777" w:rsidR="00B5795E" w:rsidRPr="00E67A54" w:rsidRDefault="00B5795E" w:rsidP="00E67A54">
                      <w:pPr>
                        <w:jc w:val="both"/>
                        <w:rPr>
                          <w:rFonts w:ascii="Trebuchet MS" w:hAnsi="Trebuchet MS"/>
                        </w:rPr>
                      </w:pPr>
                      <w:r>
                        <w:rPr>
                          <w:rFonts w:ascii="Trebuchet MS" w:hAnsi="Trebuchet MS"/>
                        </w:rPr>
                        <w:t xml:space="preserve">Dacă pe parcursul perioadei de </w:t>
                      </w:r>
                      <w:r w:rsidRPr="00E67A54">
                        <w:rPr>
                          <w:rFonts w:ascii="Trebuchet MS" w:hAnsi="Trebuchet MS"/>
                          <w:b/>
                        </w:rPr>
                        <w:t>implementare</w:t>
                      </w:r>
                      <w:r>
                        <w:rPr>
                          <w:rFonts w:ascii="Trebuchet MS" w:hAnsi="Trebuchet MS"/>
                        </w:rPr>
                        <w:t xml:space="preserve"> sau de </w:t>
                      </w:r>
                      <w:r w:rsidRPr="00E67A54">
                        <w:rPr>
                          <w:rFonts w:ascii="Trebuchet MS" w:hAnsi="Trebuchet MS"/>
                          <w:b/>
                        </w:rPr>
                        <w:t>monitorizare</w:t>
                      </w:r>
                      <w:r>
                        <w:rPr>
                          <w:rFonts w:ascii="Trebuchet MS" w:hAnsi="Trebuchet MS"/>
                        </w:rPr>
                        <w:t xml:space="preserve"> se încalcă cel puțin un criteriu de eligibilitate sau de selecție (cu excepția CS 1.1, 4.1, 4.2 care se verifică </w:t>
                      </w:r>
                      <w:r w:rsidRPr="00E67A54">
                        <w:rPr>
                          <w:rFonts w:ascii="Trebuchet MS" w:hAnsi="Trebuchet MS"/>
                          <w:b/>
                        </w:rPr>
                        <w:t>doar</w:t>
                      </w:r>
                      <w:r>
                        <w:rPr>
                          <w:rFonts w:ascii="Trebuchet MS" w:hAnsi="Trebuchet MS"/>
                        </w:rPr>
                        <w:t xml:space="preserve"> la depunerea CF, Cererea de finanțare devine </w:t>
                      </w:r>
                      <w:r w:rsidRPr="00E67A54">
                        <w:rPr>
                          <w:rFonts w:ascii="Trebuchet MS" w:hAnsi="Trebuchet MS"/>
                          <w:b/>
                        </w:rPr>
                        <w:t>Neeligibilă</w:t>
                      </w:r>
                      <w:r>
                        <w:rPr>
                          <w:rFonts w:ascii="Trebuchet MS" w:hAnsi="Trebuchet MS"/>
                        </w:rPr>
                        <w:t xml:space="preserve">. </w:t>
                      </w:r>
                    </w:p>
                  </w:txbxContent>
                </v:textbox>
              </v:roundrect>
            </w:pict>
          </mc:Fallback>
        </mc:AlternateContent>
      </w:r>
      <w:r w:rsidR="00B3659D" w:rsidRPr="009302F7">
        <w:rPr>
          <w:rFonts w:ascii="Trebuchet MS" w:hAnsi="Trebuchet MS"/>
          <w:sz w:val="24"/>
          <w:szCs w:val="24"/>
        </w:rPr>
        <w:t xml:space="preserve">La </w:t>
      </w:r>
      <w:r w:rsidR="00B3659D" w:rsidRPr="009302F7">
        <w:rPr>
          <w:rFonts w:ascii="Trebuchet MS" w:hAnsi="Trebuchet MS"/>
          <w:b/>
          <w:sz w:val="24"/>
          <w:szCs w:val="24"/>
        </w:rPr>
        <w:t>principiul de selecție P5</w:t>
      </w:r>
      <w:r w:rsidR="00B3659D" w:rsidRPr="009302F7">
        <w:rPr>
          <w:rFonts w:ascii="Trebuchet MS" w:hAnsi="Trebuchet MS"/>
          <w:sz w:val="24"/>
          <w:szCs w:val="24"/>
        </w:rPr>
        <w:t xml:space="preserve"> - Principiul prioritizării proiectelor depuse de tineri, femei și alte grupuri defavorizate</w:t>
      </w:r>
      <w:r w:rsidR="00B3659D" w:rsidRPr="009302F7">
        <w:rPr>
          <w:rFonts w:ascii="Trebuchet MS" w:hAnsi="Trebuchet MS"/>
          <w:b/>
          <w:sz w:val="24"/>
          <w:szCs w:val="24"/>
        </w:rPr>
        <w:t xml:space="preserve">, </w:t>
      </w:r>
      <w:r w:rsidR="00B3659D" w:rsidRPr="009302F7">
        <w:rPr>
          <w:rFonts w:ascii="Trebuchet MS" w:hAnsi="Trebuchet MS"/>
          <w:sz w:val="24"/>
          <w:szCs w:val="24"/>
        </w:rPr>
        <w:t>punctajele pe CS 5.1 și CS 5.2 se pot acorda cumulativ în cazul în care proiectele îndeplinesc condițiile aferente acestor criterii.</w:t>
      </w:r>
    </w:p>
    <w:p w14:paraId="2518D882" w14:textId="71528DFD" w:rsidR="00E67A54" w:rsidRPr="009302F7" w:rsidRDefault="00E67A54" w:rsidP="00E67A54">
      <w:pPr>
        <w:spacing w:after="0" w:line="360" w:lineRule="auto"/>
        <w:jc w:val="both"/>
        <w:rPr>
          <w:rFonts w:ascii="Trebuchet MS" w:hAnsi="Trebuchet MS"/>
          <w:sz w:val="24"/>
          <w:szCs w:val="24"/>
        </w:rPr>
      </w:pPr>
    </w:p>
    <w:p w14:paraId="4536A787" w14:textId="7E26BD0A" w:rsidR="00942B00" w:rsidRPr="009302F7" w:rsidRDefault="00942B00" w:rsidP="006024B3">
      <w:pPr>
        <w:spacing w:after="0" w:line="360" w:lineRule="auto"/>
        <w:jc w:val="both"/>
        <w:rPr>
          <w:rFonts w:ascii="Trebuchet MS" w:hAnsi="Trebuchet MS"/>
          <w:sz w:val="24"/>
          <w:szCs w:val="24"/>
        </w:rPr>
      </w:pPr>
    </w:p>
    <w:p w14:paraId="5CC5B7A3" w14:textId="0465DF45" w:rsidR="00942B00" w:rsidRPr="009302F7" w:rsidRDefault="00942B00" w:rsidP="00942B00">
      <w:pPr>
        <w:rPr>
          <w:rFonts w:ascii="Trebuchet MS" w:hAnsi="Trebuchet MS"/>
          <w:sz w:val="24"/>
          <w:szCs w:val="24"/>
        </w:rPr>
      </w:pPr>
    </w:p>
    <w:p w14:paraId="2822E100" w14:textId="65C43195" w:rsidR="00942B00" w:rsidRPr="009302F7" w:rsidRDefault="00942B00" w:rsidP="00942B00">
      <w:pPr>
        <w:rPr>
          <w:rFonts w:ascii="Trebuchet MS" w:hAnsi="Trebuchet MS"/>
          <w:sz w:val="24"/>
          <w:szCs w:val="24"/>
        </w:rPr>
      </w:pPr>
    </w:p>
    <w:p w14:paraId="5D1E8F58" w14:textId="42485802" w:rsidR="00942B00" w:rsidRPr="009302F7" w:rsidRDefault="002D7086" w:rsidP="00942B00">
      <w:pPr>
        <w:rPr>
          <w:rFonts w:ascii="Trebuchet MS" w:hAnsi="Trebuchet MS"/>
          <w:sz w:val="24"/>
          <w:szCs w:val="24"/>
        </w:rPr>
      </w:pPr>
      <w:r w:rsidRPr="009302F7">
        <w:rPr>
          <w:rFonts w:ascii="Trebuchet MS" w:hAnsi="Trebuchet MS"/>
          <w:b/>
          <w:sz w:val="24"/>
          <w:szCs w:val="24"/>
        </w:rPr>
        <w:t xml:space="preserve">Criteriul de selecție </w:t>
      </w:r>
      <w:r>
        <w:rPr>
          <w:rFonts w:ascii="Trebuchet MS" w:hAnsi="Trebuchet MS"/>
          <w:b/>
          <w:sz w:val="24"/>
          <w:szCs w:val="24"/>
        </w:rPr>
        <w:t>6</w:t>
      </w:r>
      <w:r w:rsidRPr="009302F7">
        <w:rPr>
          <w:rFonts w:ascii="Trebuchet MS" w:hAnsi="Trebuchet MS"/>
          <w:b/>
          <w:sz w:val="24"/>
          <w:szCs w:val="24"/>
        </w:rPr>
        <w:t>.1</w:t>
      </w:r>
      <w:r w:rsidRPr="009302F7">
        <w:rPr>
          <w:rFonts w:ascii="Trebuchet MS" w:hAnsi="Trebuchet MS"/>
          <w:sz w:val="24"/>
          <w:szCs w:val="24"/>
        </w:rPr>
        <w:t xml:space="preserve"> se consideră îndeplinit în cazul în care solicitanții întrunesc condiția </w:t>
      </w:r>
      <w:r>
        <w:rPr>
          <w:rFonts w:ascii="Trebuchet MS" w:hAnsi="Trebuchet MS"/>
          <w:sz w:val="24"/>
          <w:szCs w:val="24"/>
        </w:rPr>
        <w:t xml:space="preserve">de eligibilitate </w:t>
      </w:r>
      <w:r w:rsidRPr="009302F7">
        <w:rPr>
          <w:rFonts w:ascii="Trebuchet MS" w:hAnsi="Trebuchet MS"/>
          <w:sz w:val="24"/>
          <w:szCs w:val="24"/>
        </w:rPr>
        <w:t>la data depunerii Cererii de finanțare.</w:t>
      </w:r>
    </w:p>
    <w:p w14:paraId="786E14B5" w14:textId="77777777" w:rsidR="00DE10D6" w:rsidRPr="009302F7" w:rsidRDefault="00942B00" w:rsidP="00942B00">
      <w:pPr>
        <w:spacing w:after="0" w:line="360" w:lineRule="auto"/>
        <w:jc w:val="both"/>
        <w:rPr>
          <w:rFonts w:ascii="Trebuchet MS" w:hAnsi="Trebuchet MS"/>
          <w:b/>
          <w:sz w:val="24"/>
          <w:szCs w:val="24"/>
        </w:rPr>
      </w:pPr>
      <w:r w:rsidRPr="009302F7">
        <w:rPr>
          <w:rFonts w:ascii="Trebuchet MS" w:hAnsi="Trebuchet MS"/>
          <w:b/>
          <w:sz w:val="24"/>
          <w:szCs w:val="24"/>
        </w:rPr>
        <w:t>Toate activitățile pe care solicitantul se angajează să le efectue</w:t>
      </w:r>
      <w:r w:rsidR="00464EA9" w:rsidRPr="009302F7">
        <w:rPr>
          <w:rFonts w:ascii="Trebuchet MS" w:hAnsi="Trebuchet MS"/>
          <w:b/>
          <w:sz w:val="24"/>
          <w:szCs w:val="24"/>
        </w:rPr>
        <w:t>z</w:t>
      </w:r>
      <w:r w:rsidRPr="009302F7">
        <w:rPr>
          <w:rFonts w:ascii="Trebuchet MS" w:hAnsi="Trebuchet MS"/>
          <w:b/>
          <w:sz w:val="24"/>
          <w:szCs w:val="24"/>
        </w:rPr>
        <w:t xml:space="preserve">e prin </w:t>
      </w:r>
      <w:r w:rsidR="0001212B" w:rsidRPr="009302F7">
        <w:rPr>
          <w:rFonts w:ascii="Trebuchet MS" w:hAnsi="Trebuchet MS"/>
          <w:b/>
          <w:sz w:val="24"/>
          <w:szCs w:val="24"/>
        </w:rPr>
        <w:t>Planul de Afaceri</w:t>
      </w:r>
      <w:r w:rsidRPr="009302F7">
        <w:rPr>
          <w:rFonts w:ascii="Trebuchet MS" w:hAnsi="Trebuchet MS"/>
          <w:b/>
          <w:sz w:val="24"/>
          <w:szCs w:val="24"/>
        </w:rPr>
        <w:t xml:space="preserve"> și pentru care a primit punctaj de selec</w:t>
      </w:r>
      <w:r w:rsidR="00464EA9" w:rsidRPr="009302F7">
        <w:rPr>
          <w:rFonts w:ascii="Trebuchet MS" w:hAnsi="Trebuchet MS"/>
          <w:b/>
          <w:sz w:val="24"/>
          <w:szCs w:val="24"/>
        </w:rPr>
        <w:t>ț</w:t>
      </w:r>
      <w:r w:rsidRPr="009302F7">
        <w:rPr>
          <w:rFonts w:ascii="Trebuchet MS" w:hAnsi="Trebuchet MS"/>
          <w:b/>
          <w:sz w:val="24"/>
          <w:szCs w:val="24"/>
        </w:rPr>
        <w:t>ie, nu vor fi modi</w:t>
      </w:r>
      <w:r w:rsidR="00464EA9" w:rsidRPr="009302F7">
        <w:rPr>
          <w:rFonts w:ascii="Trebuchet MS" w:hAnsi="Trebuchet MS"/>
          <w:b/>
          <w:sz w:val="24"/>
          <w:szCs w:val="24"/>
        </w:rPr>
        <w:t>ficate pe toată perioada de vala</w:t>
      </w:r>
      <w:r w:rsidRPr="009302F7">
        <w:rPr>
          <w:rFonts w:ascii="Trebuchet MS" w:hAnsi="Trebuchet MS"/>
          <w:b/>
          <w:sz w:val="24"/>
          <w:szCs w:val="24"/>
        </w:rPr>
        <w:t xml:space="preserve">bilitate a contractului de finanțare, aceasta fiind o condiție obligatorie pentru menținerea sprijinului. </w:t>
      </w:r>
    </w:p>
    <w:p w14:paraId="321D599E" w14:textId="77777777" w:rsidR="00942B00" w:rsidRPr="009302F7" w:rsidRDefault="00942B00" w:rsidP="00942B00">
      <w:pPr>
        <w:spacing w:after="0" w:line="360" w:lineRule="auto"/>
        <w:jc w:val="both"/>
        <w:rPr>
          <w:rFonts w:ascii="Trebuchet MS" w:hAnsi="Trebuchet MS"/>
          <w:sz w:val="24"/>
          <w:szCs w:val="24"/>
        </w:rPr>
      </w:pPr>
      <w:r w:rsidRPr="009302F7">
        <w:rPr>
          <w:rFonts w:ascii="Trebuchet MS" w:hAnsi="Trebuchet MS"/>
          <w:sz w:val="24"/>
          <w:szCs w:val="24"/>
        </w:rPr>
        <w:t xml:space="preserve">Pentru obținerea puntajului de la CS 1.1, activitatea agricolă </w:t>
      </w:r>
      <w:r w:rsidRPr="009302F7">
        <w:rPr>
          <w:rFonts w:ascii="Trebuchet MS" w:hAnsi="Trebuchet MS"/>
          <w:b/>
          <w:sz w:val="24"/>
          <w:szCs w:val="24"/>
        </w:rPr>
        <w:t>trebuie demonstrată</w:t>
      </w:r>
      <w:r w:rsidRPr="009302F7">
        <w:rPr>
          <w:rFonts w:ascii="Trebuchet MS" w:hAnsi="Trebuchet MS"/>
          <w:sz w:val="24"/>
          <w:szCs w:val="24"/>
        </w:rPr>
        <w:t xml:space="preserve"> prin </w:t>
      </w:r>
      <w:r w:rsidRPr="009302F7">
        <w:rPr>
          <w:rFonts w:ascii="Trebuchet MS" w:hAnsi="Trebuchet MS"/>
          <w:b/>
          <w:sz w:val="24"/>
          <w:szCs w:val="24"/>
        </w:rPr>
        <w:t xml:space="preserve">înregistrarea </w:t>
      </w:r>
      <w:r w:rsidRPr="009302F7">
        <w:rPr>
          <w:rFonts w:ascii="Trebuchet MS" w:hAnsi="Trebuchet MS"/>
          <w:sz w:val="24"/>
          <w:szCs w:val="24"/>
        </w:rPr>
        <w:t xml:space="preserve">solicitantului </w:t>
      </w:r>
      <w:r w:rsidRPr="009302F7">
        <w:rPr>
          <w:rFonts w:ascii="Trebuchet MS" w:hAnsi="Trebuchet MS"/>
          <w:b/>
          <w:sz w:val="24"/>
          <w:szCs w:val="24"/>
        </w:rPr>
        <w:t>în Registrul Unic de Identificare  - APIA și/ sau în registrul exploatațiilor ANSVSA/ Registrul Agricol (aflat la Primărie)</w:t>
      </w:r>
      <w:r w:rsidRPr="009302F7">
        <w:rPr>
          <w:rFonts w:ascii="Trebuchet MS" w:hAnsi="Trebuchet MS"/>
          <w:sz w:val="24"/>
          <w:szCs w:val="24"/>
        </w:rPr>
        <w:t xml:space="preserve"> cu cel puțin </w:t>
      </w:r>
      <w:r w:rsidRPr="009302F7">
        <w:rPr>
          <w:rFonts w:ascii="Trebuchet MS" w:hAnsi="Trebuchet MS"/>
          <w:sz w:val="24"/>
          <w:szCs w:val="24"/>
        </w:rPr>
        <w:lastRenderedPageBreak/>
        <w:t xml:space="preserve">12 luni consecutive </w:t>
      </w:r>
      <w:r w:rsidRPr="009302F7">
        <w:rPr>
          <w:rFonts w:ascii="Trebuchet MS" w:hAnsi="Trebuchet MS"/>
          <w:b/>
          <w:sz w:val="24"/>
          <w:szCs w:val="24"/>
        </w:rPr>
        <w:t>înainte de depunerea Cererii de finanțare iar veniturile obținute din activitatea agricolă trebuie să reprezinte cel puțin 50% din totalul veniturilor din exploatare în anul precedent depunerii Cererii de finanțare</w:t>
      </w:r>
      <w:r w:rsidRPr="009302F7">
        <w:rPr>
          <w:rFonts w:ascii="Trebuchet MS" w:hAnsi="Trebuchet MS"/>
          <w:sz w:val="24"/>
          <w:szCs w:val="24"/>
        </w:rPr>
        <w:t xml:space="preserve">. </w:t>
      </w:r>
    </w:p>
    <w:p w14:paraId="2B03D199" w14:textId="77777777" w:rsidR="00942B00" w:rsidRPr="009302F7" w:rsidRDefault="00942B00" w:rsidP="00942B00">
      <w:pPr>
        <w:spacing w:after="0" w:line="360" w:lineRule="auto"/>
        <w:jc w:val="both"/>
        <w:rPr>
          <w:rFonts w:ascii="Trebuchet MS" w:hAnsi="Trebuchet MS"/>
          <w:sz w:val="24"/>
          <w:szCs w:val="24"/>
        </w:rPr>
      </w:pPr>
      <w:r w:rsidRPr="009302F7">
        <w:rPr>
          <w:rFonts w:ascii="Trebuchet MS" w:hAnsi="Trebuchet MS"/>
          <w:sz w:val="24"/>
          <w:szCs w:val="24"/>
        </w:rPr>
        <w:t>Exploatația trebuie să îndeplinească următoarele condiții:</w:t>
      </w:r>
    </w:p>
    <w:p w14:paraId="4C8CB432" w14:textId="77777777" w:rsidR="00942B00" w:rsidRPr="009302F7" w:rsidRDefault="00942B00" w:rsidP="006A1964">
      <w:pPr>
        <w:pStyle w:val="ListParagraph"/>
        <w:numPr>
          <w:ilvl w:val="0"/>
          <w:numId w:val="15"/>
        </w:numPr>
        <w:spacing w:after="0" w:line="360" w:lineRule="auto"/>
        <w:jc w:val="both"/>
        <w:rPr>
          <w:rFonts w:ascii="Trebuchet MS" w:hAnsi="Trebuchet MS"/>
          <w:sz w:val="24"/>
          <w:szCs w:val="24"/>
        </w:rPr>
      </w:pPr>
      <w:r w:rsidRPr="009302F7">
        <w:rPr>
          <w:rFonts w:ascii="Trebuchet MS" w:hAnsi="Trebuchet MS"/>
          <w:sz w:val="24"/>
          <w:szCs w:val="24"/>
        </w:rPr>
        <w:t xml:space="preserve">Exploatația este înregistrată obligatoriu în Registrul Unic de Identificare – APIA, în Registrul Agricol și/ sau în registrul exploatațiilor  - ANSVSA cu cel puțin 12 luni înaintea depunerii cererii de finanțare. </w:t>
      </w:r>
    </w:p>
    <w:p w14:paraId="4CE9C54B" w14:textId="77777777" w:rsidR="00942B00" w:rsidRPr="009302F7" w:rsidRDefault="00900089" w:rsidP="006A1964">
      <w:pPr>
        <w:pStyle w:val="ListParagraph"/>
        <w:numPr>
          <w:ilvl w:val="0"/>
          <w:numId w:val="15"/>
        </w:numPr>
        <w:spacing w:after="0" w:line="360" w:lineRule="auto"/>
        <w:jc w:val="both"/>
        <w:rPr>
          <w:rFonts w:ascii="Trebuchet MS" w:hAnsi="Trebuchet MS"/>
          <w:sz w:val="24"/>
          <w:szCs w:val="24"/>
        </w:rPr>
      </w:pPr>
      <w:r w:rsidRPr="009302F7">
        <w:rPr>
          <w:rFonts w:ascii="Trebuchet MS" w:hAnsi="Trebuchet MS"/>
          <w:sz w:val="24"/>
          <w:szCs w:val="24"/>
        </w:rPr>
        <w:t>Exploatația se găsește în UAT-u</w:t>
      </w:r>
      <w:r w:rsidR="0001212B" w:rsidRPr="009302F7">
        <w:rPr>
          <w:rFonts w:ascii="Trebuchet MS" w:hAnsi="Trebuchet MS"/>
          <w:sz w:val="24"/>
          <w:szCs w:val="24"/>
        </w:rPr>
        <w:t>l</w:t>
      </w:r>
      <w:r w:rsidRPr="009302F7">
        <w:rPr>
          <w:rFonts w:ascii="Trebuchet MS" w:hAnsi="Trebuchet MS"/>
          <w:sz w:val="24"/>
          <w:szCs w:val="24"/>
        </w:rPr>
        <w:t xml:space="preserve"> în care </w:t>
      </w:r>
      <w:r w:rsidR="0001212B" w:rsidRPr="009302F7">
        <w:rPr>
          <w:rFonts w:ascii="Trebuchet MS" w:hAnsi="Trebuchet MS"/>
          <w:sz w:val="24"/>
          <w:szCs w:val="24"/>
        </w:rPr>
        <w:t>se va realiza i</w:t>
      </w:r>
      <w:r w:rsidRPr="009302F7">
        <w:rPr>
          <w:rFonts w:ascii="Trebuchet MS" w:hAnsi="Trebuchet MS"/>
          <w:sz w:val="24"/>
          <w:szCs w:val="24"/>
        </w:rPr>
        <w:t>nvestiția sau în UAT-uri limitrofe acesteia</w:t>
      </w:r>
    </w:p>
    <w:p w14:paraId="3F42B400" w14:textId="77777777" w:rsidR="00900089" w:rsidRPr="009302F7" w:rsidRDefault="00900089" w:rsidP="00900089">
      <w:pPr>
        <w:pStyle w:val="ListParagraph"/>
        <w:numPr>
          <w:ilvl w:val="0"/>
          <w:numId w:val="15"/>
        </w:numPr>
        <w:spacing w:after="0" w:line="360" w:lineRule="auto"/>
        <w:jc w:val="both"/>
        <w:rPr>
          <w:rFonts w:ascii="Trebuchet MS" w:hAnsi="Trebuchet MS"/>
          <w:sz w:val="24"/>
          <w:szCs w:val="24"/>
        </w:rPr>
      </w:pPr>
      <w:r w:rsidRPr="009302F7">
        <w:rPr>
          <w:rFonts w:ascii="Trebuchet MS" w:hAnsi="Trebuchet MS"/>
          <w:sz w:val="24"/>
          <w:szCs w:val="24"/>
        </w:rPr>
        <w:t>Solicitantul</w:t>
      </w:r>
      <w:r w:rsidR="00464EA9" w:rsidRPr="009302F7">
        <w:rPr>
          <w:rFonts w:ascii="Trebuchet MS" w:hAnsi="Trebuchet MS"/>
          <w:sz w:val="24"/>
          <w:szCs w:val="24"/>
        </w:rPr>
        <w:t xml:space="preserve"> se încadrează în categoria mi</w:t>
      </w:r>
      <w:r w:rsidRPr="009302F7">
        <w:rPr>
          <w:rFonts w:ascii="Trebuchet MS" w:hAnsi="Trebuchet MS"/>
          <w:sz w:val="24"/>
          <w:szCs w:val="24"/>
        </w:rPr>
        <w:t>cro-întreprindere/ întreprindere mică.</w:t>
      </w:r>
    </w:p>
    <w:p w14:paraId="7D003119" w14:textId="77777777" w:rsidR="00900089" w:rsidRPr="009302F7" w:rsidRDefault="00900089" w:rsidP="00900089">
      <w:pPr>
        <w:spacing w:after="0" w:line="360" w:lineRule="auto"/>
        <w:jc w:val="both"/>
        <w:rPr>
          <w:rFonts w:ascii="Trebuchet MS" w:hAnsi="Trebuchet MS"/>
          <w:sz w:val="24"/>
          <w:szCs w:val="24"/>
        </w:rPr>
      </w:pPr>
    </w:p>
    <w:p w14:paraId="0B6888C4" w14:textId="77777777" w:rsidR="00900089" w:rsidRPr="009302F7" w:rsidRDefault="00900089" w:rsidP="00900089">
      <w:pPr>
        <w:spacing w:after="0" w:line="360" w:lineRule="auto"/>
        <w:jc w:val="both"/>
        <w:rPr>
          <w:rFonts w:ascii="Trebuchet MS" w:hAnsi="Trebuchet MS"/>
          <w:b/>
          <w:sz w:val="24"/>
          <w:szCs w:val="24"/>
        </w:rPr>
      </w:pPr>
      <w:r w:rsidRPr="009302F7">
        <w:rPr>
          <w:rFonts w:ascii="Trebuchet MS" w:hAnsi="Trebuchet MS"/>
          <w:b/>
          <w:sz w:val="24"/>
          <w:szCs w:val="24"/>
          <w:u w:val="single"/>
        </w:rPr>
        <w:t>PRECIZĂRI CU PRIVIRE LA STRUCTURILE DE PRIMIRE TURISTICE DE TIPUL PENSIUNILOR AGROTURISTICE</w:t>
      </w:r>
      <w:r w:rsidRPr="009302F7">
        <w:rPr>
          <w:rFonts w:ascii="Trebuchet MS" w:hAnsi="Trebuchet MS"/>
          <w:b/>
          <w:sz w:val="24"/>
          <w:szCs w:val="24"/>
        </w:rPr>
        <w:t>.</w:t>
      </w:r>
    </w:p>
    <w:p w14:paraId="44538445" w14:textId="77777777" w:rsidR="00900089" w:rsidRPr="009302F7" w:rsidRDefault="00900089" w:rsidP="006A1964">
      <w:pPr>
        <w:pStyle w:val="ListParagraph"/>
        <w:numPr>
          <w:ilvl w:val="0"/>
          <w:numId w:val="4"/>
        </w:numPr>
        <w:spacing w:after="0" w:line="360" w:lineRule="auto"/>
        <w:jc w:val="both"/>
        <w:rPr>
          <w:rFonts w:ascii="Trebuchet MS" w:hAnsi="Trebuchet MS"/>
          <w:b/>
          <w:sz w:val="24"/>
          <w:szCs w:val="24"/>
        </w:rPr>
      </w:pPr>
      <w:r w:rsidRPr="009302F7">
        <w:rPr>
          <w:rFonts w:ascii="Trebuchet MS" w:hAnsi="Trebuchet MS"/>
          <w:b/>
          <w:sz w:val="24"/>
          <w:szCs w:val="24"/>
        </w:rPr>
        <w:t xml:space="preserve">Beneficiarul/ solicitantul trebuie să desfășoare o activitate agricolă – </w:t>
      </w:r>
      <w:r w:rsidRPr="009302F7">
        <w:rPr>
          <w:rFonts w:ascii="Trebuchet MS" w:hAnsi="Trebuchet MS"/>
          <w:sz w:val="24"/>
          <w:szCs w:val="24"/>
        </w:rPr>
        <w:t xml:space="preserve">creșterea animalelor, cultivarea diferitelor tipuri de plante, livezi de pomi fructiferi </w:t>
      </w:r>
      <w:r w:rsidRPr="009302F7">
        <w:rPr>
          <w:rFonts w:ascii="Trebuchet MS" w:hAnsi="Trebuchet MS"/>
          <w:b/>
          <w:sz w:val="24"/>
          <w:szCs w:val="24"/>
        </w:rPr>
        <w:t xml:space="preserve">– la momentul depunerii cererii de finanțare. </w:t>
      </w:r>
      <w:r w:rsidR="00C54385" w:rsidRPr="009302F7">
        <w:rPr>
          <w:rFonts w:ascii="Trebuchet MS" w:hAnsi="Trebuchet MS"/>
          <w:sz w:val="24"/>
          <w:szCs w:val="24"/>
        </w:rPr>
        <w:t>După încheierea contractului de finanțare, beneficiarul poate renunța la activitatea agricolă cu condiți desfășurării unei activități cu atelier de lucru, din care rezultă diferite articole de artizanat (pentru a respecta prevederile OANT 65/ 2013).</w:t>
      </w:r>
    </w:p>
    <w:p w14:paraId="53062654" w14:textId="77777777" w:rsidR="00C54385" w:rsidRPr="009302F7" w:rsidRDefault="00C54385"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b/>
          <w:sz w:val="24"/>
          <w:szCs w:val="24"/>
        </w:rPr>
        <w:t xml:space="preserve">În cazu start-up-urilor, </w:t>
      </w:r>
      <w:r w:rsidRPr="009302F7">
        <w:rPr>
          <w:rFonts w:ascii="Trebuchet MS" w:hAnsi="Trebuchet MS"/>
          <w:sz w:val="24"/>
          <w:szCs w:val="24"/>
        </w:rPr>
        <w:t>activitatea agricolă</w:t>
      </w:r>
      <w:r w:rsidRPr="009302F7">
        <w:rPr>
          <w:rFonts w:ascii="Trebuchet MS" w:hAnsi="Trebuchet MS"/>
          <w:b/>
          <w:sz w:val="24"/>
          <w:szCs w:val="24"/>
        </w:rPr>
        <w:t xml:space="preserve"> </w:t>
      </w:r>
      <w:r w:rsidRPr="009302F7">
        <w:rPr>
          <w:rFonts w:ascii="Trebuchet MS" w:hAnsi="Trebuchet MS"/>
          <w:sz w:val="24"/>
          <w:szCs w:val="24"/>
        </w:rPr>
        <w:t>poate fi dovedită de asemenea și în cazul în care acționarul majoritar absolut (care deține minimum 50%</w:t>
      </w:r>
      <w:r w:rsidR="00464EA9" w:rsidRPr="009302F7">
        <w:rPr>
          <w:rFonts w:ascii="Trebuchet MS" w:hAnsi="Trebuchet MS"/>
          <w:sz w:val="24"/>
          <w:szCs w:val="24"/>
        </w:rPr>
        <w:t xml:space="preserve"> </w:t>
      </w:r>
      <w:r w:rsidR="00D50999">
        <w:rPr>
          <w:rFonts w:ascii="Trebuchet MS" w:hAnsi="Trebuchet MS"/>
          <w:sz w:val="24"/>
          <w:szCs w:val="24"/>
        </w:rPr>
        <w:t>+1</w:t>
      </w:r>
      <w:r w:rsidRPr="009302F7">
        <w:rPr>
          <w:rFonts w:ascii="Trebuchet MS" w:hAnsi="Trebuchet MS"/>
          <w:sz w:val="24"/>
          <w:szCs w:val="24"/>
        </w:rPr>
        <w:t xml:space="preserve"> din acțiunile/ părțile soc</w:t>
      </w:r>
      <w:r w:rsidR="00464EA9" w:rsidRPr="009302F7">
        <w:rPr>
          <w:rFonts w:ascii="Trebuchet MS" w:hAnsi="Trebuchet MS"/>
          <w:sz w:val="24"/>
          <w:szCs w:val="24"/>
        </w:rPr>
        <w:t>iale ale solicitantului) a desf</w:t>
      </w:r>
      <w:r w:rsidRPr="009302F7">
        <w:rPr>
          <w:rFonts w:ascii="Trebuchet MS" w:hAnsi="Trebuchet MS"/>
          <w:sz w:val="24"/>
          <w:szCs w:val="24"/>
        </w:rPr>
        <w:t xml:space="preserve">ășurat activitate agricolă la momentul depunerii Cererii de finanțare. </w:t>
      </w:r>
    </w:p>
    <w:p w14:paraId="2DF9477F" w14:textId="77777777" w:rsidR="00900089" w:rsidRPr="009302F7" w:rsidRDefault="00C54385" w:rsidP="006A1964">
      <w:pPr>
        <w:pStyle w:val="ListParagraph"/>
        <w:numPr>
          <w:ilvl w:val="0"/>
          <w:numId w:val="4"/>
        </w:numPr>
        <w:spacing w:after="0" w:line="360" w:lineRule="auto"/>
        <w:jc w:val="both"/>
        <w:rPr>
          <w:rFonts w:ascii="Trebuchet MS" w:hAnsi="Trebuchet MS"/>
          <w:b/>
          <w:sz w:val="24"/>
          <w:szCs w:val="24"/>
        </w:rPr>
      </w:pPr>
      <w:r w:rsidRPr="009302F7">
        <w:rPr>
          <w:rFonts w:ascii="Trebuchet MS" w:hAnsi="Trebuchet MS"/>
          <w:b/>
          <w:sz w:val="24"/>
          <w:szCs w:val="24"/>
        </w:rPr>
        <w:t>Exploatația agricolă aferentă agropensiunii trebuie să fie amplasată pe raza aceleiași unități administrativ – teritoriale (comună) cu amplasamentul pe care se va realiza și investiția.</w:t>
      </w:r>
    </w:p>
    <w:p w14:paraId="4F38AAF4" w14:textId="77777777" w:rsidR="00C54385" w:rsidRPr="009302F7" w:rsidRDefault="00C73A43" w:rsidP="006A1964">
      <w:pPr>
        <w:pStyle w:val="ListParagraph"/>
        <w:numPr>
          <w:ilvl w:val="0"/>
          <w:numId w:val="4"/>
        </w:numPr>
        <w:spacing w:after="0" w:line="360" w:lineRule="auto"/>
        <w:jc w:val="both"/>
        <w:rPr>
          <w:rFonts w:ascii="Trebuchet MS" w:hAnsi="Trebuchet MS"/>
          <w:sz w:val="24"/>
          <w:szCs w:val="24"/>
        </w:rPr>
      </w:pPr>
      <w:r>
        <w:rPr>
          <w:rFonts w:ascii="Trebuchet MS" w:hAnsi="Trebuchet MS"/>
          <w:sz w:val="24"/>
          <w:szCs w:val="24"/>
        </w:rPr>
        <w:t>Structurile de primire tur</w:t>
      </w:r>
      <w:r w:rsidR="00C54385" w:rsidRPr="009302F7">
        <w:rPr>
          <w:rFonts w:ascii="Trebuchet MS" w:hAnsi="Trebuchet MS"/>
          <w:sz w:val="24"/>
          <w:szCs w:val="24"/>
        </w:rPr>
        <w:t xml:space="preserve">istice cu funcțiuni de cazare de tipul pensiunilor agroturistice trebuie să îndeplinească criteriile minime obligatorii prevăzute în Ordinul Președintelui Autorității Naționale pentru Turism (ANT) nr. 65/ </w:t>
      </w:r>
      <w:r w:rsidR="00C54385" w:rsidRPr="009302F7">
        <w:rPr>
          <w:rFonts w:ascii="Trebuchet MS" w:hAnsi="Trebuchet MS"/>
          <w:sz w:val="24"/>
          <w:szCs w:val="24"/>
        </w:rPr>
        <w:lastRenderedPageBreak/>
        <w:t>2013, cu modificările și comple</w:t>
      </w:r>
      <w:r w:rsidR="0050624A" w:rsidRPr="009302F7">
        <w:rPr>
          <w:rFonts w:ascii="Trebuchet MS" w:hAnsi="Trebuchet MS"/>
          <w:sz w:val="24"/>
          <w:szCs w:val="24"/>
        </w:rPr>
        <w:t xml:space="preserve">tările ulterioare. </w:t>
      </w:r>
      <w:r w:rsidR="0050624A" w:rsidRPr="009302F7">
        <w:rPr>
          <w:rFonts w:ascii="Trebuchet MS" w:hAnsi="Trebuchet MS"/>
          <w:b/>
          <w:sz w:val="24"/>
          <w:szCs w:val="24"/>
        </w:rPr>
        <w:t>Nivelul de co</w:t>
      </w:r>
      <w:r w:rsidR="00C54385" w:rsidRPr="009302F7">
        <w:rPr>
          <w:rFonts w:ascii="Trebuchet MS" w:hAnsi="Trebuchet MS"/>
          <w:b/>
          <w:sz w:val="24"/>
          <w:szCs w:val="24"/>
        </w:rPr>
        <w:t xml:space="preserve">nfort și calitatea serviciilor propuse prin proiect </w:t>
      </w:r>
      <w:r w:rsidR="0050624A" w:rsidRPr="009302F7">
        <w:rPr>
          <w:rFonts w:ascii="Trebuchet MS" w:hAnsi="Trebuchet MS"/>
          <w:b/>
          <w:sz w:val="24"/>
          <w:szCs w:val="24"/>
        </w:rPr>
        <w:t>t</w:t>
      </w:r>
      <w:r w:rsidR="00C54385" w:rsidRPr="009302F7">
        <w:rPr>
          <w:rFonts w:ascii="Trebuchet MS" w:hAnsi="Trebuchet MS"/>
          <w:b/>
          <w:sz w:val="24"/>
          <w:szCs w:val="24"/>
        </w:rPr>
        <w:t>rebuie să îndeplinească criteriile minime obligatorii pentru pensiuni agroturistice clasificate la minimum o margaretă.</w:t>
      </w:r>
      <w:r w:rsidR="00C54385" w:rsidRPr="009302F7">
        <w:rPr>
          <w:rFonts w:ascii="Trebuchet MS" w:hAnsi="Trebuchet MS"/>
          <w:sz w:val="24"/>
          <w:szCs w:val="24"/>
        </w:rPr>
        <w:t xml:space="preserve"> </w:t>
      </w:r>
    </w:p>
    <w:p w14:paraId="4C0327FC" w14:textId="77777777" w:rsidR="0050624A" w:rsidRPr="009302F7" w:rsidRDefault="00464EA9"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În pensiunile a</w:t>
      </w:r>
      <w:r w:rsidR="0050624A" w:rsidRPr="009302F7">
        <w:rPr>
          <w:rFonts w:ascii="Trebuchet MS" w:hAnsi="Trebuchet MS"/>
          <w:sz w:val="24"/>
          <w:szCs w:val="24"/>
        </w:rPr>
        <w:t>groturistice, turiștilor li se oferă masa prepar</w:t>
      </w:r>
      <w:r w:rsidRPr="009302F7">
        <w:rPr>
          <w:rFonts w:ascii="Trebuchet MS" w:hAnsi="Trebuchet MS"/>
          <w:sz w:val="24"/>
          <w:szCs w:val="24"/>
        </w:rPr>
        <w:t>a</w:t>
      </w:r>
      <w:r w:rsidR="0050624A" w:rsidRPr="009302F7">
        <w:rPr>
          <w:rFonts w:ascii="Trebuchet MS" w:hAnsi="Trebuchet MS"/>
          <w:sz w:val="24"/>
          <w:szCs w:val="24"/>
        </w:rPr>
        <w:t>tă din produse naturale, preponderent din gospodăria proprie sau de la pro</w:t>
      </w:r>
      <w:r w:rsidRPr="009302F7">
        <w:rPr>
          <w:rFonts w:ascii="Trebuchet MS" w:hAnsi="Trebuchet MS"/>
          <w:sz w:val="24"/>
          <w:szCs w:val="24"/>
        </w:rPr>
        <w:t>d</w:t>
      </w:r>
      <w:r w:rsidR="0050624A" w:rsidRPr="009302F7">
        <w:rPr>
          <w:rFonts w:ascii="Trebuchet MS" w:hAnsi="Trebuchet MS"/>
          <w:sz w:val="24"/>
          <w:szCs w:val="24"/>
        </w:rPr>
        <w:t>ucători autorizați de pe plan local iar g</w:t>
      </w:r>
      <w:r w:rsidRPr="009302F7">
        <w:rPr>
          <w:rFonts w:ascii="Trebuchet MS" w:hAnsi="Trebuchet MS"/>
          <w:sz w:val="24"/>
          <w:szCs w:val="24"/>
        </w:rPr>
        <w:t>a</w:t>
      </w:r>
      <w:r w:rsidR="0050624A" w:rsidRPr="009302F7">
        <w:rPr>
          <w:rFonts w:ascii="Trebuchet MS" w:hAnsi="Trebuchet MS"/>
          <w:sz w:val="24"/>
          <w:szCs w:val="24"/>
        </w:rPr>
        <w:t xml:space="preserve">zdele se </w:t>
      </w:r>
      <w:r w:rsidRPr="009302F7">
        <w:rPr>
          <w:rFonts w:ascii="Trebuchet MS" w:hAnsi="Trebuchet MS"/>
          <w:sz w:val="24"/>
          <w:szCs w:val="24"/>
        </w:rPr>
        <w:t>o</w:t>
      </w:r>
      <w:r w:rsidR="0050624A" w:rsidRPr="009302F7">
        <w:rPr>
          <w:rFonts w:ascii="Trebuchet MS" w:hAnsi="Trebuchet MS"/>
          <w:sz w:val="24"/>
          <w:szCs w:val="24"/>
        </w:rPr>
        <w:t>cupă d</w:t>
      </w:r>
      <w:r w:rsidRPr="009302F7">
        <w:rPr>
          <w:rFonts w:ascii="Trebuchet MS" w:hAnsi="Trebuchet MS"/>
          <w:sz w:val="24"/>
          <w:szCs w:val="24"/>
        </w:rPr>
        <w:t>i</w:t>
      </w:r>
      <w:r w:rsidR="0050624A" w:rsidRPr="009302F7">
        <w:rPr>
          <w:rFonts w:ascii="Trebuchet MS" w:hAnsi="Trebuchet MS"/>
          <w:sz w:val="24"/>
          <w:szCs w:val="24"/>
        </w:rPr>
        <w:t xml:space="preserve">rect de primirea turiștilor și de programul acestora pe tot parcursul sejurului pe care îl petrec la pensiune. </w:t>
      </w:r>
    </w:p>
    <w:p w14:paraId="3021C41E" w14:textId="77777777" w:rsidR="0050624A" w:rsidRPr="009302F7" w:rsidRDefault="0050624A"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Pe toată perioada </w:t>
      </w:r>
      <w:r w:rsidR="00464EA9" w:rsidRPr="009302F7">
        <w:rPr>
          <w:rFonts w:ascii="Trebuchet MS" w:hAnsi="Trebuchet MS"/>
          <w:sz w:val="24"/>
          <w:szCs w:val="24"/>
        </w:rPr>
        <w:t>de valabilitate a co</w:t>
      </w:r>
      <w:r w:rsidRPr="009302F7">
        <w:rPr>
          <w:rFonts w:ascii="Trebuchet MS" w:hAnsi="Trebuchet MS"/>
          <w:sz w:val="24"/>
          <w:szCs w:val="24"/>
        </w:rPr>
        <w:t>ntractului și în perioada de monitorizare, în cadrul pensiunilor agroturistice se va desfășura cel puțin o activitate legată de agricultură, creșterea animalelor, cultivarea diferitelor tipuri de plante, livezi de pomi fructiferi sau o activitate meșteșugărească, cu atelier de lucru, din care rezultă dif</w:t>
      </w:r>
      <w:r w:rsidR="00464EA9" w:rsidRPr="009302F7">
        <w:rPr>
          <w:rFonts w:ascii="Trebuchet MS" w:hAnsi="Trebuchet MS"/>
          <w:sz w:val="24"/>
          <w:szCs w:val="24"/>
        </w:rPr>
        <w:t>e</w:t>
      </w:r>
      <w:r w:rsidRPr="009302F7">
        <w:rPr>
          <w:rFonts w:ascii="Trebuchet MS" w:hAnsi="Trebuchet MS"/>
          <w:sz w:val="24"/>
          <w:szCs w:val="24"/>
        </w:rPr>
        <w:t xml:space="preserve">rite articole de artizanat. </w:t>
      </w:r>
    </w:p>
    <w:p w14:paraId="1A6D7703" w14:textId="77777777" w:rsidR="0050624A" w:rsidRPr="009302F7" w:rsidRDefault="0050624A"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Beneficiarii Măsurii M3/ 6A vor depune în perioada de monitorizare, anual, </w:t>
      </w:r>
      <w:r w:rsidRPr="009302F7">
        <w:rPr>
          <w:rFonts w:ascii="Trebuchet MS" w:hAnsi="Trebuchet MS"/>
          <w:b/>
          <w:sz w:val="24"/>
          <w:szCs w:val="24"/>
        </w:rPr>
        <w:t>Raportul de monitorizare</w:t>
      </w:r>
      <w:r w:rsidRPr="009302F7">
        <w:rPr>
          <w:rFonts w:ascii="Trebuchet MS" w:hAnsi="Trebuchet MS"/>
          <w:sz w:val="24"/>
          <w:szCs w:val="24"/>
        </w:rPr>
        <w:t>, pentru proiectele care vizează înființarea și dezv</w:t>
      </w:r>
      <w:r w:rsidR="00464EA9" w:rsidRPr="009302F7">
        <w:rPr>
          <w:rFonts w:ascii="Trebuchet MS" w:hAnsi="Trebuchet MS"/>
          <w:sz w:val="24"/>
          <w:szCs w:val="24"/>
        </w:rPr>
        <w:t>o</w:t>
      </w:r>
      <w:r w:rsidRPr="009302F7">
        <w:rPr>
          <w:rFonts w:ascii="Trebuchet MS" w:hAnsi="Trebuchet MS"/>
          <w:sz w:val="24"/>
          <w:szCs w:val="24"/>
        </w:rPr>
        <w:t>ltarea agropensiunilor, la compartimentele ex-post din cadrul Centrelor Regionale pentru Finanțarea Investițiilor Rurale.</w:t>
      </w:r>
    </w:p>
    <w:p w14:paraId="747B65D5" w14:textId="77777777" w:rsidR="0050624A"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Planurile de arhitectură – planurile nivelurilor, secțiunile pentru principalele obiecte de construcții de amplasare a utilajelor pe fluxul tehnologic vor avea în vedere și norma Sanitară Veterinară și pentru Siguranța Alimentelor din 16.12.2008 – 1. Unități de alimentație publică și unități de comercializare a alimentelor. </w:t>
      </w:r>
    </w:p>
    <w:p w14:paraId="3CFEA1FA" w14:textId="77777777" w:rsidR="008C6C94"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 xml:space="preserve">Pensiunea agroturistică este o structură de primire turistică, având o capacitate de cazare de până la 8 camere, funcționând în locuințele cetățenilor sau în clădire independentă, care asigură în spații special amenajate cazarea turiștilor și condițiile de pregătire și servire a mesei, precum și posibilitatea participării la activități gospodărești sau meșteșugărești. </w:t>
      </w:r>
    </w:p>
    <w:p w14:paraId="0F98C891" w14:textId="77777777" w:rsidR="008C6C94"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t>Schimbarea destinației unei locuinț</w:t>
      </w:r>
      <w:r w:rsidR="00464EA9" w:rsidRPr="009302F7">
        <w:rPr>
          <w:rFonts w:ascii="Trebuchet MS" w:hAnsi="Trebuchet MS"/>
          <w:sz w:val="24"/>
          <w:szCs w:val="24"/>
        </w:rPr>
        <w:t>e în structură de primire agro-</w:t>
      </w:r>
      <w:r w:rsidRPr="009302F7">
        <w:rPr>
          <w:rFonts w:ascii="Trebuchet MS" w:hAnsi="Trebuchet MS"/>
          <w:sz w:val="24"/>
          <w:szCs w:val="24"/>
        </w:rPr>
        <w:t>turistică este considerată o investiție nouă.</w:t>
      </w:r>
    </w:p>
    <w:p w14:paraId="735326DC" w14:textId="77777777" w:rsidR="008C6C94"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sz w:val="24"/>
          <w:szCs w:val="24"/>
        </w:rPr>
        <w:lastRenderedPageBreak/>
        <w:t>Pentru investițiile noi în structuri</w:t>
      </w:r>
      <w:r w:rsidR="00464EA9" w:rsidRPr="009302F7">
        <w:rPr>
          <w:rFonts w:ascii="Trebuchet MS" w:hAnsi="Trebuchet MS"/>
          <w:sz w:val="24"/>
          <w:szCs w:val="24"/>
        </w:rPr>
        <w:t>l</w:t>
      </w:r>
      <w:r w:rsidRPr="009302F7">
        <w:rPr>
          <w:rFonts w:ascii="Trebuchet MS" w:hAnsi="Trebuchet MS"/>
          <w:sz w:val="24"/>
          <w:szCs w:val="24"/>
        </w:rPr>
        <w:t>e de primire turistică de tipul pensiune agroturistică (construcție nouă sau schimbarea destinației unei clădiri) cât și pentru extinderea structurilor de primire turistice de tipul pensiunilor agroturistice, suprafața de tere</w:t>
      </w:r>
      <w:r w:rsidR="00464EA9" w:rsidRPr="009302F7">
        <w:rPr>
          <w:rFonts w:ascii="Trebuchet MS" w:hAnsi="Trebuchet MS"/>
          <w:sz w:val="24"/>
          <w:szCs w:val="24"/>
        </w:rPr>
        <w:t>n aferentă structurii agroturis</w:t>
      </w:r>
      <w:r w:rsidRPr="009302F7">
        <w:rPr>
          <w:rFonts w:ascii="Trebuchet MS" w:hAnsi="Trebuchet MS"/>
          <w:sz w:val="24"/>
          <w:szCs w:val="24"/>
        </w:rPr>
        <w:t>t</w:t>
      </w:r>
      <w:r w:rsidR="00464EA9" w:rsidRPr="009302F7">
        <w:rPr>
          <w:rFonts w:ascii="Trebuchet MS" w:hAnsi="Trebuchet MS"/>
          <w:sz w:val="24"/>
          <w:szCs w:val="24"/>
        </w:rPr>
        <w:t>i</w:t>
      </w:r>
      <w:r w:rsidRPr="009302F7">
        <w:rPr>
          <w:rFonts w:ascii="Trebuchet MS" w:hAnsi="Trebuchet MS"/>
          <w:sz w:val="24"/>
          <w:szCs w:val="24"/>
        </w:rPr>
        <w:t>ce trebuie să fie în conformitate cu preve</w:t>
      </w:r>
      <w:r w:rsidR="00464EA9" w:rsidRPr="009302F7">
        <w:rPr>
          <w:rFonts w:ascii="Trebuchet MS" w:hAnsi="Trebuchet MS"/>
          <w:sz w:val="24"/>
          <w:szCs w:val="24"/>
        </w:rPr>
        <w:t>d</w:t>
      </w:r>
      <w:r w:rsidRPr="009302F7">
        <w:rPr>
          <w:rFonts w:ascii="Trebuchet MS" w:hAnsi="Trebuchet MS"/>
          <w:sz w:val="24"/>
          <w:szCs w:val="24"/>
        </w:rPr>
        <w:t xml:space="preserve">erile Ordinului nr. 65/ 2013 cu modificările și completările ulterioare în vederea evitării supra-aglomerării și a fragmentării excesive a peisajului natural (construcție nouă sau extindere). </w:t>
      </w:r>
    </w:p>
    <w:p w14:paraId="5806AB00" w14:textId="77777777" w:rsidR="008C6C94"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b/>
          <w:sz w:val="24"/>
          <w:szCs w:val="24"/>
        </w:rPr>
        <w:t>Beneficiarul își va lua angajamentul că va introduce obiectivul investițional în circuitul turistic</w:t>
      </w:r>
      <w:r w:rsidRPr="009302F7">
        <w:rPr>
          <w:rFonts w:ascii="Trebuchet MS" w:hAnsi="Trebuchet MS"/>
          <w:sz w:val="24"/>
          <w:szCs w:val="24"/>
        </w:rPr>
        <w:t xml:space="preserve">. </w:t>
      </w:r>
    </w:p>
    <w:p w14:paraId="12DAFA31" w14:textId="77777777" w:rsidR="008C6C94" w:rsidRPr="009302F7" w:rsidRDefault="008C6C94" w:rsidP="006A1964">
      <w:pPr>
        <w:pStyle w:val="ListParagraph"/>
        <w:numPr>
          <w:ilvl w:val="0"/>
          <w:numId w:val="4"/>
        </w:numPr>
        <w:spacing w:after="0" w:line="360" w:lineRule="auto"/>
        <w:jc w:val="both"/>
        <w:rPr>
          <w:rFonts w:ascii="Trebuchet MS" w:hAnsi="Trebuchet MS"/>
          <w:sz w:val="24"/>
          <w:szCs w:val="24"/>
        </w:rPr>
      </w:pPr>
      <w:r w:rsidRPr="009302F7">
        <w:rPr>
          <w:rFonts w:ascii="Trebuchet MS" w:hAnsi="Trebuchet MS"/>
          <w:b/>
          <w:sz w:val="24"/>
          <w:szCs w:val="24"/>
        </w:rPr>
        <w:t xml:space="preserve">Beneficiarul trebuie să respecte cerințele de mediu </w:t>
      </w:r>
      <w:r w:rsidRPr="009302F7">
        <w:rPr>
          <w:rFonts w:ascii="Trebuchet MS" w:hAnsi="Trebuchet MS"/>
          <w:sz w:val="24"/>
          <w:szCs w:val="24"/>
        </w:rPr>
        <w:t>specifice investițiilor în perimetrul ariilor naturale protejate.</w:t>
      </w:r>
      <w:r w:rsidR="00464EA9" w:rsidRPr="009302F7">
        <w:rPr>
          <w:rFonts w:ascii="Trebuchet MS" w:hAnsi="Trebuchet MS"/>
          <w:sz w:val="24"/>
          <w:szCs w:val="24"/>
        </w:rPr>
        <w:t xml:space="preserve"> În situația î</w:t>
      </w:r>
      <w:r w:rsidRPr="009302F7">
        <w:rPr>
          <w:rFonts w:ascii="Trebuchet MS" w:hAnsi="Trebuchet MS"/>
          <w:sz w:val="24"/>
          <w:szCs w:val="24"/>
        </w:rPr>
        <w:t xml:space="preserve">n care beneficiarul nu prezintă toate autorizațiile solicitate înainte de ultima tranșă de plată, proiectul devine neeligibil. </w:t>
      </w:r>
    </w:p>
    <w:p w14:paraId="75BCDF72" w14:textId="77777777" w:rsidR="001F34BA" w:rsidRPr="009302F7" w:rsidRDefault="001F34BA" w:rsidP="001F34BA">
      <w:pPr>
        <w:spacing w:after="0" w:line="360" w:lineRule="auto"/>
        <w:jc w:val="both"/>
        <w:rPr>
          <w:rFonts w:ascii="Trebuchet MS" w:hAnsi="Trebuchet MS"/>
          <w:b/>
          <w:sz w:val="24"/>
          <w:szCs w:val="24"/>
        </w:rPr>
      </w:pPr>
    </w:p>
    <w:p w14:paraId="69D51AB6" w14:textId="77777777" w:rsidR="001F34BA" w:rsidRPr="009302F7" w:rsidRDefault="001F34BA" w:rsidP="001F34BA">
      <w:pPr>
        <w:spacing w:after="0" w:line="360" w:lineRule="auto"/>
        <w:jc w:val="both"/>
        <w:rPr>
          <w:rFonts w:ascii="Trebuchet MS" w:hAnsi="Trebuchet MS"/>
          <w:b/>
          <w:sz w:val="24"/>
          <w:szCs w:val="24"/>
          <w:u w:val="single"/>
        </w:rPr>
      </w:pPr>
      <w:r w:rsidRPr="009302F7">
        <w:rPr>
          <w:rFonts w:ascii="Trebuchet MS" w:hAnsi="Trebuchet MS"/>
          <w:b/>
          <w:sz w:val="24"/>
          <w:szCs w:val="24"/>
          <w:u w:val="single"/>
        </w:rPr>
        <w:t>PRECIZĂRI CU PRIVIRE LA PARCURI PENTRU RULOTE, CAMPINGURI ȘI TABERE</w:t>
      </w:r>
    </w:p>
    <w:p w14:paraId="2F6EB387" w14:textId="77777777" w:rsidR="001F34BA" w:rsidRPr="009302F7" w:rsidRDefault="001F34BA"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 xml:space="preserve">Se vor respecta prevederile OANT 65/ 2013, cu modificările și completările ulterioare, referitoare la criteriile minime obligatorii privind clasificarea structurilor de primire turistice de tipul camping. </w:t>
      </w:r>
    </w:p>
    <w:p w14:paraId="44E9FBBD" w14:textId="77777777" w:rsidR="001F34BA" w:rsidRPr="009302F7" w:rsidRDefault="001F34BA"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Taberele vor fi incluse în structurile de primire turistică de tip camping</w:t>
      </w:r>
    </w:p>
    <w:p w14:paraId="5F6B5641" w14:textId="77777777" w:rsidR="001F34BA" w:rsidRPr="009302F7" w:rsidRDefault="001F34BA"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 xml:space="preserve">Campingul poate asigura servicii de cazare în corturi și/ sau căsuțe de tip camping și/ sau bungalow, atât cât și spații de campare pentru rulote. </w:t>
      </w:r>
    </w:p>
    <w:p w14:paraId="33D8D83A" w14:textId="77777777" w:rsidR="001F34BA" w:rsidRPr="009302F7" w:rsidRDefault="00C37BA6"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Capacitatea de cazare și suprafața aferentă campin</w:t>
      </w:r>
      <w:r w:rsidR="00464EA9" w:rsidRPr="009302F7">
        <w:rPr>
          <w:rFonts w:ascii="Trebuchet MS" w:hAnsi="Trebuchet MS"/>
          <w:sz w:val="24"/>
          <w:szCs w:val="24"/>
        </w:rPr>
        <w:t>gului trebuie să respecte preve</w:t>
      </w:r>
      <w:r w:rsidRPr="009302F7">
        <w:rPr>
          <w:rFonts w:ascii="Trebuchet MS" w:hAnsi="Trebuchet MS"/>
          <w:sz w:val="24"/>
          <w:szCs w:val="24"/>
        </w:rPr>
        <w:t>derile anexei 16 din OANT 65/ 2013, cu modificările și completările ulterioare</w:t>
      </w:r>
    </w:p>
    <w:p w14:paraId="20EBF008" w14:textId="77777777" w:rsidR="00C37BA6" w:rsidRPr="009302F7" w:rsidRDefault="00C37BA6"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Căsuțele de tip camping vor avea capacitatea de cazare de maxim 4 locuri, asigurând o distanță față de cele</w:t>
      </w:r>
      <w:r w:rsidR="00464EA9" w:rsidRPr="009302F7">
        <w:rPr>
          <w:rFonts w:ascii="Trebuchet MS" w:hAnsi="Trebuchet MS"/>
          <w:sz w:val="24"/>
          <w:szCs w:val="24"/>
        </w:rPr>
        <w:t>lalte de m</w:t>
      </w:r>
      <w:r w:rsidR="0001212B" w:rsidRPr="009302F7">
        <w:rPr>
          <w:rFonts w:ascii="Trebuchet MS" w:hAnsi="Trebuchet MS"/>
          <w:sz w:val="24"/>
          <w:szCs w:val="24"/>
        </w:rPr>
        <w:t>i</w:t>
      </w:r>
      <w:r w:rsidR="00464EA9" w:rsidRPr="009302F7">
        <w:rPr>
          <w:rFonts w:ascii="Trebuchet MS" w:hAnsi="Trebuchet MS"/>
          <w:sz w:val="24"/>
          <w:szCs w:val="24"/>
        </w:rPr>
        <w:t>nim 3m, necesară parc</w:t>
      </w:r>
      <w:r w:rsidRPr="009302F7">
        <w:rPr>
          <w:rFonts w:ascii="Trebuchet MS" w:hAnsi="Trebuchet MS"/>
          <w:sz w:val="24"/>
          <w:szCs w:val="24"/>
        </w:rPr>
        <w:t>ării unei mașini.</w:t>
      </w:r>
    </w:p>
    <w:p w14:paraId="166416E9" w14:textId="77777777" w:rsidR="00C37BA6" w:rsidRPr="009302F7" w:rsidRDefault="00C37BA6"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În cadrul perimetrului ca</w:t>
      </w:r>
      <w:r w:rsidR="0001212B" w:rsidRPr="009302F7">
        <w:rPr>
          <w:rFonts w:ascii="Trebuchet MS" w:hAnsi="Trebuchet MS"/>
          <w:sz w:val="24"/>
          <w:szCs w:val="24"/>
        </w:rPr>
        <w:t>m</w:t>
      </w:r>
      <w:r w:rsidRPr="009302F7">
        <w:rPr>
          <w:rFonts w:ascii="Trebuchet MS" w:hAnsi="Trebuchet MS"/>
          <w:sz w:val="24"/>
          <w:szCs w:val="24"/>
        </w:rPr>
        <w:t>pingului se acceptă construirea u</w:t>
      </w:r>
      <w:r w:rsidR="0001212B" w:rsidRPr="009302F7">
        <w:rPr>
          <w:rFonts w:ascii="Trebuchet MS" w:hAnsi="Trebuchet MS"/>
          <w:sz w:val="24"/>
          <w:szCs w:val="24"/>
        </w:rPr>
        <w:t>n</w:t>
      </w:r>
      <w:r w:rsidRPr="009302F7">
        <w:rPr>
          <w:rFonts w:ascii="Trebuchet MS" w:hAnsi="Trebuchet MS"/>
          <w:sz w:val="24"/>
          <w:szCs w:val="24"/>
        </w:rPr>
        <w:t>ui sin</w:t>
      </w:r>
      <w:r w:rsidR="0001212B" w:rsidRPr="009302F7">
        <w:rPr>
          <w:rFonts w:ascii="Trebuchet MS" w:hAnsi="Trebuchet MS"/>
          <w:sz w:val="24"/>
          <w:szCs w:val="24"/>
        </w:rPr>
        <w:t>gur bun</w:t>
      </w:r>
      <w:r w:rsidR="00464EA9" w:rsidRPr="009302F7">
        <w:rPr>
          <w:rFonts w:ascii="Trebuchet MS" w:hAnsi="Trebuchet MS"/>
          <w:sz w:val="24"/>
          <w:szCs w:val="24"/>
        </w:rPr>
        <w:t>galow, ca spațiu de caza</w:t>
      </w:r>
      <w:r w:rsidRPr="009302F7">
        <w:rPr>
          <w:rFonts w:ascii="Trebuchet MS" w:hAnsi="Trebuchet MS"/>
          <w:sz w:val="24"/>
          <w:szCs w:val="24"/>
        </w:rPr>
        <w:t>re complementar, cu o capacitate de cazare de maximum 8 camere (16 locuri)</w:t>
      </w:r>
    </w:p>
    <w:p w14:paraId="18CF9E5F" w14:textId="77777777" w:rsidR="00C37BA6" w:rsidRPr="009302F7" w:rsidRDefault="00C37BA6"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lastRenderedPageBreak/>
        <w:t xml:space="preserve">Se vor respecta prevederile OANT 65/ 2013, cu </w:t>
      </w:r>
      <w:r w:rsidR="00811C46" w:rsidRPr="009302F7">
        <w:rPr>
          <w:rFonts w:ascii="Trebuchet MS" w:hAnsi="Trebuchet MS"/>
          <w:sz w:val="24"/>
          <w:szCs w:val="24"/>
        </w:rPr>
        <w:t>m</w:t>
      </w:r>
      <w:r w:rsidRPr="009302F7">
        <w:rPr>
          <w:rFonts w:ascii="Trebuchet MS" w:hAnsi="Trebuchet MS"/>
          <w:sz w:val="24"/>
          <w:szCs w:val="24"/>
        </w:rPr>
        <w:t>odificările și completările ulterioare, respectiv Anexa 14 referitoare la criteriile minime obligatorii privind clasificarea structurilor</w:t>
      </w:r>
      <w:r w:rsidR="0001212B" w:rsidRPr="009302F7">
        <w:rPr>
          <w:rFonts w:ascii="Trebuchet MS" w:hAnsi="Trebuchet MS"/>
          <w:sz w:val="24"/>
          <w:szCs w:val="24"/>
        </w:rPr>
        <w:t xml:space="preserve"> de primire turistice de tip bun</w:t>
      </w:r>
      <w:r w:rsidRPr="009302F7">
        <w:rPr>
          <w:rFonts w:ascii="Trebuchet MS" w:hAnsi="Trebuchet MS"/>
          <w:sz w:val="24"/>
          <w:szCs w:val="24"/>
        </w:rPr>
        <w:t xml:space="preserve">galow. </w:t>
      </w:r>
    </w:p>
    <w:p w14:paraId="6FFB5F0D" w14:textId="77777777" w:rsidR="00C37BA6" w:rsidRPr="009302F7" w:rsidRDefault="00C37BA6" w:rsidP="006A1964">
      <w:pPr>
        <w:pStyle w:val="ListParagraph"/>
        <w:numPr>
          <w:ilvl w:val="0"/>
          <w:numId w:val="16"/>
        </w:numPr>
        <w:spacing w:after="0" w:line="360" w:lineRule="auto"/>
        <w:jc w:val="both"/>
        <w:rPr>
          <w:rFonts w:ascii="Trebuchet MS" w:hAnsi="Trebuchet MS"/>
          <w:sz w:val="24"/>
          <w:szCs w:val="24"/>
        </w:rPr>
      </w:pPr>
      <w:r w:rsidRPr="009302F7">
        <w:rPr>
          <w:rFonts w:ascii="Trebuchet MS" w:hAnsi="Trebuchet MS"/>
          <w:sz w:val="24"/>
          <w:szCs w:val="24"/>
        </w:rPr>
        <w:t>Beneficiarul trebuie să respecte cerințele de mediu specifice investițiilor în perimetrul ariilor naturale protejate. În situația în c</w:t>
      </w:r>
      <w:r w:rsidR="00304E5B" w:rsidRPr="009302F7">
        <w:rPr>
          <w:rFonts w:ascii="Trebuchet MS" w:hAnsi="Trebuchet MS"/>
          <w:sz w:val="24"/>
          <w:szCs w:val="24"/>
        </w:rPr>
        <w:t>are beneficiarul nu prezintă to</w:t>
      </w:r>
      <w:r w:rsidRPr="009302F7">
        <w:rPr>
          <w:rFonts w:ascii="Trebuchet MS" w:hAnsi="Trebuchet MS"/>
          <w:sz w:val="24"/>
          <w:szCs w:val="24"/>
        </w:rPr>
        <w:t xml:space="preserve">ate autorizațiile solicitate înainte de ultima tranșă de plată, proiectul devine neeligibil. </w:t>
      </w:r>
    </w:p>
    <w:p w14:paraId="197A6CF0" w14:textId="77777777" w:rsidR="00304E5B" w:rsidRPr="009302F7" w:rsidRDefault="00304E5B" w:rsidP="00304E5B">
      <w:pPr>
        <w:spacing w:after="0"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52608" behindDoc="0" locked="0" layoutInCell="1" allowOverlap="1" wp14:anchorId="6276C314" wp14:editId="0126D127">
                <wp:simplePos x="0" y="0"/>
                <wp:positionH relativeFrom="margin">
                  <wp:posOffset>-635</wp:posOffset>
                </wp:positionH>
                <wp:positionV relativeFrom="paragraph">
                  <wp:posOffset>19685</wp:posOffset>
                </wp:positionV>
                <wp:extent cx="6065520" cy="1249680"/>
                <wp:effectExtent l="0" t="0" r="11430" b="26670"/>
                <wp:wrapNone/>
                <wp:docPr id="13" name="Rectangle: Rounded Corners 13"/>
                <wp:cNvGraphicFramePr/>
                <a:graphic xmlns:a="http://schemas.openxmlformats.org/drawingml/2006/main">
                  <a:graphicData uri="http://schemas.microsoft.com/office/word/2010/wordprocessingShape">
                    <wps:wsp>
                      <wps:cNvSpPr/>
                      <wps:spPr>
                        <a:xfrm>
                          <a:off x="0" y="0"/>
                          <a:ext cx="6065520" cy="12496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AF2F41E" w14:textId="77777777" w:rsidR="00B5795E" w:rsidRDefault="00B5795E" w:rsidP="00304E5B">
                            <w:pPr>
                              <w:jc w:val="both"/>
                              <w:rPr>
                                <w:rFonts w:ascii="Trebuchet MS" w:hAnsi="Trebuchet MS"/>
                              </w:rPr>
                            </w:pPr>
                            <w:r>
                              <w:rPr>
                                <w:rFonts w:ascii="Trebuchet MS" w:hAnsi="Trebuchet MS"/>
                              </w:rPr>
                              <w:t>ATENȚIE!</w:t>
                            </w:r>
                          </w:p>
                          <w:p w14:paraId="758BD433" w14:textId="77777777" w:rsidR="00B5795E" w:rsidRDefault="00B5795E" w:rsidP="006A1964">
                            <w:pPr>
                              <w:pStyle w:val="ListParagraph"/>
                              <w:numPr>
                                <w:ilvl w:val="0"/>
                                <w:numId w:val="17"/>
                              </w:numPr>
                              <w:jc w:val="both"/>
                              <w:rPr>
                                <w:rFonts w:ascii="Trebuchet MS" w:hAnsi="Trebuchet MS"/>
                              </w:rPr>
                            </w:pPr>
                            <w:r>
                              <w:rPr>
                                <w:rFonts w:ascii="Trebuchet MS" w:hAnsi="Trebuchet MS"/>
                              </w:rPr>
                              <w:t>Taberele pentru pescuit și vânătoare nu sunt eligibile</w:t>
                            </w:r>
                          </w:p>
                          <w:p w14:paraId="1058964D" w14:textId="77777777" w:rsidR="00B5795E" w:rsidRDefault="00B5795E" w:rsidP="006A1964">
                            <w:pPr>
                              <w:pStyle w:val="ListParagraph"/>
                              <w:numPr>
                                <w:ilvl w:val="0"/>
                                <w:numId w:val="17"/>
                              </w:numPr>
                              <w:jc w:val="both"/>
                              <w:rPr>
                                <w:rFonts w:ascii="Trebuchet MS" w:hAnsi="Trebuchet MS"/>
                              </w:rPr>
                            </w:pPr>
                            <w:r>
                              <w:rPr>
                                <w:rFonts w:ascii="Trebuchet MS" w:hAnsi="Trebuchet MS"/>
                              </w:rPr>
                              <w:t>Beneficiarul își va lua angajamentul că va introduce obiectivul investițional în circuitul turistic</w:t>
                            </w:r>
                          </w:p>
                          <w:p w14:paraId="318ABF7F" w14:textId="77777777" w:rsidR="00B5795E" w:rsidRPr="00304E5B" w:rsidRDefault="00B5795E" w:rsidP="006A1964">
                            <w:pPr>
                              <w:pStyle w:val="ListParagraph"/>
                              <w:numPr>
                                <w:ilvl w:val="0"/>
                                <w:numId w:val="17"/>
                              </w:numPr>
                              <w:jc w:val="both"/>
                              <w:rPr>
                                <w:rFonts w:ascii="Trebuchet MS" w:hAnsi="Trebuchet MS"/>
                              </w:rPr>
                            </w:pPr>
                            <w:r>
                              <w:rPr>
                                <w:rFonts w:ascii="Trebuchet MS" w:hAnsi="Trebuchet MS"/>
                              </w:rPr>
                              <w:t>Nu sunt eligibile cheltuielile pentru achiziția de rulote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76C314" id="Rectangle: Rounded Corners 13" o:spid="_x0000_s1035" style="position:absolute;left:0;text-align:left;margin-left:-.05pt;margin-top:1.55pt;width:477.6pt;height:98.4pt;z-index:251652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" fillcolor="#4472c4 [3204]" strokecolor="#1f3763 [1604]" strokeweight="1pt">
                <v:stroke joinstyle="miter"/>
                <v:textbox>
                  <w:txbxContent>
                    <w:p w14:paraId="1AF2F41E" w14:textId="77777777" w:rsidR="00B5795E" w:rsidRDefault="00B5795E" w:rsidP="00304E5B">
                      <w:pPr>
                        <w:jc w:val="both"/>
                        <w:rPr>
                          <w:rFonts w:ascii="Trebuchet MS" w:hAnsi="Trebuchet MS"/>
                        </w:rPr>
                      </w:pPr>
                      <w:r>
                        <w:rPr>
                          <w:rFonts w:ascii="Trebuchet MS" w:hAnsi="Trebuchet MS"/>
                        </w:rPr>
                        <w:t>ATENȚIE!</w:t>
                      </w:r>
                    </w:p>
                    <w:p w14:paraId="758BD433" w14:textId="77777777" w:rsidR="00B5795E" w:rsidRDefault="00B5795E" w:rsidP="006A1964">
                      <w:pPr>
                        <w:pStyle w:val="ListParagraph"/>
                        <w:numPr>
                          <w:ilvl w:val="0"/>
                          <w:numId w:val="17"/>
                        </w:numPr>
                        <w:jc w:val="both"/>
                        <w:rPr>
                          <w:rFonts w:ascii="Trebuchet MS" w:hAnsi="Trebuchet MS"/>
                        </w:rPr>
                      </w:pPr>
                      <w:r>
                        <w:rPr>
                          <w:rFonts w:ascii="Trebuchet MS" w:hAnsi="Trebuchet MS"/>
                        </w:rPr>
                        <w:t>Taberele pentru pescuit și vânătoare nu sunt eligibile</w:t>
                      </w:r>
                    </w:p>
                    <w:p w14:paraId="1058964D" w14:textId="77777777" w:rsidR="00B5795E" w:rsidRDefault="00B5795E" w:rsidP="006A1964">
                      <w:pPr>
                        <w:pStyle w:val="ListParagraph"/>
                        <w:numPr>
                          <w:ilvl w:val="0"/>
                          <w:numId w:val="17"/>
                        </w:numPr>
                        <w:jc w:val="both"/>
                        <w:rPr>
                          <w:rFonts w:ascii="Trebuchet MS" w:hAnsi="Trebuchet MS"/>
                        </w:rPr>
                      </w:pPr>
                      <w:r>
                        <w:rPr>
                          <w:rFonts w:ascii="Trebuchet MS" w:hAnsi="Trebuchet MS"/>
                        </w:rPr>
                        <w:t>Beneficiarul își va lua angajamentul că va introduce obiectivul investițional în circuitul turistic</w:t>
                      </w:r>
                    </w:p>
                    <w:p w14:paraId="318ABF7F" w14:textId="77777777" w:rsidR="00B5795E" w:rsidRPr="00304E5B" w:rsidRDefault="00B5795E" w:rsidP="006A1964">
                      <w:pPr>
                        <w:pStyle w:val="ListParagraph"/>
                        <w:numPr>
                          <w:ilvl w:val="0"/>
                          <w:numId w:val="17"/>
                        </w:numPr>
                        <w:jc w:val="both"/>
                        <w:rPr>
                          <w:rFonts w:ascii="Trebuchet MS" w:hAnsi="Trebuchet MS"/>
                        </w:rPr>
                      </w:pPr>
                      <w:r>
                        <w:rPr>
                          <w:rFonts w:ascii="Trebuchet MS" w:hAnsi="Trebuchet MS"/>
                        </w:rPr>
                        <w:t>Nu sunt eligibile cheltuielile pentru achiziția de rulote</w:t>
                      </w:r>
                    </w:p>
                  </w:txbxContent>
                </v:textbox>
                <w10:wrap anchorx="margin"/>
              </v:roundrect>
            </w:pict>
          </mc:Fallback>
        </mc:AlternateContent>
      </w:r>
    </w:p>
    <w:p w14:paraId="08B1E65E" w14:textId="77777777" w:rsidR="001F34BA" w:rsidRPr="009302F7" w:rsidRDefault="001F34BA" w:rsidP="001F34BA">
      <w:pPr>
        <w:spacing w:after="0" w:line="360" w:lineRule="auto"/>
        <w:jc w:val="both"/>
        <w:rPr>
          <w:rFonts w:ascii="Trebuchet MS" w:hAnsi="Trebuchet MS"/>
          <w:sz w:val="24"/>
          <w:szCs w:val="24"/>
        </w:rPr>
      </w:pPr>
      <w:r w:rsidRPr="009302F7">
        <w:rPr>
          <w:rFonts w:ascii="Trebuchet MS" w:hAnsi="Trebuchet MS"/>
          <w:sz w:val="24"/>
          <w:szCs w:val="24"/>
        </w:rPr>
        <w:t xml:space="preserve"> </w:t>
      </w:r>
    </w:p>
    <w:p w14:paraId="2BDF59F3" w14:textId="77777777" w:rsidR="00900089" w:rsidRPr="009302F7" w:rsidRDefault="00900089" w:rsidP="00900089">
      <w:pPr>
        <w:spacing w:after="0" w:line="360" w:lineRule="auto"/>
        <w:jc w:val="both"/>
        <w:rPr>
          <w:rFonts w:ascii="Trebuchet MS" w:hAnsi="Trebuchet MS"/>
          <w:sz w:val="24"/>
          <w:szCs w:val="24"/>
        </w:rPr>
      </w:pPr>
    </w:p>
    <w:p w14:paraId="328A82CA" w14:textId="77777777" w:rsidR="00900089" w:rsidRPr="009302F7" w:rsidRDefault="00900089" w:rsidP="00900089">
      <w:pPr>
        <w:spacing w:after="0" w:line="360" w:lineRule="auto"/>
        <w:jc w:val="both"/>
        <w:rPr>
          <w:rFonts w:ascii="Trebuchet MS" w:hAnsi="Trebuchet MS"/>
          <w:sz w:val="24"/>
          <w:szCs w:val="24"/>
        </w:rPr>
      </w:pPr>
    </w:p>
    <w:p w14:paraId="06C84C1D" w14:textId="77777777" w:rsidR="00900089" w:rsidRPr="009302F7" w:rsidRDefault="00900089" w:rsidP="00900089">
      <w:pPr>
        <w:spacing w:after="0" w:line="360" w:lineRule="auto"/>
        <w:jc w:val="both"/>
        <w:rPr>
          <w:rFonts w:ascii="Trebuchet MS" w:hAnsi="Trebuchet MS"/>
          <w:sz w:val="24"/>
          <w:szCs w:val="24"/>
        </w:rPr>
      </w:pPr>
    </w:p>
    <w:p w14:paraId="4D1CA803" w14:textId="77777777" w:rsidR="00304E5B" w:rsidRPr="009302F7" w:rsidRDefault="00304E5B" w:rsidP="00900089">
      <w:pPr>
        <w:spacing w:after="0" w:line="360" w:lineRule="auto"/>
        <w:jc w:val="both"/>
        <w:rPr>
          <w:rFonts w:ascii="Trebuchet MS" w:hAnsi="Trebuchet MS"/>
          <w:sz w:val="24"/>
          <w:szCs w:val="24"/>
        </w:rPr>
      </w:pPr>
    </w:p>
    <w:p w14:paraId="5F664CC3" w14:textId="77777777" w:rsidR="00F44C59" w:rsidRPr="009302F7" w:rsidRDefault="00304E5B" w:rsidP="00F44C59">
      <w:pPr>
        <w:spacing w:after="0" w:line="360" w:lineRule="auto"/>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53632" behindDoc="0" locked="0" layoutInCell="1" allowOverlap="1" wp14:anchorId="49327473" wp14:editId="2FAA2ADC">
                <wp:simplePos x="0" y="0"/>
                <wp:positionH relativeFrom="column">
                  <wp:posOffset>-69215</wp:posOffset>
                </wp:positionH>
                <wp:positionV relativeFrom="paragraph">
                  <wp:posOffset>174625</wp:posOffset>
                </wp:positionV>
                <wp:extent cx="601980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4047E2" id="Straight Connector 14"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5.45pt,13.75pt" to="468.5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" strokecolor="#4472c4 [3204]" strokeweight=".5pt">
                <v:stroke joinstyle="miter"/>
              </v:line>
            </w:pict>
          </mc:Fallback>
        </mc:AlternateContent>
      </w:r>
      <w:r w:rsidR="00C850C3" w:rsidRPr="009302F7">
        <w:rPr>
          <w:rFonts w:ascii="Trebuchet MS" w:hAnsi="Trebuchet MS"/>
          <w:b/>
          <w:sz w:val="24"/>
          <w:szCs w:val="24"/>
        </w:rPr>
        <w:t>CAPITOLUL</w:t>
      </w:r>
      <w:r w:rsidRPr="009302F7">
        <w:rPr>
          <w:rFonts w:ascii="Trebuchet MS" w:hAnsi="Trebuchet MS"/>
          <w:b/>
          <w:sz w:val="24"/>
          <w:szCs w:val="24"/>
        </w:rPr>
        <w:t xml:space="preserve"> 8</w:t>
      </w:r>
      <w:r w:rsidR="00F44C59" w:rsidRPr="009302F7">
        <w:rPr>
          <w:rFonts w:ascii="Trebuchet MS" w:hAnsi="Trebuchet MS"/>
          <w:b/>
          <w:sz w:val="24"/>
          <w:szCs w:val="24"/>
        </w:rPr>
        <w:t xml:space="preserve"> - VALOAREA SPRIJINULUI NERAMBURSABIL</w:t>
      </w:r>
    </w:p>
    <w:p w14:paraId="729BAE3A" w14:textId="77777777" w:rsidR="00304E5B" w:rsidRPr="009302F7" w:rsidRDefault="00304E5B" w:rsidP="00900089">
      <w:pPr>
        <w:spacing w:after="0" w:line="360" w:lineRule="auto"/>
        <w:jc w:val="both"/>
        <w:rPr>
          <w:rFonts w:ascii="Trebuchet MS" w:hAnsi="Trebuchet MS"/>
          <w:sz w:val="24"/>
          <w:szCs w:val="24"/>
        </w:rPr>
      </w:pPr>
    </w:p>
    <w:p w14:paraId="5977DBA8" w14:textId="77777777" w:rsidR="00937B2E" w:rsidRPr="009302F7" w:rsidRDefault="00937B2E" w:rsidP="00937B2E">
      <w:pPr>
        <w:autoSpaceDE w:val="0"/>
        <w:autoSpaceDN w:val="0"/>
        <w:adjustRightInd w:val="0"/>
        <w:spacing w:after="0" w:line="360" w:lineRule="auto"/>
        <w:jc w:val="both"/>
        <w:rPr>
          <w:rFonts w:ascii="Trebuchet MS" w:hAnsi="Trebuchet MS"/>
          <w:sz w:val="24"/>
          <w:szCs w:val="24"/>
          <w:lang w:val="fr-FR"/>
        </w:rPr>
      </w:pPr>
      <w:r w:rsidRPr="009302F7">
        <w:rPr>
          <w:rFonts w:ascii="Trebuchet MS" w:hAnsi="Trebuchet MS"/>
          <w:sz w:val="24"/>
          <w:szCs w:val="24"/>
          <w:lang w:val="fr-FR"/>
        </w:rPr>
        <w:t>Sprijinul public nerambursabil va respecta prevederile R</w:t>
      </w:r>
      <w:r w:rsidR="00362566" w:rsidRPr="009302F7">
        <w:rPr>
          <w:rFonts w:ascii="Trebuchet MS" w:hAnsi="Trebuchet MS"/>
          <w:sz w:val="24"/>
          <w:szCs w:val="24"/>
          <w:lang w:val="fr-FR"/>
        </w:rPr>
        <w:t>egulamentului</w:t>
      </w:r>
      <w:r w:rsidRPr="009302F7">
        <w:rPr>
          <w:rFonts w:ascii="Trebuchet MS" w:hAnsi="Trebuchet MS"/>
          <w:sz w:val="24"/>
          <w:szCs w:val="24"/>
          <w:lang w:val="fr-FR"/>
        </w:rPr>
        <w:t xml:space="preserve"> (CE) nr.1407/2013 cu privire la sprijinul de minimis și nu va depăși </w:t>
      </w:r>
      <w:r w:rsidRPr="009302F7">
        <w:rPr>
          <w:rFonts w:ascii="Trebuchet MS" w:hAnsi="Trebuchet MS"/>
          <w:b/>
          <w:sz w:val="24"/>
          <w:szCs w:val="24"/>
          <w:lang w:val="fr-FR"/>
        </w:rPr>
        <w:t>200.000 de euro</w:t>
      </w:r>
      <w:r w:rsidRPr="009302F7">
        <w:rPr>
          <w:rFonts w:ascii="Trebuchet MS" w:hAnsi="Trebuchet MS"/>
          <w:sz w:val="24"/>
          <w:szCs w:val="24"/>
          <w:lang w:val="fr-FR"/>
        </w:rPr>
        <w:t>/beneficiar pe 3 ani fiscali</w:t>
      </w:r>
      <w:r w:rsidR="00362566" w:rsidRPr="009302F7">
        <w:rPr>
          <w:rFonts w:ascii="Trebuchet MS" w:hAnsi="Trebuchet MS"/>
          <w:sz w:val="24"/>
          <w:szCs w:val="24"/>
          <w:lang w:val="fr-FR"/>
        </w:rPr>
        <w:t xml:space="preserve"> consecutivi</w:t>
      </w:r>
      <w:r w:rsidRPr="009302F7">
        <w:rPr>
          <w:rFonts w:ascii="Trebuchet MS" w:hAnsi="Trebuchet MS"/>
          <w:sz w:val="24"/>
          <w:szCs w:val="24"/>
          <w:lang w:val="fr-FR"/>
        </w:rPr>
        <w:t>.</w:t>
      </w:r>
    </w:p>
    <w:p w14:paraId="6632AE25" w14:textId="77777777" w:rsidR="00937B2E" w:rsidRPr="009302F7" w:rsidRDefault="00937B2E" w:rsidP="00937B2E">
      <w:pPr>
        <w:autoSpaceDE w:val="0"/>
        <w:autoSpaceDN w:val="0"/>
        <w:adjustRightInd w:val="0"/>
        <w:spacing w:after="0" w:line="360" w:lineRule="auto"/>
        <w:jc w:val="both"/>
        <w:rPr>
          <w:rFonts w:ascii="Trebuchet MS" w:hAnsi="Trebuchet MS"/>
          <w:sz w:val="24"/>
          <w:szCs w:val="24"/>
          <w:lang w:val="fr-FR"/>
        </w:rPr>
      </w:pPr>
    </w:p>
    <w:p w14:paraId="414FB3C8" w14:textId="77777777" w:rsidR="00362566" w:rsidRPr="009302F7" w:rsidRDefault="0005505F" w:rsidP="00937B2E">
      <w:pPr>
        <w:autoSpaceDE w:val="0"/>
        <w:autoSpaceDN w:val="0"/>
        <w:adjustRightInd w:val="0"/>
        <w:spacing w:after="0" w:line="360" w:lineRule="auto"/>
        <w:jc w:val="both"/>
        <w:rPr>
          <w:rFonts w:ascii="Trebuchet MS" w:hAnsi="Trebuchet MS"/>
          <w:sz w:val="24"/>
          <w:szCs w:val="24"/>
          <w:lang w:val="fr-FR"/>
        </w:rPr>
      </w:pPr>
      <w:r w:rsidRPr="009302F7">
        <w:rPr>
          <w:rFonts w:ascii="Trebuchet MS" w:hAnsi="Trebuchet MS"/>
          <w:b/>
          <w:sz w:val="24"/>
          <w:szCs w:val="24"/>
        </w:rPr>
        <w:t>Valoarea sprijinului ner</w:t>
      </w:r>
      <w:r w:rsidR="009302F7" w:rsidRPr="009302F7">
        <w:rPr>
          <w:rFonts w:ascii="Trebuchet MS" w:hAnsi="Trebuchet MS"/>
          <w:b/>
          <w:sz w:val="24"/>
          <w:szCs w:val="24"/>
        </w:rPr>
        <w:t xml:space="preserve">ambursabil aferentă măsurii M3/ </w:t>
      </w:r>
      <w:r w:rsidRPr="009302F7">
        <w:rPr>
          <w:rFonts w:ascii="Trebuchet MS" w:hAnsi="Trebuchet MS"/>
          <w:b/>
          <w:sz w:val="24"/>
          <w:szCs w:val="24"/>
        </w:rPr>
        <w:t xml:space="preserve">6A – ”Suport în dezvoltarea echilibrată a teritoriului prin activități non-agricole” </w:t>
      </w:r>
      <w:r w:rsidR="00937B2E" w:rsidRPr="009302F7">
        <w:rPr>
          <w:rFonts w:ascii="Trebuchet MS" w:hAnsi="Trebuchet MS"/>
          <w:sz w:val="24"/>
          <w:szCs w:val="24"/>
          <w:lang w:val="fr-FR"/>
        </w:rPr>
        <w:t xml:space="preserve">este de </w:t>
      </w:r>
      <w:r w:rsidR="00937B2E" w:rsidRPr="009302F7">
        <w:rPr>
          <w:rFonts w:ascii="Trebuchet MS" w:hAnsi="Trebuchet MS"/>
          <w:b/>
          <w:sz w:val="24"/>
          <w:szCs w:val="24"/>
          <w:lang w:val="fr-FR"/>
        </w:rPr>
        <w:t>50.000 de euro/ proiect</w:t>
      </w:r>
      <w:r w:rsidR="00937B2E" w:rsidRPr="009302F7">
        <w:rPr>
          <w:rFonts w:ascii="Trebuchet MS" w:hAnsi="Trebuchet MS"/>
          <w:sz w:val="24"/>
          <w:szCs w:val="24"/>
          <w:lang w:val="fr-FR"/>
        </w:rPr>
        <w:t xml:space="preserve">, cu posibilitatea majorării sprijinului la valoarea de </w:t>
      </w:r>
      <w:r w:rsidR="00937B2E" w:rsidRPr="009302F7">
        <w:rPr>
          <w:rFonts w:ascii="Trebuchet MS" w:hAnsi="Trebuchet MS"/>
          <w:b/>
          <w:sz w:val="24"/>
          <w:szCs w:val="24"/>
          <w:lang w:val="fr-FR"/>
        </w:rPr>
        <w:t>70.000 de euro/proiect</w:t>
      </w:r>
      <w:r w:rsidR="00937B2E" w:rsidRPr="009302F7">
        <w:rPr>
          <w:rFonts w:ascii="Trebuchet MS" w:hAnsi="Trebuchet MS"/>
          <w:sz w:val="24"/>
          <w:szCs w:val="24"/>
          <w:lang w:val="fr-FR"/>
        </w:rPr>
        <w:t>, în cazul activităților de producție, servicii medicale, sanitar-veterinare și de agro-turism.</w:t>
      </w:r>
    </w:p>
    <w:p w14:paraId="29B0E08A" w14:textId="77777777" w:rsidR="00362566" w:rsidRPr="009302F7" w:rsidRDefault="00937B2E" w:rsidP="00937B2E">
      <w:pPr>
        <w:autoSpaceDE w:val="0"/>
        <w:autoSpaceDN w:val="0"/>
        <w:adjustRightInd w:val="0"/>
        <w:spacing w:after="0" w:line="360" w:lineRule="auto"/>
        <w:jc w:val="both"/>
        <w:rPr>
          <w:rFonts w:ascii="Trebuchet MS" w:hAnsi="Trebuchet MS"/>
          <w:sz w:val="24"/>
          <w:szCs w:val="24"/>
          <w:lang w:val="fr-FR"/>
        </w:rPr>
      </w:pPr>
      <w:r w:rsidRPr="009302F7">
        <w:rPr>
          <w:rFonts w:ascii="Trebuchet MS" w:hAnsi="Trebuchet MS"/>
          <w:sz w:val="24"/>
          <w:szCs w:val="24"/>
          <w:lang w:val="fr-FR"/>
        </w:rPr>
        <w:t xml:space="preserve"> </w:t>
      </w:r>
    </w:p>
    <w:p w14:paraId="01A2E2A8" w14:textId="77777777" w:rsidR="00362566" w:rsidRPr="009302F7" w:rsidRDefault="00362566" w:rsidP="00937B2E">
      <w:pPr>
        <w:autoSpaceDE w:val="0"/>
        <w:autoSpaceDN w:val="0"/>
        <w:adjustRightInd w:val="0"/>
        <w:spacing w:after="0" w:line="360" w:lineRule="auto"/>
        <w:jc w:val="both"/>
        <w:rPr>
          <w:rFonts w:ascii="Trebuchet MS" w:hAnsi="Trebuchet MS"/>
          <w:sz w:val="24"/>
          <w:szCs w:val="24"/>
          <w:lang w:val="fr-FR"/>
        </w:rPr>
      </w:pPr>
      <w:r w:rsidRPr="009302F7">
        <w:rPr>
          <w:rFonts w:ascii="Trebuchet MS" w:hAnsi="Trebuchet MS"/>
          <w:b/>
          <w:color w:val="FF0000"/>
          <w:sz w:val="24"/>
          <w:szCs w:val="24"/>
          <w:lang w:val="fr-FR"/>
        </w:rPr>
        <w:t>Atenție!</w:t>
      </w:r>
      <w:r w:rsidRPr="009302F7">
        <w:rPr>
          <w:rFonts w:ascii="Trebuchet MS" w:hAnsi="Trebuchet MS"/>
          <w:color w:val="FF0000"/>
          <w:sz w:val="24"/>
          <w:szCs w:val="24"/>
          <w:lang w:val="fr-FR"/>
        </w:rPr>
        <w:t xml:space="preserve"> </w:t>
      </w:r>
      <w:r w:rsidRPr="009302F7">
        <w:rPr>
          <w:rFonts w:ascii="Trebuchet MS" w:hAnsi="Trebuchet MS"/>
          <w:sz w:val="24"/>
          <w:szCs w:val="24"/>
          <w:lang w:val="fr-FR"/>
        </w:rPr>
        <w:t>Sprijinul se acordă sub formă de sumă forfetară în funcție de tipul investiției, respectiv, 50.000 euro sau 70.000 euro. Nu se alocă sume intermediare.</w:t>
      </w:r>
    </w:p>
    <w:p w14:paraId="60DDF64F" w14:textId="77777777" w:rsidR="00362566" w:rsidRPr="009302F7" w:rsidRDefault="00362566" w:rsidP="00937B2E">
      <w:pPr>
        <w:autoSpaceDE w:val="0"/>
        <w:autoSpaceDN w:val="0"/>
        <w:adjustRightInd w:val="0"/>
        <w:spacing w:after="0" w:line="360" w:lineRule="auto"/>
        <w:jc w:val="both"/>
        <w:rPr>
          <w:rFonts w:ascii="Trebuchet MS" w:hAnsi="Trebuchet MS"/>
          <w:sz w:val="24"/>
          <w:szCs w:val="24"/>
          <w:lang w:val="fr-FR"/>
        </w:rPr>
      </w:pPr>
    </w:p>
    <w:p w14:paraId="3E3F2624" w14:textId="77777777" w:rsidR="00937B2E" w:rsidRPr="009302F7" w:rsidRDefault="00937B2E" w:rsidP="00937B2E">
      <w:pPr>
        <w:autoSpaceDE w:val="0"/>
        <w:autoSpaceDN w:val="0"/>
        <w:adjustRightInd w:val="0"/>
        <w:spacing w:after="0" w:line="360" w:lineRule="auto"/>
        <w:jc w:val="both"/>
        <w:rPr>
          <w:rFonts w:ascii="Trebuchet MS" w:hAnsi="Trebuchet MS"/>
          <w:sz w:val="24"/>
          <w:szCs w:val="24"/>
          <w:lang w:val="fr-FR"/>
        </w:rPr>
      </w:pPr>
      <w:r w:rsidRPr="009302F7">
        <w:rPr>
          <w:rFonts w:ascii="Trebuchet MS" w:hAnsi="Trebuchet MS"/>
          <w:sz w:val="24"/>
          <w:szCs w:val="24"/>
          <w:lang w:val="fr-FR"/>
        </w:rPr>
        <w:t xml:space="preserve">Proiectele selectate care primesc cuantumul sprijinului nerambursabil de 50.000 </w:t>
      </w:r>
      <w:proofErr w:type="gramStart"/>
      <w:r w:rsidRPr="009302F7">
        <w:rPr>
          <w:rFonts w:ascii="Trebuchet MS" w:hAnsi="Trebuchet MS"/>
          <w:sz w:val="24"/>
          <w:szCs w:val="24"/>
          <w:lang w:val="fr-FR"/>
        </w:rPr>
        <w:t>de euro/proiect</w:t>
      </w:r>
      <w:proofErr w:type="gramEnd"/>
      <w:r w:rsidRPr="009302F7">
        <w:rPr>
          <w:rFonts w:ascii="Trebuchet MS" w:hAnsi="Trebuchet MS"/>
          <w:sz w:val="24"/>
          <w:szCs w:val="24"/>
          <w:lang w:val="fr-FR"/>
        </w:rPr>
        <w:t xml:space="preserve"> vor reprezenta cea mai mare pondere a proiectelor.</w:t>
      </w:r>
    </w:p>
    <w:p w14:paraId="17A71889" w14:textId="77777777" w:rsidR="00362566" w:rsidRPr="009302F7" w:rsidRDefault="00362566" w:rsidP="00937B2E">
      <w:pPr>
        <w:autoSpaceDE w:val="0"/>
        <w:autoSpaceDN w:val="0"/>
        <w:adjustRightInd w:val="0"/>
        <w:spacing w:after="0" w:line="360" w:lineRule="auto"/>
        <w:jc w:val="both"/>
        <w:rPr>
          <w:rFonts w:ascii="Trebuchet MS" w:hAnsi="Trebuchet MS"/>
          <w:sz w:val="24"/>
          <w:szCs w:val="24"/>
          <w:lang w:val="fr-FR"/>
        </w:rPr>
      </w:pPr>
    </w:p>
    <w:p w14:paraId="0064F100" w14:textId="7CD937F8" w:rsidR="00937B2E" w:rsidRPr="009302F7" w:rsidRDefault="001B13D6" w:rsidP="00937B2E">
      <w:pPr>
        <w:autoSpaceDE w:val="0"/>
        <w:autoSpaceDN w:val="0"/>
        <w:adjustRightInd w:val="0"/>
        <w:spacing w:after="0" w:line="360" w:lineRule="auto"/>
        <w:jc w:val="both"/>
        <w:rPr>
          <w:rFonts w:ascii="Trebuchet MS" w:hAnsi="Trebuchet MS"/>
          <w:sz w:val="24"/>
          <w:szCs w:val="24"/>
          <w:lang w:val="fr-FR"/>
        </w:rPr>
      </w:pPr>
      <w:r>
        <w:rPr>
          <w:rFonts w:ascii="Trebuchet MS" w:hAnsi="Trebuchet MS"/>
          <w:sz w:val="24"/>
          <w:szCs w:val="24"/>
          <w:lang w:val="fr-FR"/>
        </w:rPr>
        <w:t>Valoarea</w:t>
      </w:r>
      <w:r w:rsidR="00937B2E" w:rsidRPr="009302F7">
        <w:rPr>
          <w:rFonts w:ascii="Trebuchet MS" w:hAnsi="Trebuchet MS"/>
          <w:sz w:val="24"/>
          <w:szCs w:val="24"/>
          <w:lang w:val="fr-FR"/>
        </w:rPr>
        <w:t xml:space="preserve"> alocată </w:t>
      </w:r>
      <w:ins w:id="16" w:author="Ciprian Bobeica" w:date="2024-03-28T12:40:00Z">
        <w:r w:rsidR="00A334A4">
          <w:rPr>
            <w:rFonts w:ascii="Trebuchet MS" w:hAnsi="Trebuchet MS"/>
            <w:sz w:val="24"/>
            <w:szCs w:val="24"/>
            <w:lang w:val="fr-FR"/>
          </w:rPr>
          <w:t>sesiunii pentru</w:t>
        </w:r>
      </w:ins>
      <w:r>
        <w:rPr>
          <w:rFonts w:ascii="Trebuchet MS" w:hAnsi="Trebuchet MS"/>
          <w:sz w:val="24"/>
          <w:szCs w:val="24"/>
          <w:lang w:val="fr-FR"/>
        </w:rPr>
        <w:t xml:space="preserve"> </w:t>
      </w:r>
      <w:ins w:id="17" w:author="Ciprian Bobeica" w:date="2024-03-28T12:40:00Z">
        <w:r w:rsidR="00A334A4" w:rsidRPr="009302F7">
          <w:rPr>
            <w:rFonts w:ascii="Trebuchet MS" w:hAnsi="Trebuchet MS"/>
            <w:sz w:val="24"/>
            <w:szCs w:val="24"/>
            <w:lang w:val="fr-FR"/>
          </w:rPr>
          <w:t>măsu</w:t>
        </w:r>
        <w:r w:rsidR="00A334A4">
          <w:rPr>
            <w:rFonts w:ascii="Trebuchet MS" w:hAnsi="Trebuchet MS"/>
            <w:sz w:val="24"/>
            <w:szCs w:val="24"/>
            <w:lang w:val="fr-FR"/>
          </w:rPr>
          <w:t>ra</w:t>
        </w:r>
        <w:r w:rsidR="00A334A4" w:rsidRPr="009302F7">
          <w:rPr>
            <w:rFonts w:ascii="Trebuchet MS" w:hAnsi="Trebuchet MS"/>
            <w:sz w:val="24"/>
            <w:szCs w:val="24"/>
            <w:lang w:val="fr-FR"/>
          </w:rPr>
          <w:t xml:space="preserve"> </w:t>
        </w:r>
      </w:ins>
      <w:r w:rsidR="00362566" w:rsidRPr="009302F7">
        <w:rPr>
          <w:rFonts w:ascii="Trebuchet MS" w:hAnsi="Trebuchet MS"/>
          <w:sz w:val="24"/>
          <w:szCs w:val="24"/>
          <w:lang w:val="fr-FR"/>
        </w:rPr>
        <w:t>M</w:t>
      </w:r>
      <w:r w:rsidR="00937B2E" w:rsidRPr="009302F7">
        <w:rPr>
          <w:rFonts w:ascii="Trebuchet MS" w:hAnsi="Trebuchet MS"/>
          <w:sz w:val="24"/>
          <w:szCs w:val="24"/>
          <w:lang w:val="fr-FR"/>
        </w:rPr>
        <w:t>3</w:t>
      </w:r>
      <w:r w:rsidR="00362566" w:rsidRPr="009302F7">
        <w:rPr>
          <w:rFonts w:ascii="Trebuchet MS" w:hAnsi="Trebuchet MS"/>
          <w:sz w:val="24"/>
          <w:szCs w:val="24"/>
          <w:lang w:val="fr-FR"/>
        </w:rPr>
        <w:t>/ 6A</w:t>
      </w:r>
      <w:r w:rsidR="00937B2E" w:rsidRPr="009302F7">
        <w:rPr>
          <w:rFonts w:ascii="Trebuchet MS" w:hAnsi="Trebuchet MS"/>
          <w:sz w:val="24"/>
          <w:szCs w:val="24"/>
          <w:lang w:val="fr-FR"/>
        </w:rPr>
        <w:t xml:space="preserve"> este de </w:t>
      </w:r>
      <w:r w:rsidR="008C43F7" w:rsidRPr="008C43F7">
        <w:rPr>
          <w:rFonts w:ascii="Trebuchet MS" w:hAnsi="Trebuchet MS"/>
          <w:b/>
          <w:sz w:val="24"/>
          <w:szCs w:val="24"/>
          <w:lang w:val="fr-FR"/>
        </w:rPr>
        <w:t>9</w:t>
      </w:r>
      <w:r w:rsidR="008C7E32" w:rsidRPr="008C43F7">
        <w:rPr>
          <w:rFonts w:ascii="Trebuchet MS" w:hAnsi="Trebuchet MS"/>
          <w:b/>
          <w:sz w:val="24"/>
          <w:szCs w:val="24"/>
          <w:lang w:val="fr-FR"/>
        </w:rPr>
        <w:t>4.181,62</w:t>
      </w:r>
      <w:r w:rsidR="00937B2E" w:rsidRPr="008C43F7">
        <w:rPr>
          <w:rFonts w:ascii="Trebuchet MS" w:hAnsi="Trebuchet MS"/>
          <w:b/>
          <w:sz w:val="24"/>
          <w:szCs w:val="24"/>
          <w:lang w:val="fr-FR"/>
        </w:rPr>
        <w:t xml:space="preserve"> euro</w:t>
      </w:r>
      <w:r w:rsidR="00937B2E" w:rsidRPr="008C43F7">
        <w:rPr>
          <w:rFonts w:ascii="Trebuchet MS" w:hAnsi="Trebuchet MS"/>
          <w:sz w:val="24"/>
          <w:szCs w:val="24"/>
          <w:lang w:val="fr-FR"/>
        </w:rPr>
        <w:t>.</w:t>
      </w:r>
      <w:r w:rsidR="00937B2E" w:rsidRPr="009302F7">
        <w:rPr>
          <w:rFonts w:ascii="Trebuchet MS" w:hAnsi="Trebuchet MS"/>
          <w:sz w:val="24"/>
          <w:szCs w:val="24"/>
          <w:lang w:val="fr-FR"/>
        </w:rPr>
        <w:t xml:space="preserve"> </w:t>
      </w:r>
    </w:p>
    <w:p w14:paraId="3B7E4D70" w14:textId="77777777" w:rsidR="00304E5B" w:rsidRPr="009302F7" w:rsidRDefault="00304E5B" w:rsidP="00900089">
      <w:pPr>
        <w:spacing w:after="0"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54656" behindDoc="0" locked="0" layoutInCell="1" allowOverlap="1" wp14:anchorId="2E3AF903" wp14:editId="276FBFAF">
                <wp:simplePos x="0" y="0"/>
                <wp:positionH relativeFrom="column">
                  <wp:posOffset>-8255</wp:posOffset>
                </wp:positionH>
                <wp:positionV relativeFrom="paragraph">
                  <wp:posOffset>67945</wp:posOffset>
                </wp:positionV>
                <wp:extent cx="5989320" cy="1158240"/>
                <wp:effectExtent l="0" t="0" r="11430" b="22860"/>
                <wp:wrapNone/>
                <wp:docPr id="15" name="Rectangle: Rounded Corners 15"/>
                <wp:cNvGraphicFramePr/>
                <a:graphic xmlns:a="http://schemas.openxmlformats.org/drawingml/2006/main">
                  <a:graphicData uri="http://schemas.microsoft.com/office/word/2010/wordprocessingShape">
                    <wps:wsp>
                      <wps:cNvSpPr/>
                      <wps:spPr>
                        <a:xfrm>
                          <a:off x="0" y="0"/>
                          <a:ext cx="5989320" cy="1158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CCF744" w14:textId="77777777" w:rsidR="00B5795E" w:rsidRDefault="00B5795E" w:rsidP="00304E5B">
                            <w:pPr>
                              <w:jc w:val="both"/>
                              <w:rPr>
                                <w:rFonts w:ascii="Trebuchet MS" w:hAnsi="Trebuchet MS"/>
                              </w:rPr>
                            </w:pPr>
                            <w:r>
                              <w:rPr>
                                <w:rFonts w:ascii="Trebuchet MS" w:hAnsi="Trebuchet MS"/>
                              </w:rPr>
                              <w:t>ATENȚIE!</w:t>
                            </w:r>
                          </w:p>
                          <w:p w14:paraId="4636A7CC" w14:textId="77777777" w:rsidR="00B5795E" w:rsidRPr="00304E5B" w:rsidRDefault="00B5795E" w:rsidP="00304E5B">
                            <w:pPr>
                              <w:jc w:val="both"/>
                              <w:rPr>
                                <w:rFonts w:ascii="Trebuchet MS" w:hAnsi="Trebuchet MS"/>
                              </w:rPr>
                            </w:pPr>
                            <w:r>
                              <w:rPr>
                                <w:rFonts w:ascii="Trebuchet MS" w:hAnsi="Trebuchet MS"/>
                              </w:rPr>
                              <w:t xml:space="preserve">În cazul în care, prin acordarea ajutorului de minimis solicitat prin Cererea de Finanțare depusă pe Măsura M3, s-ar depăși plafonul de 200.000 euro/ beneficiar (întreprindere unică)/ 3 ani fiscali consecutivi, proiectul va fi declarat neeligibil.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E3AF903" id="Rectangle: Rounded Corners 15" o:spid="_x0000_s1036" style="position:absolute;left:0;text-align:left;margin-left:-.65pt;margin-top:5.35pt;width:471.6pt;height:91.2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" fillcolor="#4472c4 [3204]" strokecolor="#1f3763 [1604]" strokeweight="1pt">
                <v:stroke joinstyle="miter"/>
                <v:textbox>
                  <w:txbxContent>
                    <w:p w14:paraId="04CCF744" w14:textId="77777777" w:rsidR="00B5795E" w:rsidRDefault="00B5795E" w:rsidP="00304E5B">
                      <w:pPr>
                        <w:jc w:val="both"/>
                        <w:rPr>
                          <w:rFonts w:ascii="Trebuchet MS" w:hAnsi="Trebuchet MS"/>
                        </w:rPr>
                      </w:pPr>
                      <w:r>
                        <w:rPr>
                          <w:rFonts w:ascii="Trebuchet MS" w:hAnsi="Trebuchet MS"/>
                        </w:rPr>
                        <w:t>ATENȚIE!</w:t>
                      </w:r>
                    </w:p>
                    <w:p w14:paraId="4636A7CC" w14:textId="77777777" w:rsidR="00B5795E" w:rsidRPr="00304E5B" w:rsidRDefault="00B5795E" w:rsidP="00304E5B">
                      <w:pPr>
                        <w:jc w:val="both"/>
                        <w:rPr>
                          <w:rFonts w:ascii="Trebuchet MS" w:hAnsi="Trebuchet MS"/>
                        </w:rPr>
                      </w:pPr>
                      <w:r>
                        <w:rPr>
                          <w:rFonts w:ascii="Trebuchet MS" w:hAnsi="Trebuchet MS"/>
                        </w:rPr>
                        <w:t xml:space="preserve">În cazul în care, prin acordarea ajutorului de minimis solicitat prin Cererea de Finanțare depusă pe Măsura M3, s-ar depăși plafonul de 200.000 euro/ beneficiar (întreprindere unică)/ 3 ani fiscali consecutivi, proiectul va fi declarat neeligibil. </w:t>
                      </w:r>
                    </w:p>
                  </w:txbxContent>
                </v:textbox>
              </v:roundrect>
            </w:pict>
          </mc:Fallback>
        </mc:AlternateContent>
      </w:r>
    </w:p>
    <w:p w14:paraId="776DA39E" w14:textId="77777777" w:rsidR="00304E5B" w:rsidRPr="009302F7" w:rsidRDefault="00304E5B" w:rsidP="00900089">
      <w:pPr>
        <w:spacing w:after="0" w:line="360" w:lineRule="auto"/>
        <w:jc w:val="both"/>
        <w:rPr>
          <w:rFonts w:ascii="Trebuchet MS" w:hAnsi="Trebuchet MS"/>
          <w:sz w:val="24"/>
          <w:szCs w:val="24"/>
        </w:rPr>
      </w:pPr>
    </w:p>
    <w:p w14:paraId="442ADC22" w14:textId="77777777" w:rsidR="00900089" w:rsidRPr="009302F7" w:rsidRDefault="00900089" w:rsidP="00900089">
      <w:pPr>
        <w:spacing w:after="0" w:line="360" w:lineRule="auto"/>
        <w:jc w:val="both"/>
        <w:rPr>
          <w:rFonts w:ascii="Trebuchet MS" w:hAnsi="Trebuchet MS"/>
          <w:sz w:val="24"/>
          <w:szCs w:val="24"/>
        </w:rPr>
      </w:pPr>
    </w:p>
    <w:p w14:paraId="3B4BE862" w14:textId="77777777" w:rsidR="00900089" w:rsidRPr="009302F7" w:rsidRDefault="00900089" w:rsidP="00900089">
      <w:pPr>
        <w:spacing w:after="0" w:line="360" w:lineRule="auto"/>
        <w:jc w:val="both"/>
        <w:rPr>
          <w:rFonts w:ascii="Trebuchet MS" w:hAnsi="Trebuchet MS"/>
          <w:sz w:val="24"/>
          <w:szCs w:val="24"/>
        </w:rPr>
      </w:pPr>
    </w:p>
    <w:p w14:paraId="6A1EBDE2" w14:textId="77777777" w:rsidR="00900089" w:rsidRPr="009302F7" w:rsidRDefault="00900089" w:rsidP="00900089">
      <w:pPr>
        <w:spacing w:after="0" w:line="360" w:lineRule="auto"/>
        <w:jc w:val="both"/>
        <w:rPr>
          <w:rFonts w:ascii="Trebuchet MS" w:hAnsi="Trebuchet MS"/>
          <w:sz w:val="24"/>
          <w:szCs w:val="24"/>
        </w:rPr>
      </w:pPr>
    </w:p>
    <w:p w14:paraId="38676F7A" w14:textId="77777777" w:rsidR="00900089" w:rsidRPr="009302F7" w:rsidRDefault="00900089" w:rsidP="00900089">
      <w:pPr>
        <w:spacing w:after="0" w:line="360" w:lineRule="auto"/>
        <w:jc w:val="both"/>
        <w:rPr>
          <w:rFonts w:ascii="Trebuchet MS" w:hAnsi="Trebuchet MS"/>
          <w:sz w:val="24"/>
          <w:szCs w:val="24"/>
        </w:rPr>
      </w:pPr>
    </w:p>
    <w:p w14:paraId="732C7621" w14:textId="77777777" w:rsidR="00517520" w:rsidRDefault="00304E5B" w:rsidP="00900089">
      <w:pPr>
        <w:spacing w:after="0" w:line="360" w:lineRule="auto"/>
        <w:jc w:val="both"/>
        <w:rPr>
          <w:rFonts w:ascii="Trebuchet MS" w:hAnsi="Trebuchet MS"/>
          <w:sz w:val="24"/>
          <w:szCs w:val="24"/>
        </w:rPr>
      </w:pPr>
      <w:r w:rsidRPr="009302F7">
        <w:rPr>
          <w:rFonts w:ascii="Trebuchet MS" w:hAnsi="Trebuchet MS"/>
          <w:sz w:val="24"/>
          <w:szCs w:val="24"/>
        </w:rPr>
        <w:t>Potrivit art. 9(1) litera</w:t>
      </w:r>
      <w:r w:rsidR="00937B2E" w:rsidRPr="009302F7">
        <w:rPr>
          <w:rFonts w:ascii="Trebuchet MS" w:hAnsi="Trebuchet MS"/>
          <w:sz w:val="24"/>
          <w:szCs w:val="24"/>
        </w:rPr>
        <w:t xml:space="preserve"> </w:t>
      </w:r>
      <w:r w:rsidRPr="009302F7">
        <w:rPr>
          <w:rFonts w:ascii="Trebuchet MS" w:hAnsi="Trebuchet MS"/>
          <w:sz w:val="24"/>
          <w:szCs w:val="24"/>
        </w:rPr>
        <w:t xml:space="preserve">c) din OMADR 1731/ 2015 cu modificările și completările ulterioare, data acordării ajutorului de minimis se consideră data la care dreptul legal de a primi ajutorul este conferit beneficiarului în conformitate cu regimul juridic național aplicabil, </w:t>
      </w:r>
      <w:r w:rsidR="00DD2B08" w:rsidRPr="009302F7">
        <w:rPr>
          <w:rFonts w:ascii="Trebuchet MS" w:hAnsi="Trebuchet MS"/>
          <w:sz w:val="24"/>
          <w:szCs w:val="24"/>
        </w:rPr>
        <w:t xml:space="preserve">indiferent de data la care ajutoarele de minimis se plătesc întreprinderii respective. </w:t>
      </w:r>
    </w:p>
    <w:p w14:paraId="0BBCD5E3" w14:textId="77777777" w:rsidR="00811804" w:rsidRPr="009302F7" w:rsidRDefault="00811804" w:rsidP="00900089">
      <w:pPr>
        <w:spacing w:after="0" w:line="360" w:lineRule="auto"/>
        <w:jc w:val="both"/>
        <w:rPr>
          <w:rFonts w:ascii="Trebuchet MS" w:hAnsi="Trebuchet MS"/>
          <w:sz w:val="24"/>
          <w:szCs w:val="24"/>
        </w:rPr>
      </w:pPr>
    </w:p>
    <w:p w14:paraId="66662FB7" w14:textId="77777777" w:rsidR="00DD2B08" w:rsidRDefault="00DD2B08" w:rsidP="00900089">
      <w:pPr>
        <w:spacing w:after="0" w:line="360" w:lineRule="auto"/>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55680" behindDoc="0" locked="0" layoutInCell="1" allowOverlap="1" wp14:anchorId="05195D04" wp14:editId="39121E06">
                <wp:simplePos x="0" y="0"/>
                <wp:positionH relativeFrom="margin">
                  <wp:posOffset>-635</wp:posOffset>
                </wp:positionH>
                <wp:positionV relativeFrom="paragraph">
                  <wp:posOffset>205105</wp:posOffset>
                </wp:positionV>
                <wp:extent cx="567690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374ACD" id="Straight Connector 16" o:spid="_x0000_s1026" style="position:absolute;z-index:251655680;visibility:visible;mso-wrap-style:square;mso-wrap-distance-left:9pt;mso-wrap-distance-top:0;mso-wrap-distance-right:9pt;mso-wrap-distance-bottom:0;mso-position-horizontal:absolute;mso-position-horizontal-relative:margin;mso-position-vertical:absolute;mso-position-vertical-relative:text" from="-.05pt,16.15pt" to="446.9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" strokecolor="#4472c4 [3204]" strokeweight=".5pt">
                <v:stroke joinstyle="miter"/>
                <w10:wrap anchorx="margin"/>
              </v:line>
            </w:pict>
          </mc:Fallback>
        </mc:AlternateContent>
      </w:r>
      <w:r w:rsidR="009302F7">
        <w:rPr>
          <w:rFonts w:ascii="Trebuchet MS" w:hAnsi="Trebuchet MS"/>
          <w:b/>
          <w:sz w:val="24"/>
          <w:szCs w:val="24"/>
        </w:rPr>
        <w:t xml:space="preserve">CAPITOLUL </w:t>
      </w:r>
      <w:r w:rsidRPr="009302F7">
        <w:rPr>
          <w:rFonts w:ascii="Trebuchet MS" w:hAnsi="Trebuchet MS"/>
          <w:b/>
          <w:sz w:val="24"/>
          <w:szCs w:val="24"/>
        </w:rPr>
        <w:t>9</w:t>
      </w:r>
      <w:r w:rsidR="009302F7">
        <w:rPr>
          <w:rFonts w:ascii="Trebuchet MS" w:hAnsi="Trebuchet MS"/>
          <w:b/>
          <w:sz w:val="24"/>
          <w:szCs w:val="24"/>
        </w:rPr>
        <w:t xml:space="preserve"> - </w:t>
      </w:r>
      <w:r w:rsidR="009302F7" w:rsidRPr="009302F7">
        <w:rPr>
          <w:rFonts w:ascii="Trebuchet MS" w:hAnsi="Trebuchet MS"/>
          <w:b/>
          <w:sz w:val="24"/>
          <w:szCs w:val="24"/>
        </w:rPr>
        <w:t>COMPLETAREA, DEPUNEREA ȘI VERIFICAREA DOSARULUI CERERII DE FI</w:t>
      </w:r>
      <w:r w:rsidR="00D63083">
        <w:rPr>
          <w:rFonts w:ascii="Trebuchet MS" w:hAnsi="Trebuchet MS"/>
          <w:b/>
          <w:sz w:val="24"/>
          <w:szCs w:val="24"/>
        </w:rPr>
        <w:t>NANȚARE</w:t>
      </w:r>
    </w:p>
    <w:p w14:paraId="79417FE8" w14:textId="77777777" w:rsidR="00D63083" w:rsidRPr="00D63083" w:rsidRDefault="00D63083" w:rsidP="00900089">
      <w:pPr>
        <w:spacing w:after="0" w:line="360" w:lineRule="auto"/>
        <w:jc w:val="both"/>
        <w:rPr>
          <w:rFonts w:ascii="Trebuchet MS" w:hAnsi="Trebuchet MS"/>
          <w:b/>
          <w:sz w:val="24"/>
          <w:szCs w:val="24"/>
        </w:rPr>
      </w:pPr>
    </w:p>
    <w:p w14:paraId="60D4CDDB" w14:textId="77777777" w:rsidR="00DD2B08" w:rsidRPr="009302F7" w:rsidRDefault="00DD2B08" w:rsidP="00900089">
      <w:pPr>
        <w:spacing w:after="0" w:line="360" w:lineRule="auto"/>
        <w:jc w:val="both"/>
        <w:rPr>
          <w:rFonts w:ascii="Trebuchet MS" w:hAnsi="Trebuchet MS"/>
          <w:sz w:val="24"/>
          <w:szCs w:val="24"/>
        </w:rPr>
      </w:pPr>
      <w:r w:rsidRPr="009302F7">
        <w:rPr>
          <w:rFonts w:ascii="Trebuchet MS" w:hAnsi="Trebuchet MS"/>
          <w:sz w:val="24"/>
          <w:szCs w:val="24"/>
        </w:rPr>
        <w:t>Dosarul Cererii de Finanțare conține Cererea de Finanțare însoțită de anexele tehnice și administrative conform listei documentelor, care vor fi completate, listat</w:t>
      </w:r>
      <w:r w:rsidR="002100DE" w:rsidRPr="009302F7">
        <w:rPr>
          <w:rFonts w:ascii="Trebuchet MS" w:hAnsi="Trebuchet MS"/>
          <w:sz w:val="24"/>
          <w:szCs w:val="24"/>
        </w:rPr>
        <w:t>e</w:t>
      </w:r>
      <w:r w:rsidRPr="009302F7">
        <w:rPr>
          <w:rFonts w:ascii="Trebuchet MS" w:hAnsi="Trebuchet MS"/>
          <w:sz w:val="24"/>
          <w:szCs w:val="24"/>
        </w:rPr>
        <w:t xml:space="preserve">, scanate și depuse numai în format fizic la sediul GAL Canal Dunăre </w:t>
      </w:r>
      <w:r w:rsidR="00BA1FD1">
        <w:rPr>
          <w:rFonts w:ascii="Trebuchet MS" w:hAnsi="Trebuchet MS"/>
          <w:sz w:val="24"/>
          <w:szCs w:val="24"/>
        </w:rPr>
        <w:t xml:space="preserve">- </w:t>
      </w:r>
      <w:r w:rsidRPr="009302F7">
        <w:rPr>
          <w:rFonts w:ascii="Trebuchet MS" w:hAnsi="Trebuchet MS"/>
          <w:sz w:val="24"/>
          <w:szCs w:val="24"/>
        </w:rPr>
        <w:t xml:space="preserve">Marea Neagră 2016. </w:t>
      </w:r>
    </w:p>
    <w:p w14:paraId="4D34C6F0" w14:textId="236FB272" w:rsidR="00811804" w:rsidRDefault="00DD2B08" w:rsidP="00900089">
      <w:pPr>
        <w:spacing w:after="0" w:line="360" w:lineRule="auto"/>
        <w:jc w:val="both"/>
        <w:rPr>
          <w:rFonts w:ascii="Trebuchet MS" w:hAnsi="Trebuchet MS"/>
          <w:sz w:val="24"/>
          <w:szCs w:val="24"/>
        </w:rPr>
      </w:pPr>
      <w:r w:rsidRPr="009302F7">
        <w:rPr>
          <w:rFonts w:ascii="Trebuchet MS" w:hAnsi="Trebuchet MS"/>
          <w:sz w:val="24"/>
          <w:szCs w:val="24"/>
        </w:rPr>
        <w:t xml:space="preserve">Formularul Cererii de Finanțare este prezentat în anexa 1 la prezentul Ghid și este disponibil, în format electronic, pe adresa de internet </w:t>
      </w:r>
      <w:hyperlink r:id="rId9" w:history="1">
        <w:r w:rsidR="00642254" w:rsidRPr="007506B4">
          <w:rPr>
            <w:rStyle w:val="Hyperlink"/>
            <w:rFonts w:ascii="Trebuchet MS" w:hAnsi="Trebuchet MS"/>
            <w:sz w:val="24"/>
            <w:szCs w:val="24"/>
          </w:rPr>
          <w:t>www.galcanaldunaremareaneagra.ro</w:t>
        </w:r>
      </w:hyperlink>
    </w:p>
    <w:p w14:paraId="7CC0C82A" w14:textId="77777777" w:rsidR="00811804" w:rsidRPr="009302F7" w:rsidRDefault="00811804" w:rsidP="00900089">
      <w:pPr>
        <w:spacing w:after="0" w:line="360" w:lineRule="auto"/>
        <w:jc w:val="both"/>
        <w:rPr>
          <w:rFonts w:ascii="Trebuchet MS" w:hAnsi="Trebuchet MS"/>
          <w:sz w:val="24"/>
          <w:szCs w:val="24"/>
        </w:rPr>
      </w:pPr>
    </w:p>
    <w:p w14:paraId="0ACBF171" w14:textId="77777777" w:rsidR="00DD2B08" w:rsidRPr="009302F7" w:rsidRDefault="00DD2B08" w:rsidP="00900089">
      <w:pPr>
        <w:spacing w:after="0" w:line="360" w:lineRule="auto"/>
        <w:jc w:val="both"/>
        <w:rPr>
          <w:rFonts w:ascii="Trebuchet MS" w:hAnsi="Trebuchet MS"/>
          <w:color w:val="FF0000"/>
          <w:sz w:val="24"/>
          <w:szCs w:val="24"/>
        </w:rPr>
      </w:pPr>
      <w:r w:rsidRPr="009302F7">
        <w:rPr>
          <w:rFonts w:ascii="Trebuchet MS" w:hAnsi="Trebuchet MS"/>
          <w:color w:val="FF0000"/>
          <w:sz w:val="24"/>
          <w:szCs w:val="24"/>
        </w:rPr>
        <w:t>NOTA BENE!</w:t>
      </w:r>
    </w:p>
    <w:p w14:paraId="4CFA2B08" w14:textId="77777777" w:rsidR="00DD2B08" w:rsidRPr="009302F7" w:rsidRDefault="00DD2B08" w:rsidP="00900089">
      <w:pPr>
        <w:spacing w:after="0" w:line="360" w:lineRule="auto"/>
        <w:jc w:val="both"/>
        <w:rPr>
          <w:rFonts w:ascii="Trebuchet MS" w:hAnsi="Trebuchet MS"/>
          <w:sz w:val="24"/>
          <w:szCs w:val="24"/>
        </w:rPr>
      </w:pPr>
      <w:r w:rsidRPr="009302F7">
        <w:rPr>
          <w:rFonts w:ascii="Trebuchet MS" w:hAnsi="Trebuchet MS"/>
          <w:sz w:val="24"/>
          <w:szCs w:val="24"/>
        </w:rPr>
        <w:t>Este necesar să se respecte formatele standard ale Anexelor ”Indicatori de monitorizare</w:t>
      </w:r>
      <w:r w:rsidR="00811C46" w:rsidRPr="009302F7">
        <w:rPr>
          <w:rFonts w:ascii="Trebuchet MS" w:hAnsi="Trebuchet MS"/>
          <w:sz w:val="24"/>
          <w:szCs w:val="24"/>
        </w:rPr>
        <w:t>” și ”Factori de risc” ce fac p</w:t>
      </w:r>
      <w:r w:rsidRPr="009302F7">
        <w:rPr>
          <w:rFonts w:ascii="Trebuchet MS" w:hAnsi="Trebuchet MS"/>
          <w:sz w:val="24"/>
          <w:szCs w:val="24"/>
        </w:rPr>
        <w:t>arte integrantă din Cererea de Finanțare, precum și conțin</w:t>
      </w:r>
      <w:r w:rsidR="00811C46" w:rsidRPr="009302F7">
        <w:rPr>
          <w:rFonts w:ascii="Trebuchet MS" w:hAnsi="Trebuchet MS"/>
          <w:sz w:val="24"/>
          <w:szCs w:val="24"/>
        </w:rPr>
        <w:t xml:space="preserve">utul acestora. Se vor completa </w:t>
      </w:r>
      <w:r w:rsidRPr="009302F7">
        <w:rPr>
          <w:rFonts w:ascii="Trebuchet MS" w:hAnsi="Trebuchet MS"/>
          <w:sz w:val="24"/>
          <w:szCs w:val="24"/>
        </w:rPr>
        <w:t>numai informațiile solicitate (nu se vor adăuga alte c</w:t>
      </w:r>
      <w:r w:rsidR="00811C46" w:rsidRPr="009302F7">
        <w:rPr>
          <w:rFonts w:ascii="Trebuchet MS" w:hAnsi="Trebuchet MS"/>
          <w:sz w:val="24"/>
          <w:szCs w:val="24"/>
        </w:rPr>
        <w:t>a</w:t>
      </w:r>
      <w:r w:rsidRPr="009302F7">
        <w:rPr>
          <w:rFonts w:ascii="Trebuchet MS" w:hAnsi="Trebuchet MS"/>
          <w:sz w:val="24"/>
          <w:szCs w:val="24"/>
        </w:rPr>
        <w:t xml:space="preserve">tegorii de indicatori și nici alți factori de risc înafara celor incluși </w:t>
      </w:r>
      <w:r w:rsidRPr="009302F7">
        <w:rPr>
          <w:rFonts w:ascii="Trebuchet MS" w:hAnsi="Trebuchet MS"/>
          <w:sz w:val="24"/>
          <w:szCs w:val="24"/>
        </w:rPr>
        <w:lastRenderedPageBreak/>
        <w:t xml:space="preserve">în anexele menționate mai sus). Completarea celor două Anexe la Cererea de Finanțare este obligatorie. </w:t>
      </w:r>
    </w:p>
    <w:p w14:paraId="3451A77A" w14:textId="77777777" w:rsidR="00DD2B08" w:rsidRPr="009302F7" w:rsidRDefault="00DD2B08" w:rsidP="00900089">
      <w:pPr>
        <w:spacing w:after="0"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56704" behindDoc="0" locked="0" layoutInCell="1" allowOverlap="1" wp14:anchorId="07168F2B" wp14:editId="077F26F0">
                <wp:simplePos x="0" y="0"/>
                <wp:positionH relativeFrom="column">
                  <wp:posOffset>-8255</wp:posOffset>
                </wp:positionH>
                <wp:positionV relativeFrom="paragraph">
                  <wp:posOffset>127635</wp:posOffset>
                </wp:positionV>
                <wp:extent cx="5890260" cy="1158240"/>
                <wp:effectExtent l="0" t="0" r="15240" b="22860"/>
                <wp:wrapNone/>
                <wp:docPr id="17" name="Rectangle: Rounded Corners 17"/>
                <wp:cNvGraphicFramePr/>
                <a:graphic xmlns:a="http://schemas.openxmlformats.org/drawingml/2006/main">
                  <a:graphicData uri="http://schemas.microsoft.com/office/word/2010/wordprocessingShape">
                    <wps:wsp>
                      <wps:cNvSpPr/>
                      <wps:spPr>
                        <a:xfrm>
                          <a:off x="0" y="0"/>
                          <a:ext cx="5890260" cy="11582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300F6A" w14:textId="77777777" w:rsidR="00B5795E" w:rsidRDefault="00B5795E" w:rsidP="00DD2B08">
                            <w:pPr>
                              <w:jc w:val="both"/>
                              <w:rPr>
                                <w:rFonts w:ascii="Trebuchet MS" w:hAnsi="Trebuchet MS"/>
                              </w:rPr>
                            </w:pPr>
                            <w:r>
                              <w:rPr>
                                <w:rFonts w:ascii="Trebuchet MS" w:hAnsi="Trebuchet MS"/>
                              </w:rPr>
                              <w:t>ATENȚIE!</w:t>
                            </w:r>
                          </w:p>
                          <w:p w14:paraId="37CC4ED1" w14:textId="77777777" w:rsidR="00B5795E" w:rsidRPr="00DD2B08" w:rsidRDefault="00B5795E" w:rsidP="00DD2B08">
                            <w:pPr>
                              <w:jc w:val="both"/>
                              <w:rPr>
                                <w:rFonts w:ascii="Trebuchet MS" w:hAnsi="Trebuchet MS"/>
                              </w:rPr>
                            </w:pPr>
                            <w:r>
                              <w:rPr>
                                <w:rFonts w:ascii="Trebuchet MS" w:hAnsi="Trebuchet MS"/>
                              </w:rPr>
                              <w:t xml:space="preserve">Cererea de Finanțare trebuie însoțită de anexele prevăzute în modelul standard. Anexele Cererii de Finanțare fac parte integrantă din aceasta. Depunerea se va realiza numai pe suport de hârtie.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7168F2B" id="Rectangle: Rounded Corners 17" o:spid="_x0000_s1037" style="position:absolute;left:0;text-align:left;margin-left:-.65pt;margin-top:10.05pt;width:463.8pt;height:91.2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" fillcolor="#4472c4 [3204]" strokecolor="#1f3763 [1604]" strokeweight="1pt">
                <v:stroke joinstyle="miter"/>
                <v:textbox>
                  <w:txbxContent>
                    <w:p w14:paraId="7D300F6A" w14:textId="77777777" w:rsidR="00B5795E" w:rsidRDefault="00B5795E" w:rsidP="00DD2B08">
                      <w:pPr>
                        <w:jc w:val="both"/>
                        <w:rPr>
                          <w:rFonts w:ascii="Trebuchet MS" w:hAnsi="Trebuchet MS"/>
                        </w:rPr>
                      </w:pPr>
                      <w:r>
                        <w:rPr>
                          <w:rFonts w:ascii="Trebuchet MS" w:hAnsi="Trebuchet MS"/>
                        </w:rPr>
                        <w:t>ATENȚIE!</w:t>
                      </w:r>
                    </w:p>
                    <w:p w14:paraId="37CC4ED1" w14:textId="77777777" w:rsidR="00B5795E" w:rsidRPr="00DD2B08" w:rsidRDefault="00B5795E" w:rsidP="00DD2B08">
                      <w:pPr>
                        <w:jc w:val="both"/>
                        <w:rPr>
                          <w:rFonts w:ascii="Trebuchet MS" w:hAnsi="Trebuchet MS"/>
                        </w:rPr>
                      </w:pPr>
                      <w:r>
                        <w:rPr>
                          <w:rFonts w:ascii="Trebuchet MS" w:hAnsi="Trebuchet MS"/>
                        </w:rPr>
                        <w:t xml:space="preserve">Cererea de Finanțare trebuie însoțită de anexele prevăzute în modelul standard. Anexele Cererii de Finanțare fac parte integrantă din aceasta. Depunerea se va realiza numai pe suport de hârtie. </w:t>
                      </w:r>
                    </w:p>
                  </w:txbxContent>
                </v:textbox>
              </v:roundrect>
            </w:pict>
          </mc:Fallback>
        </mc:AlternateContent>
      </w:r>
    </w:p>
    <w:p w14:paraId="3B92B76E" w14:textId="77777777" w:rsidR="00900089" w:rsidRPr="009302F7" w:rsidRDefault="00900089" w:rsidP="00900089">
      <w:pPr>
        <w:spacing w:after="0" w:line="360" w:lineRule="auto"/>
        <w:jc w:val="both"/>
        <w:rPr>
          <w:rFonts w:ascii="Trebuchet MS" w:hAnsi="Trebuchet MS"/>
          <w:sz w:val="24"/>
          <w:szCs w:val="24"/>
        </w:rPr>
      </w:pPr>
    </w:p>
    <w:p w14:paraId="0693D513" w14:textId="77777777" w:rsidR="005D2C57" w:rsidRPr="009302F7" w:rsidRDefault="005D2C57" w:rsidP="00900089">
      <w:pPr>
        <w:spacing w:after="0" w:line="360" w:lineRule="auto"/>
        <w:jc w:val="both"/>
        <w:rPr>
          <w:rFonts w:ascii="Trebuchet MS" w:hAnsi="Trebuchet MS"/>
          <w:sz w:val="24"/>
          <w:szCs w:val="24"/>
        </w:rPr>
      </w:pPr>
    </w:p>
    <w:p w14:paraId="7061F2C5" w14:textId="77777777" w:rsidR="005D2C57" w:rsidRPr="009302F7" w:rsidRDefault="005D2C57" w:rsidP="005D2C57">
      <w:pPr>
        <w:rPr>
          <w:rFonts w:ascii="Trebuchet MS" w:hAnsi="Trebuchet MS"/>
          <w:sz w:val="24"/>
          <w:szCs w:val="24"/>
        </w:rPr>
      </w:pPr>
    </w:p>
    <w:p w14:paraId="78AB6A98" w14:textId="77777777" w:rsidR="005D2C57" w:rsidRPr="009302F7" w:rsidRDefault="005D2C57" w:rsidP="005D2C57">
      <w:pPr>
        <w:rPr>
          <w:rFonts w:ascii="Trebuchet MS" w:hAnsi="Trebuchet MS"/>
          <w:sz w:val="24"/>
          <w:szCs w:val="24"/>
        </w:rPr>
      </w:pPr>
    </w:p>
    <w:p w14:paraId="6325534F" w14:textId="77777777" w:rsidR="005D2C57" w:rsidRPr="009302F7" w:rsidRDefault="005D2C57" w:rsidP="005D2C57">
      <w:pPr>
        <w:rPr>
          <w:rFonts w:ascii="Trebuchet MS" w:hAnsi="Trebuchet MS"/>
          <w:sz w:val="24"/>
          <w:szCs w:val="24"/>
        </w:rPr>
      </w:pPr>
    </w:p>
    <w:p w14:paraId="29F9F4E9" w14:textId="77777777" w:rsidR="00900089" w:rsidRPr="004A297C" w:rsidRDefault="005D2C57" w:rsidP="005D2C57">
      <w:pPr>
        <w:rPr>
          <w:rFonts w:ascii="Trebuchet MS" w:hAnsi="Trebuchet MS"/>
          <w:b/>
          <w:sz w:val="24"/>
          <w:szCs w:val="24"/>
        </w:rPr>
      </w:pPr>
      <w:r w:rsidRPr="009302F7">
        <w:rPr>
          <w:rFonts w:ascii="Trebuchet MS" w:hAnsi="Trebuchet MS"/>
          <w:b/>
          <w:sz w:val="24"/>
          <w:szCs w:val="24"/>
        </w:rPr>
        <w:t>9.1 INFORMAȚII UTILE PENTRU ACCESAREA FONDURILOR NERAMBURSABILE</w:t>
      </w:r>
    </w:p>
    <w:p w14:paraId="7535681B" w14:textId="77777777" w:rsidR="0065222C" w:rsidRDefault="00927B49" w:rsidP="00927B49">
      <w:pPr>
        <w:spacing w:line="360" w:lineRule="auto"/>
        <w:jc w:val="both"/>
        <w:rPr>
          <w:rFonts w:ascii="Trebuchet MS" w:hAnsi="Trebuchet MS"/>
          <w:sz w:val="24"/>
          <w:szCs w:val="24"/>
        </w:rPr>
      </w:pPr>
      <w:r w:rsidRPr="009302F7">
        <w:rPr>
          <w:rFonts w:ascii="Trebuchet MS" w:hAnsi="Trebuchet MS"/>
          <w:sz w:val="24"/>
          <w:szCs w:val="24"/>
        </w:rPr>
        <w:t xml:space="preserve">În cazul </w:t>
      </w:r>
      <w:r w:rsidR="002100DE" w:rsidRPr="009302F7">
        <w:rPr>
          <w:rFonts w:ascii="Trebuchet MS" w:hAnsi="Trebuchet MS"/>
          <w:sz w:val="24"/>
          <w:szCs w:val="24"/>
        </w:rPr>
        <w:t>s</w:t>
      </w:r>
      <w:r w:rsidRPr="009302F7">
        <w:rPr>
          <w:rFonts w:ascii="Trebuchet MS" w:hAnsi="Trebuchet MS"/>
          <w:sz w:val="24"/>
          <w:szCs w:val="24"/>
        </w:rPr>
        <w:t>prijinului pentru investiții în crearea și dezvoltarea de activități ne</w:t>
      </w:r>
      <w:r w:rsidR="002100DE" w:rsidRPr="009302F7">
        <w:rPr>
          <w:rFonts w:ascii="Trebuchet MS" w:hAnsi="Trebuchet MS"/>
          <w:sz w:val="24"/>
          <w:szCs w:val="24"/>
        </w:rPr>
        <w:t>a</w:t>
      </w:r>
      <w:r w:rsidR="0065222C">
        <w:rPr>
          <w:rFonts w:ascii="Trebuchet MS" w:hAnsi="Trebuchet MS"/>
          <w:sz w:val="24"/>
          <w:szCs w:val="24"/>
        </w:rPr>
        <w:t>gricole, se aplică</w:t>
      </w:r>
      <w:r w:rsidR="0065222C" w:rsidRPr="0065222C">
        <w:rPr>
          <w:rFonts w:ascii="Trebuchet MS" w:hAnsi="Trebuchet MS"/>
          <w:sz w:val="24"/>
          <w:szCs w:val="24"/>
        </w:rPr>
        <w:t xml:space="preserve"> principiul finanţării nerambursabile sub forma unei prime/ sume forfetare</w:t>
      </w:r>
      <w:r w:rsidR="0065222C">
        <w:rPr>
          <w:rFonts w:ascii="Trebuchet MS" w:hAnsi="Trebuchet MS"/>
          <w:sz w:val="24"/>
          <w:szCs w:val="24"/>
        </w:rPr>
        <w:t>.</w:t>
      </w:r>
    </w:p>
    <w:p w14:paraId="1CE7CF5E" w14:textId="77777777" w:rsidR="00927B49" w:rsidRPr="009302F7" w:rsidRDefault="00927B49" w:rsidP="00927B49">
      <w:pPr>
        <w:spacing w:line="360" w:lineRule="auto"/>
        <w:jc w:val="both"/>
        <w:rPr>
          <w:rFonts w:ascii="Trebuchet MS" w:hAnsi="Trebuchet MS"/>
          <w:sz w:val="24"/>
          <w:szCs w:val="24"/>
        </w:rPr>
      </w:pPr>
      <w:r w:rsidRPr="009302F7">
        <w:rPr>
          <w:rFonts w:ascii="Trebuchet MS" w:hAnsi="Trebuchet MS"/>
          <w:sz w:val="24"/>
          <w:szCs w:val="24"/>
        </w:rPr>
        <w:t>Un solicitant al sprijinului prin Măsur</w:t>
      </w:r>
      <w:r w:rsidR="002100DE" w:rsidRPr="009302F7">
        <w:rPr>
          <w:rFonts w:ascii="Trebuchet MS" w:hAnsi="Trebuchet MS"/>
          <w:sz w:val="24"/>
          <w:szCs w:val="24"/>
        </w:rPr>
        <w:t>a M3/ 6A poate depune în același</w:t>
      </w:r>
      <w:r w:rsidRPr="009302F7">
        <w:rPr>
          <w:rFonts w:ascii="Trebuchet MS" w:hAnsi="Trebuchet MS"/>
          <w:sz w:val="24"/>
          <w:szCs w:val="24"/>
        </w:rPr>
        <w:t xml:space="preserve"> timp proiecte pentru alte sub-măsuri din cadrul PNDR</w:t>
      </w:r>
      <w:r w:rsidR="0065222C">
        <w:rPr>
          <w:rFonts w:ascii="Trebuchet MS" w:hAnsi="Trebuchet MS"/>
          <w:sz w:val="24"/>
          <w:szCs w:val="24"/>
        </w:rPr>
        <w:t xml:space="preserve"> 2014-2020 pentru a fi co</w:t>
      </w:r>
      <w:r w:rsidRPr="009302F7">
        <w:rPr>
          <w:rFonts w:ascii="Trebuchet MS" w:hAnsi="Trebuchet MS"/>
          <w:sz w:val="24"/>
          <w:szCs w:val="24"/>
        </w:rPr>
        <w:t>finanțate prin FEADR, cu îndeplinirea cumulativă a următoarelor condiții:</w:t>
      </w:r>
    </w:p>
    <w:p w14:paraId="040B10DC" w14:textId="77777777" w:rsidR="00927B49" w:rsidRPr="009302F7" w:rsidRDefault="00D62356" w:rsidP="006A1964">
      <w:pPr>
        <w:pStyle w:val="ListParagraph"/>
        <w:numPr>
          <w:ilvl w:val="0"/>
          <w:numId w:val="18"/>
        </w:numPr>
        <w:spacing w:line="360" w:lineRule="auto"/>
        <w:jc w:val="both"/>
        <w:rPr>
          <w:rFonts w:ascii="Trebuchet MS" w:hAnsi="Trebuchet MS"/>
          <w:sz w:val="24"/>
          <w:szCs w:val="24"/>
        </w:rPr>
      </w:pPr>
      <w:r w:rsidRPr="009302F7">
        <w:rPr>
          <w:rFonts w:ascii="Trebuchet MS" w:hAnsi="Trebuchet MS"/>
          <w:sz w:val="24"/>
          <w:szCs w:val="24"/>
        </w:rPr>
        <w:t>Respectarea condițiilor de eligiblitate ale acestuia și a regulilor ajutoarelor de minimis;</w:t>
      </w:r>
    </w:p>
    <w:p w14:paraId="379274E1" w14:textId="77777777" w:rsidR="00D62356" w:rsidRPr="009302F7" w:rsidRDefault="00D62356" w:rsidP="006A1964">
      <w:pPr>
        <w:pStyle w:val="ListParagraph"/>
        <w:numPr>
          <w:ilvl w:val="0"/>
          <w:numId w:val="18"/>
        </w:numPr>
        <w:spacing w:line="360" w:lineRule="auto"/>
        <w:jc w:val="both"/>
        <w:rPr>
          <w:rFonts w:ascii="Trebuchet MS" w:hAnsi="Trebuchet MS"/>
          <w:sz w:val="24"/>
          <w:szCs w:val="24"/>
        </w:rPr>
      </w:pPr>
      <w:r w:rsidRPr="009302F7">
        <w:rPr>
          <w:rFonts w:ascii="Trebuchet MS" w:hAnsi="Trebuchet MS"/>
          <w:sz w:val="24"/>
          <w:szCs w:val="24"/>
        </w:rPr>
        <w:t>Nu sunt create condițiile pentru a obține în mod necuvenit un avantaj, în sensul prevederilor art. 60 din Regulamentul UE nr. 1306/ 2013, în orice etapă de derulare a proiectului</w:t>
      </w:r>
    </w:p>
    <w:p w14:paraId="089AB4FB" w14:textId="77777777" w:rsidR="0065222C" w:rsidRDefault="0065222C" w:rsidP="0065222C">
      <w:pPr>
        <w:pStyle w:val="ListParagraph"/>
        <w:numPr>
          <w:ilvl w:val="0"/>
          <w:numId w:val="18"/>
        </w:numPr>
        <w:spacing w:line="360" w:lineRule="auto"/>
        <w:jc w:val="both"/>
        <w:rPr>
          <w:rFonts w:ascii="Trebuchet MS" w:hAnsi="Trebuchet MS"/>
          <w:sz w:val="24"/>
          <w:szCs w:val="24"/>
        </w:rPr>
      </w:pPr>
      <w:r w:rsidRPr="0065222C">
        <w:rPr>
          <w:rFonts w:ascii="Trebuchet MS" w:hAnsi="Trebuchet MS"/>
          <w:sz w:val="24"/>
          <w:szCs w:val="24"/>
        </w:rPr>
        <w:t>dacă proiectele nu formează împreună un flux tehnologic.</w:t>
      </w:r>
    </w:p>
    <w:p w14:paraId="321DC179" w14:textId="77777777" w:rsidR="00811C46"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În cazul Măsurii M3, un beneficiar poate solicita finanțare pentru unul sau mai multe proiecte cu respectarea condițiilor de eligibilitate ale acestuia și a reg</w:t>
      </w:r>
      <w:r w:rsidR="00985AFF">
        <w:rPr>
          <w:rFonts w:ascii="Trebuchet MS" w:hAnsi="Trebuchet MS"/>
          <w:sz w:val="24"/>
          <w:szCs w:val="24"/>
        </w:rPr>
        <w:t xml:space="preserve">ulilor ajutoarelor de minimis. </w:t>
      </w:r>
    </w:p>
    <w:p w14:paraId="3A9412F4" w14:textId="77777777" w:rsidR="001F0D3F" w:rsidRPr="009302F7" w:rsidRDefault="001F0D3F" w:rsidP="00D62356">
      <w:pPr>
        <w:spacing w:line="360" w:lineRule="auto"/>
        <w:jc w:val="both"/>
        <w:rPr>
          <w:rFonts w:ascii="Trebuchet MS" w:hAnsi="Trebuchet MS"/>
          <w:b/>
          <w:sz w:val="24"/>
          <w:szCs w:val="24"/>
        </w:rPr>
      </w:pPr>
      <w:r w:rsidRPr="009302F7">
        <w:rPr>
          <w:rFonts w:ascii="Trebuchet MS" w:hAnsi="Trebuchet MS"/>
          <w:b/>
          <w:sz w:val="24"/>
          <w:szCs w:val="24"/>
        </w:rPr>
        <w:t xml:space="preserve">9.2 COMPLETAREA ȘI </w:t>
      </w:r>
      <w:r w:rsidR="000F2380" w:rsidRPr="009302F7">
        <w:rPr>
          <w:rFonts w:ascii="Trebuchet MS" w:hAnsi="Trebuchet MS"/>
          <w:b/>
          <w:sz w:val="24"/>
          <w:szCs w:val="24"/>
        </w:rPr>
        <w:t>D</w:t>
      </w:r>
      <w:r w:rsidRPr="009302F7">
        <w:rPr>
          <w:rFonts w:ascii="Trebuchet MS" w:hAnsi="Trebuchet MS"/>
          <w:b/>
          <w:sz w:val="24"/>
          <w:szCs w:val="24"/>
        </w:rPr>
        <w:t>EPUNEREA CERERII DE FINANȚARE</w:t>
      </w:r>
    </w:p>
    <w:p w14:paraId="5DA7E5DE"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 xml:space="preserve">Completarea Cererii de finanțare, inclusiv a anexelor acesteia, se va face conform modelului disponibil pe site-ul GAL la momentul lansării apelului de selecție. </w:t>
      </w:r>
    </w:p>
    <w:p w14:paraId="0D2A5D94"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lastRenderedPageBreak/>
        <w:t xml:space="preserve">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 </w:t>
      </w:r>
    </w:p>
    <w:p w14:paraId="2D54A7C5"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Completa</w:t>
      </w:r>
      <w:r w:rsidR="00985AFF">
        <w:rPr>
          <w:rFonts w:ascii="Trebuchet MS" w:hAnsi="Trebuchet MS"/>
          <w:sz w:val="24"/>
          <w:szCs w:val="24"/>
        </w:rPr>
        <w:t>rea Cererii de Finanțare, inclus</w:t>
      </w:r>
      <w:r w:rsidRPr="009302F7">
        <w:rPr>
          <w:rFonts w:ascii="Trebuchet MS" w:hAnsi="Trebuchet MS"/>
          <w:sz w:val="24"/>
          <w:szCs w:val="24"/>
        </w:rPr>
        <w:t xml:space="preserve">iv a anexelor acesteia, se va face conform modelului standard adaptat de GAL. </w:t>
      </w:r>
      <w:r w:rsidRPr="00D50999">
        <w:rPr>
          <w:rFonts w:ascii="Trebuchet MS" w:hAnsi="Trebuchet MS"/>
          <w:b/>
          <w:sz w:val="24"/>
          <w:szCs w:val="24"/>
        </w:rPr>
        <w:t>Modificarea modelului standard de către solicitant (eliminarea, numerotarea secțiunilor, anexarea documentelor suport în altă or</w:t>
      </w:r>
      <w:r w:rsidR="00985AFF" w:rsidRPr="00D50999">
        <w:rPr>
          <w:rFonts w:ascii="Trebuchet MS" w:hAnsi="Trebuchet MS"/>
          <w:b/>
          <w:sz w:val="24"/>
          <w:szCs w:val="24"/>
        </w:rPr>
        <w:t>d</w:t>
      </w:r>
      <w:r w:rsidRPr="00D50999">
        <w:rPr>
          <w:rFonts w:ascii="Trebuchet MS" w:hAnsi="Trebuchet MS"/>
          <w:b/>
          <w:sz w:val="24"/>
          <w:szCs w:val="24"/>
        </w:rPr>
        <w:t>ine decât cea specificată, etc.) poate c</w:t>
      </w:r>
      <w:r w:rsidR="00811C46" w:rsidRPr="00D50999">
        <w:rPr>
          <w:rFonts w:ascii="Trebuchet MS" w:hAnsi="Trebuchet MS"/>
          <w:b/>
          <w:sz w:val="24"/>
          <w:szCs w:val="24"/>
        </w:rPr>
        <w:t>o</w:t>
      </w:r>
      <w:r w:rsidRPr="00D50999">
        <w:rPr>
          <w:rFonts w:ascii="Trebuchet MS" w:hAnsi="Trebuchet MS"/>
          <w:b/>
          <w:sz w:val="24"/>
          <w:szCs w:val="24"/>
        </w:rPr>
        <w:t xml:space="preserve">nduce </w:t>
      </w:r>
      <w:r w:rsidR="00811C46" w:rsidRPr="00D50999">
        <w:rPr>
          <w:rFonts w:ascii="Trebuchet MS" w:hAnsi="Trebuchet MS"/>
          <w:b/>
          <w:sz w:val="24"/>
          <w:szCs w:val="24"/>
        </w:rPr>
        <w:t>l</w:t>
      </w:r>
      <w:r w:rsidRPr="00D50999">
        <w:rPr>
          <w:rFonts w:ascii="Trebuchet MS" w:hAnsi="Trebuchet MS"/>
          <w:b/>
          <w:sz w:val="24"/>
          <w:szCs w:val="24"/>
        </w:rPr>
        <w:t>a respingerea Dosarului Cererii de Finanțare</w:t>
      </w:r>
      <w:r w:rsidR="00B47084" w:rsidRPr="00D50999">
        <w:rPr>
          <w:b/>
        </w:rPr>
        <w:t xml:space="preserve"> </w:t>
      </w:r>
      <w:r w:rsidR="00B47084" w:rsidRPr="00D50999">
        <w:rPr>
          <w:rFonts w:ascii="Trebuchet MS" w:hAnsi="Trebuchet MS"/>
          <w:b/>
          <w:sz w:val="24"/>
          <w:szCs w:val="24"/>
        </w:rPr>
        <w:t>pe motiv de neconformitate administrativă.</w:t>
      </w:r>
    </w:p>
    <w:p w14:paraId="23B50277" w14:textId="77777777" w:rsidR="00A7521B" w:rsidRPr="009963AB" w:rsidRDefault="001F0D3F" w:rsidP="00EE7D3A">
      <w:pPr>
        <w:pStyle w:val="BodyText"/>
        <w:spacing w:line="276" w:lineRule="auto"/>
        <w:ind w:right="10" w:firstLine="720"/>
        <w:rPr>
          <w:rFonts w:ascii="Trebuchet MS" w:hAnsi="Trebuchet MS"/>
          <w:sz w:val="24"/>
          <w:szCs w:val="24"/>
        </w:rPr>
      </w:pPr>
      <w:r w:rsidRPr="00EE7D3A">
        <w:rPr>
          <w:rFonts w:ascii="Trebuchet MS" w:eastAsiaTheme="minorHAnsi" w:hAnsi="Trebuchet MS" w:cstheme="minorBidi"/>
          <w:sz w:val="24"/>
          <w:szCs w:val="24"/>
          <w:lang w:val="ro-RO"/>
        </w:rPr>
        <w:t>Cerere de Finanțare t</w:t>
      </w:r>
      <w:r w:rsidR="00811C46" w:rsidRPr="00EE7D3A">
        <w:rPr>
          <w:rFonts w:ascii="Trebuchet MS" w:eastAsiaTheme="minorHAnsi" w:hAnsi="Trebuchet MS" w:cstheme="minorBidi"/>
          <w:sz w:val="24"/>
          <w:szCs w:val="24"/>
          <w:lang w:val="ro-RO"/>
        </w:rPr>
        <w:t>rebuie completată într-u</w:t>
      </w:r>
      <w:r w:rsidRPr="00EE7D3A">
        <w:rPr>
          <w:rFonts w:ascii="Trebuchet MS" w:eastAsiaTheme="minorHAnsi" w:hAnsi="Trebuchet MS" w:cstheme="minorBidi"/>
          <w:sz w:val="24"/>
          <w:szCs w:val="24"/>
          <w:lang w:val="ro-RO"/>
        </w:rPr>
        <w:t xml:space="preserve">n mod clar și coerent pentru a înlesni procesul de evaluare a acesteia. </w:t>
      </w:r>
      <w:r w:rsidR="00A7521B" w:rsidRPr="00EE7D3A">
        <w:rPr>
          <w:rFonts w:ascii="Trebuchet MS" w:eastAsiaTheme="minorHAnsi" w:hAnsi="Trebuchet MS" w:cstheme="minorBidi"/>
          <w:sz w:val="24"/>
          <w:szCs w:val="24"/>
          <w:lang w:val="ro-RO"/>
        </w:rPr>
        <w:t>Depunerea cererilor de finanțare și a documentelor anexă atașate cererii de finanțare în cadrul măsurilor aferente GAL Canal Dunăre - Marea Neagră 2016 se va realiza la sediul GAL, pe suport tiparit, in</w:t>
      </w:r>
      <w:r w:rsidR="00A7521B" w:rsidRPr="009963AB">
        <w:rPr>
          <w:rFonts w:ascii="Trebuchet MS" w:hAnsi="Trebuchet MS"/>
          <w:sz w:val="24"/>
          <w:szCs w:val="24"/>
        </w:rPr>
        <w:t xml:space="preserve"> </w:t>
      </w:r>
      <w:r w:rsidR="00446BC5" w:rsidRPr="009963AB">
        <w:rPr>
          <w:rFonts w:ascii="Trebuchet MS" w:hAnsi="Trebuchet MS"/>
          <w:b/>
          <w:i/>
          <w:sz w:val="24"/>
          <w:szCs w:val="24"/>
        </w:rPr>
        <w:t>2</w:t>
      </w:r>
      <w:r w:rsidR="00A7521B" w:rsidRPr="009963AB">
        <w:rPr>
          <w:rFonts w:ascii="Trebuchet MS" w:hAnsi="Trebuchet MS"/>
          <w:b/>
          <w:i/>
          <w:sz w:val="24"/>
          <w:szCs w:val="24"/>
        </w:rPr>
        <w:t xml:space="preserve"> exemplare (1 exemplar original + </w:t>
      </w:r>
      <w:r w:rsidR="00446BC5" w:rsidRPr="009963AB">
        <w:rPr>
          <w:rFonts w:ascii="Trebuchet MS" w:hAnsi="Trebuchet MS"/>
          <w:b/>
          <w:i/>
          <w:sz w:val="24"/>
          <w:szCs w:val="24"/>
        </w:rPr>
        <w:t>1</w:t>
      </w:r>
      <w:r w:rsidR="00A7521B" w:rsidRPr="009963AB">
        <w:rPr>
          <w:rFonts w:ascii="Trebuchet MS" w:hAnsi="Trebuchet MS"/>
          <w:b/>
          <w:i/>
          <w:sz w:val="24"/>
          <w:szCs w:val="24"/>
        </w:rPr>
        <w:t xml:space="preserve"> copi</w:t>
      </w:r>
      <w:r w:rsidR="00446BC5" w:rsidRPr="009963AB">
        <w:rPr>
          <w:rFonts w:ascii="Trebuchet MS" w:hAnsi="Trebuchet MS"/>
          <w:b/>
          <w:i/>
          <w:sz w:val="24"/>
          <w:szCs w:val="24"/>
        </w:rPr>
        <w:t>e</w:t>
      </w:r>
      <w:r w:rsidR="00A7521B" w:rsidRPr="009963AB">
        <w:rPr>
          <w:rFonts w:ascii="Trebuchet MS" w:hAnsi="Trebuchet MS"/>
          <w:b/>
          <w:i/>
          <w:sz w:val="24"/>
          <w:szCs w:val="24"/>
        </w:rPr>
        <w:t xml:space="preserve">) </w:t>
      </w:r>
      <w:r w:rsidR="00A7521B" w:rsidRPr="009963AB">
        <w:rPr>
          <w:rFonts w:ascii="Trebuchet MS" w:hAnsi="Trebuchet MS"/>
          <w:sz w:val="24"/>
          <w:szCs w:val="24"/>
        </w:rPr>
        <w:t xml:space="preserve">si in </w:t>
      </w:r>
      <w:r w:rsidR="00A7521B" w:rsidRPr="009963AB">
        <w:rPr>
          <w:rFonts w:ascii="Trebuchet MS" w:hAnsi="Trebuchet MS"/>
          <w:b/>
          <w:i/>
          <w:sz w:val="24"/>
          <w:szCs w:val="24"/>
        </w:rPr>
        <w:t>format electronic – CD (</w:t>
      </w:r>
      <w:r w:rsidR="00446BC5" w:rsidRPr="009963AB">
        <w:rPr>
          <w:rFonts w:ascii="Trebuchet MS" w:hAnsi="Trebuchet MS"/>
          <w:b/>
          <w:i/>
          <w:sz w:val="24"/>
          <w:szCs w:val="24"/>
        </w:rPr>
        <w:t>2</w:t>
      </w:r>
      <w:r w:rsidR="00A7521B" w:rsidRPr="009963AB">
        <w:rPr>
          <w:rFonts w:ascii="Trebuchet MS" w:hAnsi="Trebuchet MS"/>
          <w:b/>
          <w:i/>
          <w:sz w:val="24"/>
          <w:szCs w:val="24"/>
        </w:rPr>
        <w:t xml:space="preserve"> exemplare), </w:t>
      </w:r>
      <w:r w:rsidR="00A7521B" w:rsidRPr="009963AB">
        <w:rPr>
          <w:rFonts w:ascii="Trebuchet MS" w:hAnsi="Trebuchet MS"/>
          <w:sz w:val="24"/>
          <w:szCs w:val="24"/>
        </w:rPr>
        <w:t xml:space="preserve">impreuna cu documentele originale, pentru care a atasat copii. </w:t>
      </w:r>
      <w:r w:rsidR="00A7521B" w:rsidRPr="009963AB">
        <w:rPr>
          <w:rFonts w:ascii="Trebuchet MS" w:hAnsi="Trebuchet MS"/>
          <w:b/>
          <w:sz w:val="24"/>
          <w:szCs w:val="24"/>
        </w:rPr>
        <w:t xml:space="preserve">Fiecare exemplar va fi marcat, in partea din dreapta sus, cu mentiunea </w:t>
      </w:r>
      <w:proofErr w:type="gramStart"/>
      <w:r w:rsidR="00A7521B" w:rsidRPr="009963AB">
        <w:rPr>
          <w:rFonts w:ascii="Trebuchet MS" w:hAnsi="Trebuchet MS"/>
          <w:b/>
          <w:sz w:val="24"/>
          <w:szCs w:val="24"/>
        </w:rPr>
        <w:t>,,Original’’</w:t>
      </w:r>
      <w:proofErr w:type="gramEnd"/>
      <w:r w:rsidR="00A7521B" w:rsidRPr="009963AB">
        <w:rPr>
          <w:rFonts w:ascii="Trebuchet MS" w:hAnsi="Trebuchet MS"/>
          <w:b/>
          <w:sz w:val="24"/>
          <w:szCs w:val="24"/>
        </w:rPr>
        <w:t xml:space="preserve"> respectiv ,,Copie’’</w:t>
      </w:r>
      <w:r w:rsidR="00A7521B" w:rsidRPr="009963AB">
        <w:rPr>
          <w:rFonts w:ascii="Trebuchet MS" w:hAnsi="Trebuchet MS"/>
          <w:sz w:val="24"/>
          <w:szCs w:val="24"/>
        </w:rPr>
        <w:t>.</w:t>
      </w:r>
    </w:p>
    <w:p w14:paraId="722C5729" w14:textId="77777777" w:rsidR="001F0D3F" w:rsidRPr="009302F7" w:rsidRDefault="001F0D3F" w:rsidP="00D62356">
      <w:pPr>
        <w:spacing w:line="360" w:lineRule="auto"/>
        <w:jc w:val="both"/>
        <w:rPr>
          <w:rFonts w:ascii="Trebuchet MS" w:hAnsi="Trebuchet MS"/>
          <w:sz w:val="24"/>
          <w:szCs w:val="24"/>
        </w:rPr>
      </w:pPr>
    </w:p>
    <w:p w14:paraId="2A18A81F"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Compartimentul tehnic al GAL asigură suportu</w:t>
      </w:r>
      <w:r w:rsidR="00811C46" w:rsidRPr="009302F7">
        <w:rPr>
          <w:rFonts w:ascii="Trebuchet MS" w:hAnsi="Trebuchet MS"/>
          <w:sz w:val="24"/>
          <w:szCs w:val="24"/>
        </w:rPr>
        <w:t>l</w:t>
      </w:r>
      <w:r w:rsidRPr="009302F7">
        <w:rPr>
          <w:rFonts w:ascii="Trebuchet MS" w:hAnsi="Trebuchet MS"/>
          <w:sz w:val="24"/>
          <w:szCs w:val="24"/>
        </w:rPr>
        <w:t xml:space="preserve"> necesar solicitanților pentru c</w:t>
      </w:r>
      <w:r w:rsidR="00811C46" w:rsidRPr="009302F7">
        <w:rPr>
          <w:rFonts w:ascii="Trebuchet MS" w:hAnsi="Trebuchet MS"/>
          <w:sz w:val="24"/>
          <w:szCs w:val="24"/>
        </w:rPr>
        <w:t>o</w:t>
      </w:r>
      <w:r w:rsidRPr="009302F7">
        <w:rPr>
          <w:rFonts w:ascii="Trebuchet MS" w:hAnsi="Trebuchet MS"/>
          <w:sz w:val="24"/>
          <w:szCs w:val="24"/>
        </w:rPr>
        <w:t xml:space="preserve">mpletarea cererilor de finanțare, privind aspectele de conformitate pe care aceștia trebuie să le îndeplinească. </w:t>
      </w:r>
    </w:p>
    <w:p w14:paraId="0EF67A37"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 xml:space="preserve">Responsabilitatea completării Cererii de Finanțare în conformitate cu Ghidul de Implementare aparține solicitantului. </w:t>
      </w:r>
    </w:p>
    <w:p w14:paraId="20BB585D" w14:textId="77777777"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 xml:space="preserve">Depunerea cererilor de finanțare în cadrul măsurilor aferente GAL </w:t>
      </w:r>
      <w:r w:rsidR="00B47084">
        <w:rPr>
          <w:rFonts w:ascii="Trebuchet MS" w:hAnsi="Trebuchet MS"/>
          <w:sz w:val="24"/>
          <w:szCs w:val="24"/>
        </w:rPr>
        <w:t xml:space="preserve">Canal </w:t>
      </w:r>
      <w:r w:rsidRPr="009302F7">
        <w:rPr>
          <w:rFonts w:ascii="Trebuchet MS" w:hAnsi="Trebuchet MS"/>
          <w:sz w:val="24"/>
          <w:szCs w:val="24"/>
        </w:rPr>
        <w:t xml:space="preserve">Dunăre </w:t>
      </w:r>
      <w:r w:rsidR="00B47084">
        <w:rPr>
          <w:rFonts w:ascii="Trebuchet MS" w:hAnsi="Trebuchet MS"/>
          <w:sz w:val="24"/>
          <w:szCs w:val="24"/>
        </w:rPr>
        <w:t xml:space="preserve">- </w:t>
      </w:r>
      <w:r w:rsidRPr="009302F7">
        <w:rPr>
          <w:rFonts w:ascii="Trebuchet MS" w:hAnsi="Trebuchet MS"/>
          <w:sz w:val="24"/>
          <w:szCs w:val="24"/>
        </w:rPr>
        <w:t xml:space="preserve">Marea Neagră 2016 se va realiza doar pe suport tipărit. </w:t>
      </w:r>
    </w:p>
    <w:p w14:paraId="4E39AD18" w14:textId="3E426762" w:rsidR="001F0D3F" w:rsidRPr="009302F7" w:rsidRDefault="001F0D3F" w:rsidP="00D62356">
      <w:pPr>
        <w:spacing w:line="360" w:lineRule="auto"/>
        <w:jc w:val="both"/>
        <w:rPr>
          <w:rFonts w:ascii="Trebuchet MS" w:hAnsi="Trebuchet MS"/>
          <w:sz w:val="24"/>
          <w:szCs w:val="24"/>
        </w:rPr>
      </w:pPr>
      <w:r w:rsidRPr="009302F7">
        <w:rPr>
          <w:rFonts w:ascii="Trebuchet MS" w:hAnsi="Trebuchet MS"/>
          <w:sz w:val="24"/>
          <w:szCs w:val="24"/>
        </w:rPr>
        <w:t xml:space="preserve">Dosarul Cererii de Finanțare va fi paginat, cu toate paginile numerotate în </w:t>
      </w:r>
      <w:r w:rsidR="00B47084">
        <w:rPr>
          <w:rFonts w:ascii="Trebuchet MS" w:hAnsi="Trebuchet MS"/>
          <w:sz w:val="24"/>
          <w:szCs w:val="24"/>
        </w:rPr>
        <w:t>o</w:t>
      </w:r>
      <w:r w:rsidRPr="009302F7">
        <w:rPr>
          <w:rFonts w:ascii="Trebuchet MS" w:hAnsi="Trebuchet MS"/>
          <w:sz w:val="24"/>
          <w:szCs w:val="24"/>
        </w:rPr>
        <w:t>r</w:t>
      </w:r>
      <w:r w:rsidR="00811C46" w:rsidRPr="009302F7">
        <w:rPr>
          <w:rFonts w:ascii="Trebuchet MS" w:hAnsi="Trebuchet MS"/>
          <w:sz w:val="24"/>
          <w:szCs w:val="24"/>
        </w:rPr>
        <w:t>dine de la 1 la n în partea dreapt</w:t>
      </w:r>
      <w:r w:rsidRPr="009302F7">
        <w:rPr>
          <w:rFonts w:ascii="Trebuchet MS" w:hAnsi="Trebuchet MS"/>
          <w:sz w:val="24"/>
          <w:szCs w:val="24"/>
        </w:rPr>
        <w:t>ă jos a fiecărui document, unde ”n” este numărul total al paginilor din dosarul complet, inclusiv documentele anexate</w:t>
      </w:r>
      <w:r w:rsidR="009443A2" w:rsidRPr="009302F7">
        <w:rPr>
          <w:rFonts w:ascii="Trebuchet MS" w:hAnsi="Trebuchet MS"/>
          <w:sz w:val="24"/>
          <w:szCs w:val="24"/>
        </w:rPr>
        <w:t xml:space="preserve">. </w:t>
      </w:r>
      <w:r w:rsidR="008C43F7">
        <w:rPr>
          <w:rFonts w:ascii="Trebuchet MS" w:hAnsi="Trebuchet MS"/>
          <w:sz w:val="24"/>
          <w:szCs w:val="24"/>
        </w:rPr>
        <w:t xml:space="preserve">Opisul se va numerota cu 0 . </w:t>
      </w:r>
      <w:r w:rsidR="009443A2" w:rsidRPr="009302F7">
        <w:rPr>
          <w:rFonts w:ascii="Trebuchet MS" w:hAnsi="Trebuchet MS"/>
          <w:sz w:val="24"/>
          <w:szCs w:val="24"/>
        </w:rPr>
        <w:t xml:space="preserve">De asemenea, </w:t>
      </w:r>
      <w:r w:rsidR="00811C46" w:rsidRPr="009302F7">
        <w:rPr>
          <w:rFonts w:ascii="Trebuchet MS" w:hAnsi="Trebuchet MS"/>
          <w:sz w:val="24"/>
          <w:szCs w:val="24"/>
        </w:rPr>
        <w:t>d</w:t>
      </w:r>
      <w:r w:rsidR="009443A2" w:rsidRPr="009302F7">
        <w:rPr>
          <w:rFonts w:ascii="Trebuchet MS" w:hAnsi="Trebuchet MS"/>
          <w:sz w:val="24"/>
          <w:szCs w:val="24"/>
        </w:rPr>
        <w:t xml:space="preserve">osarul va fi sigilat. </w:t>
      </w:r>
    </w:p>
    <w:p w14:paraId="15B24C3C" w14:textId="77777777" w:rsidR="009443A2" w:rsidRPr="00BA3270" w:rsidRDefault="009443A2" w:rsidP="00D62356">
      <w:pPr>
        <w:spacing w:line="360" w:lineRule="auto"/>
        <w:jc w:val="both"/>
        <w:rPr>
          <w:rFonts w:ascii="Trebuchet MS" w:hAnsi="Trebuchet MS"/>
          <w:b/>
          <w:sz w:val="24"/>
          <w:szCs w:val="24"/>
          <w:u w:val="single"/>
        </w:rPr>
      </w:pPr>
      <w:r w:rsidRPr="00BA3270">
        <w:rPr>
          <w:rFonts w:ascii="Trebuchet MS" w:hAnsi="Trebuchet MS"/>
          <w:b/>
          <w:sz w:val="24"/>
          <w:szCs w:val="24"/>
          <w:u w:val="single"/>
        </w:rPr>
        <w:lastRenderedPageBreak/>
        <w:t>DOCUMENTELE CE VOR FI PREZENTATE LA DEPUNEREA CERERII DE FINANȚARE</w:t>
      </w:r>
    </w:p>
    <w:p w14:paraId="74235D74" w14:textId="7E869E96" w:rsidR="00194997" w:rsidRPr="009302F7" w:rsidRDefault="009443A2" w:rsidP="00D62356">
      <w:pPr>
        <w:spacing w:line="360" w:lineRule="auto"/>
        <w:jc w:val="both"/>
        <w:rPr>
          <w:rFonts w:ascii="Trebuchet MS" w:hAnsi="Trebuchet MS"/>
          <w:sz w:val="24"/>
          <w:szCs w:val="24"/>
        </w:rPr>
      </w:pPr>
      <w:r w:rsidRPr="009302F7">
        <w:rPr>
          <w:rFonts w:ascii="Trebuchet MS" w:hAnsi="Trebuchet MS"/>
          <w:b/>
          <w:sz w:val="24"/>
          <w:szCs w:val="24"/>
        </w:rPr>
        <w:t>DOCUMENTELE JUSTIFICATIVE</w:t>
      </w:r>
      <w:r w:rsidRPr="009302F7">
        <w:rPr>
          <w:rFonts w:ascii="Trebuchet MS" w:hAnsi="Trebuchet MS"/>
          <w:sz w:val="24"/>
          <w:szCs w:val="24"/>
        </w:rPr>
        <w:t xml:space="preserve"> – pe care solicitantul trebuie să le depună odată cu depunerea proiectului trebuie să fie în conformitate cu cerințele fișei măsurii M3/ 6A și </w:t>
      </w:r>
      <w:r w:rsidR="00B47084">
        <w:rPr>
          <w:rFonts w:ascii="Trebuchet MS" w:hAnsi="Trebuchet MS"/>
          <w:sz w:val="24"/>
          <w:szCs w:val="24"/>
        </w:rPr>
        <w:t xml:space="preserve">a </w:t>
      </w:r>
      <w:r w:rsidRPr="009302F7">
        <w:rPr>
          <w:rFonts w:ascii="Trebuchet MS" w:hAnsi="Trebuchet MS"/>
          <w:sz w:val="24"/>
          <w:szCs w:val="24"/>
        </w:rPr>
        <w:t>Ghidul</w:t>
      </w:r>
      <w:r w:rsidR="00B47084">
        <w:rPr>
          <w:rFonts w:ascii="Trebuchet MS" w:hAnsi="Trebuchet MS"/>
          <w:sz w:val="24"/>
          <w:szCs w:val="24"/>
        </w:rPr>
        <w:t>ui</w:t>
      </w:r>
      <w:r w:rsidRPr="009302F7">
        <w:rPr>
          <w:rFonts w:ascii="Trebuchet MS" w:hAnsi="Trebuchet MS"/>
          <w:sz w:val="24"/>
          <w:szCs w:val="24"/>
        </w:rPr>
        <w:t xml:space="preserve"> solicitantului aferent măsurii M3/ 6A, disponibile pe site-ul </w:t>
      </w:r>
      <w:hyperlink r:id="rId10" w:history="1">
        <w:r w:rsidR="00642254" w:rsidRPr="007506B4">
          <w:rPr>
            <w:rStyle w:val="Hyperlink"/>
            <w:rFonts w:ascii="Trebuchet MS" w:hAnsi="Trebuchet MS"/>
            <w:sz w:val="24"/>
            <w:szCs w:val="24"/>
          </w:rPr>
          <w:t>www.galcanaldunaremareaneagra.ro</w:t>
        </w:r>
      </w:hyperlink>
    </w:p>
    <w:p w14:paraId="0BC52C2C" w14:textId="77777777" w:rsidR="009443A2" w:rsidRDefault="009443A2" w:rsidP="00592F01">
      <w:pPr>
        <w:spacing w:line="360" w:lineRule="auto"/>
        <w:jc w:val="both"/>
        <w:rPr>
          <w:rFonts w:ascii="Trebuchet MS" w:hAnsi="Trebuchet MS"/>
          <w:sz w:val="24"/>
          <w:szCs w:val="24"/>
        </w:rPr>
      </w:pPr>
      <w:r w:rsidRPr="009302F7">
        <w:rPr>
          <w:rFonts w:ascii="Trebuchet MS" w:hAnsi="Trebuchet MS"/>
          <w:b/>
          <w:sz w:val="24"/>
          <w:szCs w:val="24"/>
        </w:rPr>
        <w:t>DOCUMENTELE OBLIGATORII</w:t>
      </w:r>
      <w:r w:rsidRPr="009302F7">
        <w:rPr>
          <w:rFonts w:ascii="Trebuchet MS" w:hAnsi="Trebuchet MS"/>
          <w:sz w:val="24"/>
          <w:szCs w:val="24"/>
        </w:rPr>
        <w:t xml:space="preserve"> care trebuie atașate Cererii de Finanțare, pentru întocmirea proiectului sunt:</w:t>
      </w:r>
    </w:p>
    <w:p w14:paraId="263C3F5F" w14:textId="77777777" w:rsidR="00592F01" w:rsidRDefault="00BA3270" w:rsidP="00592F01">
      <w:pPr>
        <w:spacing w:line="360" w:lineRule="auto"/>
        <w:jc w:val="both"/>
        <w:rPr>
          <w:rFonts w:ascii="Trebuchet MS" w:hAnsi="Trebuchet MS"/>
          <w:sz w:val="24"/>
          <w:szCs w:val="24"/>
        </w:rPr>
      </w:pPr>
      <w:r w:rsidRPr="00B93C2B">
        <w:rPr>
          <w:rFonts w:ascii="Trebuchet MS" w:hAnsi="Trebuchet MS"/>
          <w:b/>
          <w:sz w:val="24"/>
          <w:szCs w:val="24"/>
        </w:rPr>
        <w:t>1. Plan de afaceri</w:t>
      </w:r>
      <w:r w:rsidRPr="00BA3270">
        <w:rPr>
          <w:rFonts w:ascii="Trebuchet MS" w:hAnsi="Trebuchet MS"/>
          <w:sz w:val="24"/>
          <w:szCs w:val="24"/>
        </w:rPr>
        <w:t xml:space="preserve">. </w:t>
      </w:r>
    </w:p>
    <w:p w14:paraId="7057D981" w14:textId="77777777" w:rsidR="00B93C2B" w:rsidRDefault="00BA3270" w:rsidP="00B93C2B">
      <w:pPr>
        <w:spacing w:line="360" w:lineRule="auto"/>
        <w:jc w:val="both"/>
        <w:rPr>
          <w:rFonts w:ascii="Trebuchet MS" w:hAnsi="Trebuchet MS"/>
          <w:sz w:val="24"/>
          <w:szCs w:val="24"/>
        </w:rPr>
      </w:pPr>
      <w:r w:rsidRPr="00B93C2B">
        <w:rPr>
          <w:rFonts w:ascii="Trebuchet MS" w:hAnsi="Trebuchet MS"/>
          <w:b/>
          <w:sz w:val="24"/>
          <w:szCs w:val="24"/>
        </w:rPr>
        <w:t>2.1 Situaţiile financiare</w:t>
      </w:r>
      <w:r w:rsidRPr="00BA3270">
        <w:rPr>
          <w:rFonts w:ascii="Trebuchet MS" w:hAnsi="Trebuchet MS"/>
          <w:sz w:val="24"/>
          <w:szCs w:val="24"/>
        </w:rPr>
        <w:t xml:space="preserve"> (bilanţ – formularul 10, contul de profit şi pierderi - formularul 20, formularele 30 și 40), precedente anului depunerii proiectului înregistrate la Administraţia Financiară, în care rezultatul operaţional (rezultatul de exploatare din contul de profit și pierdere - formularul 20 ) să fie pozitiv (inclusiv 0).   În cazul în care solicitantul este înfiinţat cu cel puţin doi ani financiari înainte de anul depunerii cererii de finanț</w:t>
      </w:r>
      <w:r w:rsidR="00592F01">
        <w:rPr>
          <w:rFonts w:ascii="Trebuchet MS" w:hAnsi="Trebuchet MS"/>
          <w:sz w:val="24"/>
          <w:szCs w:val="24"/>
        </w:rPr>
        <w:t>are se vor depune ultimile două</w:t>
      </w:r>
      <w:r w:rsidR="00B93C2B">
        <w:rPr>
          <w:rFonts w:ascii="Trebuchet MS" w:hAnsi="Trebuchet MS"/>
          <w:sz w:val="24"/>
          <w:szCs w:val="24"/>
        </w:rPr>
        <w:t xml:space="preserve"> situaţii financiare).  Excepție fac î</w:t>
      </w:r>
      <w:r w:rsidRPr="00BA3270">
        <w:rPr>
          <w:rFonts w:ascii="Trebuchet MS" w:hAnsi="Trebuchet MS"/>
          <w:sz w:val="24"/>
          <w:szCs w:val="24"/>
        </w:rPr>
        <w:t>ntreprinderil</w:t>
      </w:r>
      <w:r w:rsidR="00B93C2B">
        <w:rPr>
          <w:rFonts w:ascii="Trebuchet MS" w:hAnsi="Trebuchet MS"/>
          <w:sz w:val="24"/>
          <w:szCs w:val="24"/>
        </w:rPr>
        <w:t>e înființate î</w:t>
      </w:r>
      <w:r w:rsidRPr="00BA3270">
        <w:rPr>
          <w:rFonts w:ascii="Trebuchet MS" w:hAnsi="Trebuchet MS"/>
          <w:sz w:val="24"/>
          <w:szCs w:val="24"/>
        </w:rPr>
        <w:t xml:space="preserve">n </w:t>
      </w:r>
      <w:r w:rsidR="00B93C2B">
        <w:rPr>
          <w:rFonts w:ascii="Trebuchet MS" w:hAnsi="Trebuchet MS"/>
          <w:sz w:val="24"/>
          <w:szCs w:val="24"/>
        </w:rPr>
        <w:t>anul depunerii cererii de finanț</w:t>
      </w:r>
      <w:r w:rsidRPr="00BA3270">
        <w:rPr>
          <w:rFonts w:ascii="Trebuchet MS" w:hAnsi="Trebuchet MS"/>
          <w:sz w:val="24"/>
          <w:szCs w:val="24"/>
        </w:rPr>
        <w:t xml:space="preserve">are.  </w:t>
      </w:r>
    </w:p>
    <w:p w14:paraId="75401A54" w14:textId="77777777" w:rsidR="00B93C2B" w:rsidRDefault="00BA3270" w:rsidP="00B93C2B">
      <w:pPr>
        <w:spacing w:line="360" w:lineRule="auto"/>
        <w:jc w:val="both"/>
        <w:rPr>
          <w:rFonts w:ascii="Trebuchet MS" w:hAnsi="Trebuchet MS"/>
          <w:sz w:val="24"/>
          <w:szCs w:val="24"/>
        </w:rPr>
      </w:pPr>
      <w:r w:rsidRPr="00BA3270">
        <w:rPr>
          <w:rFonts w:ascii="Trebuchet MS" w:hAnsi="Trebuchet MS"/>
          <w:sz w:val="24"/>
          <w:szCs w:val="24"/>
        </w:rPr>
        <w:t xml:space="preserve"> sau </w:t>
      </w:r>
    </w:p>
    <w:p w14:paraId="373EFB15" w14:textId="026D467B" w:rsidR="00B93C2B" w:rsidRPr="00B93C2B" w:rsidRDefault="00BA3270" w:rsidP="00B93C2B">
      <w:pPr>
        <w:pStyle w:val="ListParagraph"/>
        <w:numPr>
          <w:ilvl w:val="1"/>
          <w:numId w:val="14"/>
        </w:numPr>
        <w:spacing w:line="360" w:lineRule="auto"/>
        <w:ind w:left="0" w:firstLine="0"/>
        <w:jc w:val="both"/>
        <w:rPr>
          <w:rFonts w:ascii="Trebuchet MS" w:hAnsi="Trebuchet MS"/>
          <w:sz w:val="24"/>
          <w:szCs w:val="24"/>
        </w:rPr>
      </w:pPr>
      <w:r w:rsidRPr="00B93C2B">
        <w:rPr>
          <w:rFonts w:ascii="Trebuchet MS" w:hAnsi="Trebuchet MS"/>
          <w:b/>
          <w:sz w:val="24"/>
          <w:szCs w:val="24"/>
        </w:rPr>
        <w:t>Declaraţi</w:t>
      </w:r>
      <w:r w:rsidR="00085AFE">
        <w:rPr>
          <w:rFonts w:ascii="Trebuchet MS" w:hAnsi="Trebuchet MS"/>
          <w:b/>
          <w:sz w:val="24"/>
          <w:szCs w:val="24"/>
        </w:rPr>
        <w:t>a unica</w:t>
      </w:r>
      <w:r w:rsidRPr="00B93C2B">
        <w:rPr>
          <w:rFonts w:ascii="Trebuchet MS" w:hAnsi="Trebuchet MS"/>
          <w:b/>
          <w:sz w:val="24"/>
          <w:szCs w:val="24"/>
        </w:rPr>
        <w:t xml:space="preserve"> privind veniturile realizate din România</w:t>
      </w:r>
      <w:r w:rsidRPr="00B93C2B">
        <w:rPr>
          <w:rFonts w:ascii="Trebuchet MS" w:hAnsi="Trebuchet MS"/>
          <w:sz w:val="24"/>
          <w:szCs w:val="24"/>
        </w:rPr>
        <w:t xml:space="preserve"> în anul precedent depunerii proiectului, înregistrată la Administraţi</w:t>
      </w:r>
      <w:r w:rsidR="00B93C2B" w:rsidRPr="00B93C2B">
        <w:rPr>
          <w:rFonts w:ascii="Trebuchet MS" w:hAnsi="Trebuchet MS"/>
          <w:sz w:val="24"/>
          <w:szCs w:val="24"/>
        </w:rPr>
        <w:t>a Financiară (</w:t>
      </w:r>
      <w:r w:rsidR="00085AFE">
        <w:rPr>
          <w:rFonts w:ascii="Trebuchet MS" w:hAnsi="Trebuchet MS"/>
          <w:sz w:val="24"/>
          <w:szCs w:val="24"/>
        </w:rPr>
        <w:t>formular 212</w:t>
      </w:r>
      <w:r w:rsidR="00B93C2B" w:rsidRPr="00B93C2B">
        <w:rPr>
          <w:rFonts w:ascii="Trebuchet MS" w:hAnsi="Trebuchet MS"/>
          <w:sz w:val="24"/>
          <w:szCs w:val="24"/>
        </w:rPr>
        <w:t>), însoțită de Anexele la formular, î</w:t>
      </w:r>
      <w:r w:rsidRPr="00B93C2B">
        <w:rPr>
          <w:rFonts w:ascii="Trebuchet MS" w:hAnsi="Trebuchet MS"/>
          <w:sz w:val="24"/>
          <w:szCs w:val="24"/>
        </w:rPr>
        <w:t xml:space="preserve">n care </w:t>
      </w:r>
      <w:r w:rsidR="00B93C2B" w:rsidRPr="00B93C2B">
        <w:rPr>
          <w:rFonts w:ascii="Trebuchet MS" w:hAnsi="Trebuchet MS"/>
          <w:sz w:val="24"/>
          <w:szCs w:val="24"/>
        </w:rPr>
        <w:t>rezultatul brut obținut î</w:t>
      </w:r>
      <w:r w:rsidRPr="00B93C2B">
        <w:rPr>
          <w:rFonts w:ascii="Trebuchet MS" w:hAnsi="Trebuchet MS"/>
          <w:sz w:val="24"/>
          <w:szCs w:val="24"/>
        </w:rPr>
        <w:t>n anul pr</w:t>
      </w:r>
      <w:r w:rsidR="00B93C2B" w:rsidRPr="00B93C2B">
        <w:rPr>
          <w:rFonts w:ascii="Trebuchet MS" w:hAnsi="Trebuchet MS"/>
          <w:sz w:val="24"/>
          <w:szCs w:val="24"/>
        </w:rPr>
        <w:t>ecedent depunerii proiectului să</w:t>
      </w:r>
      <w:r w:rsidRPr="00B93C2B">
        <w:rPr>
          <w:rFonts w:ascii="Trebuchet MS" w:hAnsi="Trebuchet MS"/>
          <w:sz w:val="24"/>
          <w:szCs w:val="24"/>
        </w:rPr>
        <w:t xml:space="preserve"> fie pozitiv (inclusiv 0) </w:t>
      </w:r>
    </w:p>
    <w:p w14:paraId="06332422" w14:textId="77777777" w:rsidR="00B93C2B" w:rsidRDefault="00BA3270" w:rsidP="00B93C2B">
      <w:pPr>
        <w:pStyle w:val="ListParagraph"/>
        <w:spacing w:line="360" w:lineRule="auto"/>
        <w:ind w:left="0"/>
        <w:jc w:val="both"/>
        <w:rPr>
          <w:rFonts w:ascii="Trebuchet MS" w:hAnsi="Trebuchet MS"/>
          <w:sz w:val="24"/>
          <w:szCs w:val="24"/>
        </w:rPr>
      </w:pPr>
      <w:r w:rsidRPr="00B93C2B">
        <w:rPr>
          <w:rFonts w:ascii="Trebuchet MS" w:hAnsi="Trebuchet MS"/>
          <w:sz w:val="24"/>
          <w:szCs w:val="24"/>
        </w:rPr>
        <w:t xml:space="preserve">şi/sau </w:t>
      </w:r>
    </w:p>
    <w:p w14:paraId="72FDD51C" w14:textId="77777777" w:rsidR="00B93C2B" w:rsidRDefault="00BA3270" w:rsidP="00201555">
      <w:pPr>
        <w:pStyle w:val="ListParagraph"/>
        <w:numPr>
          <w:ilvl w:val="1"/>
          <w:numId w:val="14"/>
        </w:numPr>
        <w:spacing w:line="360" w:lineRule="auto"/>
        <w:ind w:left="0" w:firstLine="0"/>
        <w:jc w:val="both"/>
        <w:rPr>
          <w:rFonts w:ascii="Trebuchet MS" w:hAnsi="Trebuchet MS"/>
          <w:sz w:val="24"/>
          <w:szCs w:val="24"/>
        </w:rPr>
      </w:pPr>
      <w:r w:rsidRPr="00201555">
        <w:rPr>
          <w:rFonts w:ascii="Trebuchet MS" w:hAnsi="Trebuchet MS"/>
          <w:b/>
          <w:sz w:val="24"/>
          <w:szCs w:val="24"/>
        </w:rPr>
        <w:t>Declaraţia privind veniturile din activităţi agricole</w:t>
      </w:r>
      <w:r w:rsidRPr="00B93C2B">
        <w:rPr>
          <w:rFonts w:ascii="Trebuchet MS" w:hAnsi="Trebuchet MS"/>
          <w:sz w:val="24"/>
          <w:szCs w:val="24"/>
        </w:rPr>
        <w:t xml:space="preserve"> impuse pe norme de venit (formularul 221), document obligatoriu de prezentat la depunerea cererii de finanțare; </w:t>
      </w:r>
    </w:p>
    <w:p w14:paraId="0EE58C2F" w14:textId="77777777" w:rsidR="00B93C2B" w:rsidRDefault="00BA3270" w:rsidP="00B93C2B">
      <w:pPr>
        <w:pStyle w:val="ListParagraph"/>
        <w:spacing w:line="360" w:lineRule="auto"/>
        <w:ind w:left="0"/>
        <w:jc w:val="both"/>
        <w:rPr>
          <w:rFonts w:ascii="Trebuchet MS" w:hAnsi="Trebuchet MS"/>
          <w:sz w:val="24"/>
          <w:szCs w:val="24"/>
        </w:rPr>
      </w:pPr>
      <w:r w:rsidRPr="00B93C2B">
        <w:rPr>
          <w:rFonts w:ascii="Trebuchet MS" w:hAnsi="Trebuchet MS"/>
          <w:sz w:val="24"/>
          <w:szCs w:val="24"/>
        </w:rPr>
        <w:t xml:space="preserve">sau  </w:t>
      </w:r>
    </w:p>
    <w:p w14:paraId="173FA80A" w14:textId="77777777" w:rsidR="00176222" w:rsidRDefault="00BA3270" w:rsidP="00B93C2B">
      <w:pPr>
        <w:pStyle w:val="ListParagraph"/>
        <w:spacing w:line="360" w:lineRule="auto"/>
        <w:ind w:left="0"/>
        <w:jc w:val="both"/>
        <w:rPr>
          <w:rFonts w:ascii="Trebuchet MS" w:hAnsi="Trebuchet MS"/>
          <w:sz w:val="24"/>
          <w:szCs w:val="24"/>
        </w:rPr>
      </w:pPr>
      <w:r w:rsidRPr="00201555">
        <w:rPr>
          <w:rFonts w:ascii="Trebuchet MS" w:hAnsi="Trebuchet MS"/>
          <w:b/>
          <w:sz w:val="24"/>
          <w:szCs w:val="24"/>
        </w:rPr>
        <w:t>2.4 Declaraţia de inactivitate</w:t>
      </w:r>
      <w:r w:rsidRPr="00B93C2B">
        <w:rPr>
          <w:rFonts w:ascii="Trebuchet MS" w:hAnsi="Trebuchet MS"/>
          <w:sz w:val="24"/>
          <w:szCs w:val="24"/>
        </w:rPr>
        <w:t xml:space="preserve"> înregistrată la Administraţia</w:t>
      </w:r>
      <w:r w:rsidR="00201555">
        <w:rPr>
          <w:rFonts w:ascii="Trebuchet MS" w:hAnsi="Trebuchet MS"/>
          <w:sz w:val="24"/>
          <w:szCs w:val="24"/>
        </w:rPr>
        <w:t xml:space="preserve"> Financiară, în cazul solicitanț</w:t>
      </w:r>
      <w:r w:rsidRPr="00B93C2B">
        <w:rPr>
          <w:rFonts w:ascii="Trebuchet MS" w:hAnsi="Trebuchet MS"/>
          <w:sz w:val="24"/>
          <w:szCs w:val="24"/>
        </w:rPr>
        <w:t>ilor care nu au desfăşurat activitate ante</w:t>
      </w:r>
      <w:r w:rsidR="00201555">
        <w:rPr>
          <w:rFonts w:ascii="Trebuchet MS" w:hAnsi="Trebuchet MS"/>
          <w:sz w:val="24"/>
          <w:szCs w:val="24"/>
        </w:rPr>
        <w:t>rior depunerii cererii de finanț</w:t>
      </w:r>
      <w:r w:rsidRPr="00B93C2B">
        <w:rPr>
          <w:rFonts w:ascii="Trebuchet MS" w:hAnsi="Trebuchet MS"/>
          <w:sz w:val="24"/>
          <w:szCs w:val="24"/>
        </w:rPr>
        <w:t>are.</w:t>
      </w:r>
      <w:r w:rsidR="00176222">
        <w:rPr>
          <w:rFonts w:ascii="Trebuchet MS" w:hAnsi="Trebuchet MS"/>
          <w:sz w:val="24"/>
          <w:szCs w:val="24"/>
        </w:rPr>
        <w:t xml:space="preserve"> </w:t>
      </w:r>
    </w:p>
    <w:p w14:paraId="001E4D9F" w14:textId="77777777" w:rsidR="00201555" w:rsidRDefault="00BA3270" w:rsidP="00B93C2B">
      <w:pPr>
        <w:pStyle w:val="ListParagraph"/>
        <w:spacing w:line="360" w:lineRule="auto"/>
        <w:ind w:left="0"/>
        <w:jc w:val="both"/>
        <w:rPr>
          <w:rFonts w:ascii="Trebuchet MS" w:hAnsi="Trebuchet MS"/>
          <w:sz w:val="24"/>
          <w:szCs w:val="24"/>
        </w:rPr>
      </w:pPr>
      <w:r w:rsidRPr="00B93C2B">
        <w:rPr>
          <w:rFonts w:ascii="Trebuchet MS" w:hAnsi="Trebuchet MS"/>
          <w:sz w:val="24"/>
          <w:szCs w:val="24"/>
        </w:rPr>
        <w:t xml:space="preserve"> Pot apărea următoarele situații:  </w:t>
      </w:r>
    </w:p>
    <w:p w14:paraId="259472E7" w14:textId="77777777" w:rsidR="00201555" w:rsidRDefault="00201555" w:rsidP="00B93C2B">
      <w:pPr>
        <w:pStyle w:val="ListParagraph"/>
        <w:spacing w:line="360" w:lineRule="auto"/>
        <w:ind w:left="0"/>
        <w:jc w:val="both"/>
        <w:rPr>
          <w:rFonts w:ascii="Trebuchet MS" w:hAnsi="Trebuchet MS"/>
          <w:sz w:val="24"/>
          <w:szCs w:val="24"/>
        </w:rPr>
      </w:pPr>
      <w:r>
        <w:rPr>
          <w:rFonts w:ascii="Trebuchet MS" w:hAnsi="Trebuchet MS"/>
          <w:sz w:val="24"/>
          <w:szCs w:val="24"/>
        </w:rPr>
        <w:lastRenderedPageBreak/>
        <w:t>a) În cazul solicitanților î</w:t>
      </w:r>
      <w:r w:rsidR="00BA3270" w:rsidRPr="00B93C2B">
        <w:rPr>
          <w:rFonts w:ascii="Trebuchet MS" w:hAnsi="Trebuchet MS"/>
          <w:sz w:val="24"/>
          <w:szCs w:val="24"/>
        </w:rPr>
        <w:t>nfiin</w:t>
      </w:r>
      <w:r>
        <w:rPr>
          <w:rFonts w:ascii="Trebuchet MS" w:hAnsi="Trebuchet MS"/>
          <w:sz w:val="24"/>
          <w:szCs w:val="24"/>
        </w:rPr>
        <w:t>tați î</w:t>
      </w:r>
      <w:r w:rsidR="00BA3270" w:rsidRPr="00B93C2B">
        <w:rPr>
          <w:rFonts w:ascii="Trebuchet MS" w:hAnsi="Trebuchet MS"/>
          <w:sz w:val="24"/>
          <w:szCs w:val="24"/>
        </w:rPr>
        <w:t xml:space="preserve">n </w:t>
      </w:r>
      <w:r>
        <w:rPr>
          <w:rFonts w:ascii="Trebuchet MS" w:hAnsi="Trebuchet MS"/>
          <w:sz w:val="24"/>
          <w:szCs w:val="24"/>
        </w:rPr>
        <w:t>anul depunerii proiectului, aceștia nu vor depune situaț</w:t>
      </w:r>
      <w:r w:rsidR="00BA3270" w:rsidRPr="00B93C2B">
        <w:rPr>
          <w:rFonts w:ascii="Trebuchet MS" w:hAnsi="Trebuchet MS"/>
          <w:sz w:val="24"/>
          <w:szCs w:val="24"/>
        </w:rPr>
        <w:t xml:space="preserve">iile financiare.  </w:t>
      </w:r>
    </w:p>
    <w:p w14:paraId="4B08CCDA" w14:textId="77777777" w:rsidR="00201555" w:rsidRDefault="00201555" w:rsidP="00B93C2B">
      <w:pPr>
        <w:pStyle w:val="ListParagraph"/>
        <w:spacing w:line="360" w:lineRule="auto"/>
        <w:ind w:left="0"/>
        <w:jc w:val="both"/>
        <w:rPr>
          <w:rFonts w:ascii="Trebuchet MS" w:hAnsi="Trebuchet MS"/>
          <w:sz w:val="24"/>
          <w:szCs w:val="24"/>
        </w:rPr>
      </w:pPr>
      <w:r>
        <w:rPr>
          <w:rFonts w:ascii="Trebuchet MS" w:hAnsi="Trebuchet MS"/>
          <w:sz w:val="24"/>
          <w:szCs w:val="24"/>
        </w:rPr>
        <w:t>b) În cazul î</w:t>
      </w:r>
      <w:r w:rsidR="00BA3270" w:rsidRPr="00B93C2B">
        <w:rPr>
          <w:rFonts w:ascii="Trebuchet MS" w:hAnsi="Trebuchet MS"/>
          <w:sz w:val="24"/>
          <w:szCs w:val="24"/>
        </w:rPr>
        <w:t>n care anul prece</w:t>
      </w:r>
      <w:r>
        <w:rPr>
          <w:rFonts w:ascii="Trebuchet MS" w:hAnsi="Trebuchet MS"/>
          <w:sz w:val="24"/>
          <w:szCs w:val="24"/>
        </w:rPr>
        <w:t>dent depunerii Cererii de Finanțare este anul înființării, nu se analizează rezultatul operațional din contul de profit ș</w:t>
      </w:r>
      <w:r w:rsidR="00BA3270" w:rsidRPr="00B93C2B">
        <w:rPr>
          <w:rFonts w:ascii="Trebuchet MS" w:hAnsi="Trebuchet MS"/>
          <w:sz w:val="24"/>
          <w:szCs w:val="24"/>
        </w:rPr>
        <w:t>i pierdere sau rezultatul brut din cadrul f</w:t>
      </w:r>
      <w:r>
        <w:rPr>
          <w:rFonts w:ascii="Trebuchet MS" w:hAnsi="Trebuchet MS"/>
          <w:sz w:val="24"/>
          <w:szCs w:val="24"/>
        </w:rPr>
        <w:t>ormularului 200, care poate fi ș</w:t>
      </w:r>
      <w:r w:rsidR="00BA3270" w:rsidRPr="00B93C2B">
        <w:rPr>
          <w:rFonts w:ascii="Trebuchet MS" w:hAnsi="Trebuchet MS"/>
          <w:sz w:val="24"/>
          <w:szCs w:val="24"/>
        </w:rPr>
        <w:t xml:space="preserve">i negativ. </w:t>
      </w:r>
    </w:p>
    <w:p w14:paraId="2BA7B39E" w14:textId="77777777" w:rsidR="00176222" w:rsidRDefault="00BA3270" w:rsidP="00B93C2B">
      <w:pPr>
        <w:pStyle w:val="ListParagraph"/>
        <w:spacing w:line="360" w:lineRule="auto"/>
        <w:ind w:left="0"/>
        <w:jc w:val="both"/>
        <w:rPr>
          <w:rFonts w:ascii="Trebuchet MS" w:hAnsi="Trebuchet MS"/>
          <w:sz w:val="24"/>
          <w:szCs w:val="24"/>
        </w:rPr>
      </w:pPr>
      <w:r w:rsidRPr="00B93C2B">
        <w:rPr>
          <w:rFonts w:ascii="Trebuchet MS" w:hAnsi="Trebuchet MS"/>
          <w:sz w:val="24"/>
          <w:szCs w:val="24"/>
        </w:rPr>
        <w:t xml:space="preserve">c) În cazul solicitanţilor care nu au desfăşurat activitate anterioară depunerii proiectului şi au depus Declaraţia de inactivitate (conform legii) la Administraţia Financiară în anul anterior depunerii proiectului, atunci la dosarul Cererii de finanțare solicitantul va depune </w:t>
      </w:r>
      <w:r w:rsidRPr="00D50999">
        <w:rPr>
          <w:rFonts w:ascii="Trebuchet MS" w:hAnsi="Trebuchet MS"/>
          <w:b/>
          <w:sz w:val="24"/>
          <w:szCs w:val="24"/>
        </w:rPr>
        <w:t>Declaraţia de inactivitate</w:t>
      </w:r>
      <w:r w:rsidRPr="00B93C2B">
        <w:rPr>
          <w:rFonts w:ascii="Trebuchet MS" w:hAnsi="Trebuchet MS"/>
          <w:sz w:val="24"/>
          <w:szCs w:val="24"/>
        </w:rPr>
        <w:t xml:space="preserve"> înregistrată la Administraţia Financiară.  </w:t>
      </w:r>
    </w:p>
    <w:p w14:paraId="5BA287DE" w14:textId="77777777" w:rsidR="00176222" w:rsidRPr="00D50999" w:rsidRDefault="00BA3270" w:rsidP="00B93C2B">
      <w:pPr>
        <w:pStyle w:val="ListParagraph"/>
        <w:spacing w:line="360" w:lineRule="auto"/>
        <w:ind w:left="0"/>
        <w:jc w:val="both"/>
        <w:rPr>
          <w:rFonts w:ascii="Trebuchet MS" w:hAnsi="Trebuchet MS"/>
          <w:b/>
          <w:sz w:val="24"/>
          <w:szCs w:val="24"/>
        </w:rPr>
      </w:pPr>
      <w:r w:rsidRPr="00D50999">
        <w:rPr>
          <w:rFonts w:ascii="Trebuchet MS" w:hAnsi="Trebuchet MS"/>
          <w:b/>
          <w:sz w:val="24"/>
          <w:szCs w:val="24"/>
        </w:rPr>
        <w:t>Pentru întreprinderi familial</w:t>
      </w:r>
      <w:r w:rsidR="00176222" w:rsidRPr="00D50999">
        <w:rPr>
          <w:rFonts w:ascii="Trebuchet MS" w:hAnsi="Trebuchet MS"/>
          <w:b/>
          <w:sz w:val="24"/>
          <w:szCs w:val="24"/>
        </w:rPr>
        <w:t>e și întreprinderi individuale ș</w:t>
      </w:r>
      <w:r w:rsidRPr="00D50999">
        <w:rPr>
          <w:rFonts w:ascii="Trebuchet MS" w:hAnsi="Trebuchet MS"/>
          <w:b/>
          <w:sz w:val="24"/>
          <w:szCs w:val="24"/>
        </w:rPr>
        <w:t xml:space="preserve">i persoane fizice autorizate:  </w:t>
      </w:r>
    </w:p>
    <w:p w14:paraId="054336D4" w14:textId="77777777" w:rsidR="00176222" w:rsidRDefault="00BA3270" w:rsidP="00B93C2B">
      <w:pPr>
        <w:pStyle w:val="ListParagraph"/>
        <w:spacing w:line="360" w:lineRule="auto"/>
        <w:ind w:left="0"/>
        <w:jc w:val="both"/>
        <w:rPr>
          <w:rFonts w:ascii="Trebuchet MS" w:hAnsi="Trebuchet MS"/>
          <w:sz w:val="24"/>
          <w:szCs w:val="24"/>
        </w:rPr>
      </w:pPr>
      <w:r w:rsidRPr="00B93C2B">
        <w:rPr>
          <w:rFonts w:ascii="Trebuchet MS" w:hAnsi="Trebuchet MS"/>
          <w:sz w:val="24"/>
          <w:szCs w:val="24"/>
        </w:rPr>
        <w:t xml:space="preserve">Declarație specială privind veniturile realizate în anul precedent depunerii proiectului înregistrată la Administrația Financiară  </w:t>
      </w:r>
    </w:p>
    <w:p w14:paraId="7E9B1B0F" w14:textId="77777777" w:rsidR="00757566" w:rsidRDefault="00BA3270" w:rsidP="00B93C2B">
      <w:pPr>
        <w:pStyle w:val="ListParagraph"/>
        <w:spacing w:line="360" w:lineRule="auto"/>
        <w:ind w:left="0"/>
        <w:jc w:val="both"/>
        <w:rPr>
          <w:rFonts w:ascii="Trebuchet MS" w:hAnsi="Trebuchet MS"/>
          <w:sz w:val="24"/>
          <w:szCs w:val="24"/>
        </w:rPr>
      </w:pPr>
      <w:r w:rsidRPr="00757566">
        <w:rPr>
          <w:rFonts w:ascii="Trebuchet MS" w:hAnsi="Trebuchet MS"/>
          <w:b/>
          <w:sz w:val="24"/>
          <w:szCs w:val="24"/>
        </w:rPr>
        <w:t>3. Documente pe care solicitanții trebuie să le prezinte pentru terenurile și clădirile aferente obiectivelor prevăzute în Planul de Afaceri</w:t>
      </w:r>
      <w:r w:rsidRPr="00B93C2B">
        <w:rPr>
          <w:rFonts w:ascii="Trebuchet MS" w:hAnsi="Trebuchet MS"/>
          <w:sz w:val="24"/>
          <w:szCs w:val="24"/>
        </w:rPr>
        <w:t xml:space="preserve"> </w:t>
      </w:r>
    </w:p>
    <w:p w14:paraId="1F6A098F" w14:textId="77777777" w:rsidR="00757566" w:rsidRPr="00D50999" w:rsidRDefault="00BA3270" w:rsidP="00B93C2B">
      <w:pPr>
        <w:pStyle w:val="ListParagraph"/>
        <w:spacing w:line="360" w:lineRule="auto"/>
        <w:ind w:left="0"/>
        <w:jc w:val="both"/>
        <w:rPr>
          <w:rFonts w:ascii="Trebuchet MS" w:hAnsi="Trebuchet MS"/>
          <w:b/>
          <w:sz w:val="24"/>
          <w:szCs w:val="24"/>
        </w:rPr>
      </w:pPr>
      <w:r w:rsidRPr="00B93C2B">
        <w:rPr>
          <w:rFonts w:ascii="Trebuchet MS" w:hAnsi="Trebuchet MS"/>
          <w:sz w:val="24"/>
          <w:szCs w:val="24"/>
        </w:rPr>
        <w:t xml:space="preserve">Pentru situaţia în care </w:t>
      </w:r>
      <w:r w:rsidRPr="00D50999">
        <w:rPr>
          <w:rFonts w:ascii="Trebuchet MS" w:hAnsi="Trebuchet MS"/>
          <w:b/>
          <w:sz w:val="24"/>
          <w:szCs w:val="24"/>
        </w:rPr>
        <w:t xml:space="preserve">terenul urmează să fie achiziţionat ulterior semnării Contractului de finanțare documentele de proprietate vor fi prezentate la a doua tranşa de plată. </w:t>
      </w:r>
    </w:p>
    <w:p w14:paraId="41FD7736" w14:textId="77777777" w:rsidR="00757566" w:rsidRDefault="00BA3270" w:rsidP="00B93C2B">
      <w:pPr>
        <w:pStyle w:val="ListParagraph"/>
        <w:spacing w:line="360" w:lineRule="auto"/>
        <w:ind w:left="0"/>
        <w:jc w:val="both"/>
        <w:rPr>
          <w:rFonts w:ascii="Trebuchet MS" w:hAnsi="Trebuchet MS"/>
          <w:sz w:val="24"/>
          <w:szCs w:val="24"/>
        </w:rPr>
      </w:pPr>
      <w:r w:rsidRPr="00757566">
        <w:rPr>
          <w:rFonts w:ascii="Trebuchet MS" w:hAnsi="Trebuchet MS"/>
          <w:b/>
          <w:sz w:val="24"/>
          <w:szCs w:val="24"/>
        </w:rPr>
        <w:t>3.1 Pentru proiectele care presupun realizarea de lucrări de construcție sau achizitia de utilaje/echipamente cu montaj</w:t>
      </w:r>
      <w:r w:rsidRPr="00B93C2B">
        <w:rPr>
          <w:rFonts w:ascii="Trebuchet MS" w:hAnsi="Trebuchet MS"/>
          <w:sz w:val="24"/>
          <w:szCs w:val="24"/>
        </w:rPr>
        <w:t xml:space="preserve">, se va prezenta înscrisul care să certifice, după caz: </w:t>
      </w:r>
    </w:p>
    <w:p w14:paraId="33D3184D" w14:textId="77777777" w:rsidR="00BA3270" w:rsidRPr="00757566" w:rsidRDefault="00BA3270" w:rsidP="00B93C2B">
      <w:pPr>
        <w:pStyle w:val="ListParagraph"/>
        <w:spacing w:line="360" w:lineRule="auto"/>
        <w:ind w:left="0"/>
        <w:jc w:val="both"/>
        <w:rPr>
          <w:rFonts w:ascii="Trebuchet MS" w:hAnsi="Trebuchet MS"/>
          <w:b/>
          <w:sz w:val="24"/>
          <w:szCs w:val="24"/>
        </w:rPr>
      </w:pPr>
      <w:r w:rsidRPr="00757566">
        <w:rPr>
          <w:rFonts w:ascii="Trebuchet MS" w:hAnsi="Trebuchet MS"/>
          <w:b/>
          <w:sz w:val="24"/>
          <w:szCs w:val="24"/>
        </w:rPr>
        <w:t xml:space="preserve">a)            Dreptul de proprietate privată  </w:t>
      </w:r>
    </w:p>
    <w:p w14:paraId="445818F7"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Actele doveditoare ale dreptului de proprietate privată, reprezentate de înscrisurile constatatoare ale unui act juridic civil, jurisdicțional sau administrativ cu efect constitutiv translativ sau declarativ de proprietate, precum: </w:t>
      </w:r>
    </w:p>
    <w:p w14:paraId="02C29127"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Actele juridice translative de proprietate, precum contractele de vânzare-cumpărare, donație, schimb, etc; </w:t>
      </w:r>
    </w:p>
    <w:p w14:paraId="7D473B56"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lastRenderedPageBreak/>
        <w:t xml:space="preserve">- Actele juridice declarative de proprietate, precum împărțeala judiciară sau tranzacția; </w:t>
      </w:r>
    </w:p>
    <w:p w14:paraId="30BC5EF6"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Actele jurisdicționale declarative, precum hotărârile judecăt</w:t>
      </w:r>
      <w:r w:rsidR="00757566">
        <w:rPr>
          <w:rFonts w:ascii="Trebuchet MS" w:hAnsi="Trebuchet MS"/>
          <w:sz w:val="24"/>
          <w:szCs w:val="24"/>
        </w:rPr>
        <w:t>orești cu putere de res-judicată</w:t>
      </w:r>
      <w:r w:rsidRPr="00BA3270">
        <w:rPr>
          <w:rFonts w:ascii="Trebuchet MS" w:hAnsi="Trebuchet MS"/>
          <w:sz w:val="24"/>
          <w:szCs w:val="24"/>
        </w:rPr>
        <w:t xml:space="preserve">, de partaj, de constatare a uzucapiunii imobiliare, etc. </w:t>
      </w:r>
    </w:p>
    <w:p w14:paraId="4593D291"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Actele jurisdicționale, precum ordonanțele de adjudecare;</w:t>
      </w:r>
      <w:r w:rsidR="00757566">
        <w:rPr>
          <w:rFonts w:ascii="Trebuchet MS" w:hAnsi="Trebuchet MS"/>
          <w:sz w:val="24"/>
          <w:szCs w:val="24"/>
        </w:rPr>
        <w:t xml:space="preserve"> </w:t>
      </w:r>
    </w:p>
    <w:p w14:paraId="5301DE4A" w14:textId="77777777" w:rsidR="00757566" w:rsidRDefault="00BA3270" w:rsidP="00592F01">
      <w:pPr>
        <w:spacing w:line="360" w:lineRule="auto"/>
        <w:jc w:val="both"/>
        <w:rPr>
          <w:rFonts w:ascii="Trebuchet MS" w:hAnsi="Trebuchet MS"/>
          <w:sz w:val="24"/>
          <w:szCs w:val="24"/>
        </w:rPr>
      </w:pPr>
      <w:r w:rsidRPr="00757566">
        <w:rPr>
          <w:rFonts w:ascii="Trebuchet MS" w:hAnsi="Trebuchet MS"/>
          <w:b/>
          <w:sz w:val="24"/>
          <w:szCs w:val="24"/>
        </w:rPr>
        <w:t>b)            Dreptul de concesiune</w:t>
      </w:r>
      <w:r w:rsidRPr="00BA3270">
        <w:rPr>
          <w:rFonts w:ascii="Trebuchet MS" w:hAnsi="Trebuchet MS"/>
          <w:sz w:val="24"/>
          <w:szCs w:val="24"/>
        </w:rPr>
        <w:t xml:space="preserve"> </w:t>
      </w:r>
    </w:p>
    <w:p w14:paraId="09B9A004"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Contract de concesiune, încheiat în conformitate cu legislaţia în vigoare, care acoperă o perioadă de cel puțin 10 ani începând cu anul depunerii cererii de finanțare, corespunzătoare asigurării sustenabilității investiției şi care oferă dreptul titularului de a executa lucrările de construcție prevăzute prin proiect, în copie. </w:t>
      </w:r>
    </w:p>
    <w:p w14:paraId="313C78D8"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w:t>
      </w:r>
    </w:p>
    <w:p w14:paraId="77F4C391"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În cazul contractului de concesiune pentru cladiri, acesta va fi însoțit de o adresă emisă de concedent care să specifice dacă pentru clădirea concesionată există solicitări privind retrocedarea.</w:t>
      </w:r>
      <w:r w:rsidR="00757566">
        <w:rPr>
          <w:rFonts w:ascii="Trebuchet MS" w:hAnsi="Trebuchet MS"/>
          <w:sz w:val="24"/>
          <w:szCs w:val="24"/>
        </w:rPr>
        <w:t xml:space="preserve"> </w:t>
      </w:r>
    </w:p>
    <w:p w14:paraId="03FF8E5C"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În cazul contractului de concesiune pentru terenuri, acesta va fi însoțit de o adresă emisă de concedent care să specifice: </w:t>
      </w:r>
    </w:p>
    <w:p w14:paraId="7E051C7C"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suprafaţa concesionată la zi - dacă pentru suprafaţa concesionată există solicitări privind retrocedarea sau diminuarea şi dacă da, să se menţioneze care este suprafaţa supusă acestui proces; </w:t>
      </w:r>
    </w:p>
    <w:p w14:paraId="2522C2AD"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situaţia privind respectarea clauzelor contractuale, dacă este în graficul de realizare a investiţiilor prevăzute în contract, dacă concesionarul şi-a respectat graficul de plată a redevenţei şi alte clauze.</w:t>
      </w:r>
      <w:r w:rsidR="00757566">
        <w:rPr>
          <w:rFonts w:ascii="Trebuchet MS" w:hAnsi="Trebuchet MS"/>
          <w:sz w:val="24"/>
          <w:szCs w:val="24"/>
        </w:rPr>
        <w:t xml:space="preserve"> </w:t>
      </w:r>
      <w:r w:rsidRPr="00BA3270">
        <w:rPr>
          <w:rFonts w:ascii="Trebuchet MS" w:hAnsi="Trebuchet MS"/>
          <w:sz w:val="24"/>
          <w:szCs w:val="24"/>
        </w:rPr>
        <w:t xml:space="preserve"> </w:t>
      </w:r>
    </w:p>
    <w:p w14:paraId="4193239D" w14:textId="77777777" w:rsidR="00757566" w:rsidRDefault="00BA3270" w:rsidP="00592F01">
      <w:pPr>
        <w:spacing w:line="360" w:lineRule="auto"/>
        <w:jc w:val="both"/>
        <w:rPr>
          <w:rFonts w:ascii="Trebuchet MS" w:hAnsi="Trebuchet MS"/>
          <w:sz w:val="24"/>
          <w:szCs w:val="24"/>
        </w:rPr>
      </w:pPr>
      <w:r w:rsidRPr="00757566">
        <w:rPr>
          <w:rFonts w:ascii="Trebuchet MS" w:hAnsi="Trebuchet MS"/>
          <w:b/>
          <w:sz w:val="24"/>
          <w:szCs w:val="24"/>
        </w:rPr>
        <w:t xml:space="preserve">c)            </w:t>
      </w:r>
      <w:r w:rsidR="00757566">
        <w:rPr>
          <w:rFonts w:ascii="Trebuchet MS" w:hAnsi="Trebuchet MS"/>
          <w:b/>
          <w:sz w:val="24"/>
          <w:szCs w:val="24"/>
        </w:rPr>
        <w:t>Dreptul de superficie</w:t>
      </w:r>
    </w:p>
    <w:p w14:paraId="44CA23CA" w14:textId="77777777" w:rsidR="00BA3270" w:rsidRPr="00BA3270" w:rsidRDefault="00757566" w:rsidP="00592F01">
      <w:pPr>
        <w:spacing w:line="360" w:lineRule="auto"/>
        <w:jc w:val="both"/>
        <w:rPr>
          <w:rFonts w:ascii="Trebuchet MS" w:hAnsi="Trebuchet MS"/>
          <w:sz w:val="24"/>
          <w:szCs w:val="24"/>
        </w:rPr>
      </w:pPr>
      <w:r>
        <w:rPr>
          <w:rFonts w:ascii="Trebuchet MS" w:hAnsi="Trebuchet MS"/>
          <w:sz w:val="24"/>
          <w:szCs w:val="24"/>
        </w:rPr>
        <w:t>- c</w:t>
      </w:r>
      <w:r w:rsidR="00BA3270" w:rsidRPr="00757566">
        <w:rPr>
          <w:rFonts w:ascii="Trebuchet MS" w:hAnsi="Trebuchet MS"/>
          <w:sz w:val="24"/>
          <w:szCs w:val="24"/>
        </w:rPr>
        <w:t xml:space="preserve">ontract </w:t>
      </w:r>
      <w:r w:rsidR="00BA3270" w:rsidRPr="00BA3270">
        <w:rPr>
          <w:rFonts w:ascii="Trebuchet MS" w:hAnsi="Trebuchet MS"/>
          <w:sz w:val="24"/>
          <w:szCs w:val="24"/>
        </w:rPr>
        <w:t xml:space="preserve">de superficie care acoperă o perioadă de cel puțin 10 ani începând cu anul depunerii cererii de finanțare, corespunzătoare asigurării sustenabilității investiției </w:t>
      </w:r>
      <w:r w:rsidR="00BA3270" w:rsidRPr="00BA3270">
        <w:rPr>
          <w:rFonts w:ascii="Trebuchet MS" w:hAnsi="Trebuchet MS"/>
          <w:sz w:val="24"/>
          <w:szCs w:val="24"/>
        </w:rPr>
        <w:lastRenderedPageBreak/>
        <w:t>şi care oferă dreptul titularului de a executa lucrările de construcție prevăzute prin proiect, în copie.</w:t>
      </w:r>
      <w:r>
        <w:rPr>
          <w:rFonts w:ascii="Trebuchet MS" w:hAnsi="Trebuchet MS"/>
          <w:sz w:val="24"/>
          <w:szCs w:val="24"/>
        </w:rPr>
        <w:t xml:space="preserve">  </w:t>
      </w:r>
    </w:p>
    <w:p w14:paraId="19CBC97D"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Documentele de la punctele a, b si c de mai sus vor fi însoțite de documente cadastrale şi documente privind înscrierea imobilelor în  evidențele de cadastru și carte funciară  (extras de carte funciară pentru </w:t>
      </w:r>
      <w:r w:rsidR="00757566">
        <w:rPr>
          <w:rFonts w:ascii="Trebuchet MS" w:hAnsi="Trebuchet MS"/>
          <w:sz w:val="24"/>
          <w:szCs w:val="24"/>
        </w:rPr>
        <w:t>informare din care să rezulte  î</w:t>
      </w:r>
      <w:r w:rsidRPr="00BA3270">
        <w:rPr>
          <w:rFonts w:ascii="Trebuchet MS" w:hAnsi="Trebuchet MS"/>
          <w:sz w:val="24"/>
          <w:szCs w:val="24"/>
        </w:rPr>
        <w:t>nscrierea dreptului în cartea funciară, precum și încheierea de carte funciară emisă de OCPI), în termen de valabilitate la data depunerii (emis cu maxim 30 de zile înaintea depunerii proiectului)</w:t>
      </w:r>
      <w:r w:rsidR="00757566">
        <w:rPr>
          <w:rFonts w:ascii="Trebuchet MS" w:hAnsi="Trebuchet MS"/>
          <w:sz w:val="24"/>
          <w:szCs w:val="24"/>
        </w:rPr>
        <w:t xml:space="preserve">  </w:t>
      </w:r>
    </w:p>
    <w:p w14:paraId="39FD705D" w14:textId="77777777" w:rsidR="00BA3270" w:rsidRPr="00BA3270" w:rsidRDefault="00BA3270" w:rsidP="00592F01">
      <w:pPr>
        <w:spacing w:line="360" w:lineRule="auto"/>
        <w:jc w:val="both"/>
        <w:rPr>
          <w:rFonts w:ascii="Trebuchet MS" w:hAnsi="Trebuchet MS"/>
          <w:sz w:val="24"/>
          <w:szCs w:val="24"/>
        </w:rPr>
      </w:pPr>
      <w:r w:rsidRPr="00757566">
        <w:rPr>
          <w:rFonts w:ascii="Trebuchet MS" w:hAnsi="Trebuchet MS"/>
          <w:b/>
          <w:sz w:val="24"/>
          <w:szCs w:val="24"/>
        </w:rPr>
        <w:t>3.2 Pentru proiectele care propun doar dotare, achiziție de mașini și/sau utilaje fără montaj sau al căror montaj nu necesită lucrari de construcții și/sau lucrări de intervenții asupra instalațiilor existente</w:t>
      </w:r>
      <w:r w:rsidRPr="00BA3270">
        <w:rPr>
          <w:rFonts w:ascii="Trebuchet MS" w:hAnsi="Trebuchet MS"/>
          <w:sz w:val="24"/>
          <w:szCs w:val="24"/>
        </w:rPr>
        <w:t xml:space="preserve"> (electricitate, apă, canalizare, gaze, ventilație, etc.), se vor prezenta înscrisuri valabile pentru o perioadă de cel puțin 10 ani începând cu anul depunerii cererii de finanțar</w:t>
      </w:r>
      <w:r w:rsidR="00480B0A">
        <w:rPr>
          <w:rFonts w:ascii="Trebuchet MS" w:hAnsi="Trebuchet MS"/>
          <w:sz w:val="24"/>
          <w:szCs w:val="24"/>
        </w:rPr>
        <w:t xml:space="preserve">e care să certifice, după caz: </w:t>
      </w:r>
    </w:p>
    <w:p w14:paraId="4ACC8337"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a) dreptul de proprietate privată, </w:t>
      </w:r>
    </w:p>
    <w:p w14:paraId="22D2B03F"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b) dreptul de concesiune, </w:t>
      </w:r>
    </w:p>
    <w:p w14:paraId="07C01D82"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c) dreptul de superficie,  </w:t>
      </w:r>
    </w:p>
    <w:p w14:paraId="7038B5AD"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d) dreptul de uzufruct; </w:t>
      </w:r>
    </w:p>
    <w:p w14:paraId="4A9EA98E"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e) dreptul de folosinţă cu titlu gratuit; </w:t>
      </w:r>
    </w:p>
    <w:p w14:paraId="43DB823B" w14:textId="77777777" w:rsidR="00757566"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f) împrumutul de folosință (comodat) </w:t>
      </w:r>
    </w:p>
    <w:p w14:paraId="571FDC83"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g) dreptul de închiriere/locațiune.</w:t>
      </w:r>
      <w:r w:rsidR="00757566">
        <w:rPr>
          <w:rFonts w:ascii="Trebuchet MS" w:hAnsi="Trebuchet MS"/>
          <w:sz w:val="24"/>
          <w:szCs w:val="24"/>
        </w:rPr>
        <w:t xml:space="preserve"> </w:t>
      </w:r>
    </w:p>
    <w:p w14:paraId="7C5B6793"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Definițiile drepturilor reale/ de creanță și ale tipurilor de contracte din cadrul acestui criteriu trebuie interpretate în accepţiunea Codului Civil în vigoare la data lansării prezentului ghid. </w:t>
      </w:r>
    </w:p>
    <w:p w14:paraId="59A1785F" w14:textId="77777777" w:rsidR="00BA3270" w:rsidRPr="00D50999" w:rsidRDefault="00BA3270" w:rsidP="00592F01">
      <w:pPr>
        <w:spacing w:line="360" w:lineRule="auto"/>
        <w:jc w:val="both"/>
        <w:rPr>
          <w:rFonts w:ascii="Trebuchet MS" w:hAnsi="Trebuchet MS"/>
          <w:b/>
          <w:sz w:val="24"/>
          <w:szCs w:val="24"/>
        </w:rPr>
      </w:pPr>
      <w:r w:rsidRPr="00D50999">
        <w:rPr>
          <w:rFonts w:ascii="Trebuchet MS" w:hAnsi="Trebuchet MS"/>
          <w:b/>
          <w:sz w:val="24"/>
          <w:szCs w:val="24"/>
        </w:rPr>
        <w:t>Înscrisurile  menționate la pu</w:t>
      </w:r>
      <w:r w:rsidR="00757566" w:rsidRPr="00D50999">
        <w:rPr>
          <w:rFonts w:ascii="Trebuchet MS" w:hAnsi="Trebuchet MS"/>
          <w:b/>
          <w:sz w:val="24"/>
          <w:szCs w:val="24"/>
        </w:rPr>
        <w:t>nctul 3.2 se vor depune respectâ</w:t>
      </w:r>
      <w:r w:rsidRPr="00D50999">
        <w:rPr>
          <w:rFonts w:ascii="Trebuchet MS" w:hAnsi="Trebuchet MS"/>
          <w:b/>
          <w:sz w:val="24"/>
          <w:szCs w:val="24"/>
        </w:rPr>
        <w:t>nd una dintre cele 2 condiţii (situaţii) de mai jos:</w:t>
      </w:r>
      <w:r w:rsidR="00757566" w:rsidRPr="00D50999">
        <w:rPr>
          <w:rFonts w:ascii="Trebuchet MS" w:hAnsi="Trebuchet MS"/>
          <w:b/>
          <w:sz w:val="24"/>
          <w:szCs w:val="24"/>
        </w:rPr>
        <w:t xml:space="preserve"> </w:t>
      </w:r>
    </w:p>
    <w:p w14:paraId="2293CC06"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lastRenderedPageBreak/>
        <w:t>A. vor fi depuse în copie și  însoțite de:</w:t>
      </w:r>
      <w:r w:rsidR="00757566">
        <w:rPr>
          <w:rFonts w:ascii="Trebuchet MS" w:hAnsi="Trebuchet MS"/>
          <w:sz w:val="24"/>
          <w:szCs w:val="24"/>
        </w:rPr>
        <w:t xml:space="preserve"> </w:t>
      </w:r>
    </w:p>
    <w:p w14:paraId="1B06D128"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Documente cadastrale şi documente privind înscrierea imobilelor în  evidențele de cadastru și carte funciară  (extras de carte funciară pentru informare </w:t>
      </w:r>
      <w:r w:rsidR="00757566">
        <w:rPr>
          <w:rFonts w:ascii="Trebuchet MS" w:hAnsi="Trebuchet MS"/>
          <w:sz w:val="24"/>
          <w:szCs w:val="24"/>
        </w:rPr>
        <w:t>din care să rezulte  î</w:t>
      </w:r>
      <w:r w:rsidRPr="00BA3270">
        <w:rPr>
          <w:rFonts w:ascii="Trebuchet MS" w:hAnsi="Trebuchet MS"/>
          <w:sz w:val="24"/>
          <w:szCs w:val="24"/>
        </w:rPr>
        <w:t>nscrierea dreptului în cartea funciară, precum și încheierea de carte funciară emisă de OCPI), în termen de valabilitate la data depunerii (emis cu maxim 30 de zile înaintea depunerii proiectului)</w:t>
      </w:r>
      <w:r w:rsidR="00757566">
        <w:rPr>
          <w:rFonts w:ascii="Trebuchet MS" w:hAnsi="Trebuchet MS"/>
          <w:sz w:val="24"/>
          <w:szCs w:val="24"/>
        </w:rPr>
        <w:t xml:space="preserve">  </w:t>
      </w:r>
    </w:p>
    <w:p w14:paraId="6F92B03D"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SAU</w:t>
      </w:r>
      <w:r w:rsidR="00757566">
        <w:rPr>
          <w:rFonts w:ascii="Trebuchet MS" w:hAnsi="Trebuchet MS"/>
          <w:sz w:val="24"/>
          <w:szCs w:val="24"/>
        </w:rPr>
        <w:t xml:space="preserve">  </w:t>
      </w:r>
    </w:p>
    <w:p w14:paraId="698003A7" w14:textId="77777777" w:rsidR="00BA3270" w:rsidRPr="00BA3270" w:rsidRDefault="00757566" w:rsidP="00592F01">
      <w:pPr>
        <w:spacing w:line="360" w:lineRule="auto"/>
        <w:jc w:val="both"/>
        <w:rPr>
          <w:rFonts w:ascii="Trebuchet MS" w:hAnsi="Trebuchet MS"/>
          <w:sz w:val="24"/>
          <w:szCs w:val="24"/>
        </w:rPr>
      </w:pPr>
      <w:r>
        <w:rPr>
          <w:rFonts w:ascii="Trebuchet MS" w:hAnsi="Trebuchet MS"/>
          <w:sz w:val="24"/>
          <w:szCs w:val="24"/>
        </w:rPr>
        <w:t>B.  vor  fi î</w:t>
      </w:r>
      <w:r w:rsidR="00BA3270" w:rsidRPr="00BA3270">
        <w:rPr>
          <w:rFonts w:ascii="Trebuchet MS" w:hAnsi="Trebuchet MS"/>
          <w:sz w:val="24"/>
          <w:szCs w:val="24"/>
        </w:rPr>
        <w:t>ncheiate în formă autentică de către un notar public s</w:t>
      </w:r>
      <w:r>
        <w:rPr>
          <w:rFonts w:ascii="Trebuchet MS" w:hAnsi="Trebuchet MS"/>
          <w:sz w:val="24"/>
          <w:szCs w:val="24"/>
        </w:rPr>
        <w:t>au emise de o autoritate publică sau dobândite printr-o hotărâre judecătorească</w:t>
      </w:r>
      <w:r w:rsidR="00BA3270" w:rsidRPr="00BA3270">
        <w:rPr>
          <w:rFonts w:ascii="Trebuchet MS" w:hAnsi="Trebuchet MS"/>
          <w:sz w:val="24"/>
          <w:szCs w:val="24"/>
        </w:rPr>
        <w:t xml:space="preserve">.   </w:t>
      </w:r>
    </w:p>
    <w:p w14:paraId="6F19024B"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w:t>
      </w:r>
      <w:r w:rsidRPr="00E6467F">
        <w:rPr>
          <w:rFonts w:ascii="Trebuchet MS" w:hAnsi="Trebuchet MS"/>
          <w:b/>
          <w:color w:val="FF0000"/>
          <w:sz w:val="24"/>
          <w:szCs w:val="24"/>
        </w:rPr>
        <w:t>Atenție!</w:t>
      </w:r>
      <w:r w:rsidRPr="00E6467F">
        <w:rPr>
          <w:rFonts w:ascii="Trebuchet MS" w:hAnsi="Trebuchet MS"/>
          <w:color w:val="FF0000"/>
          <w:sz w:val="24"/>
          <w:szCs w:val="24"/>
        </w:rPr>
        <w:t xml:space="preserve"> </w:t>
      </w:r>
      <w:r w:rsidRPr="00BA3270">
        <w:rPr>
          <w:rFonts w:ascii="Trebuchet MS" w:hAnsi="Trebuchet MS"/>
          <w:sz w:val="24"/>
          <w:szCs w:val="24"/>
        </w:rPr>
        <w:t xml:space="preserve">Nu se acceptă documente cu încheiere de dată certă emise de către un notar public. </w:t>
      </w:r>
    </w:p>
    <w:p w14:paraId="2D79F547"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 xml:space="preserve"> </w:t>
      </w:r>
    </w:p>
    <w:p w14:paraId="3AC36C5A" w14:textId="77777777" w:rsidR="00BA3270" w:rsidRPr="00BA3270" w:rsidRDefault="00BA3270" w:rsidP="00592F01">
      <w:pPr>
        <w:spacing w:line="360" w:lineRule="auto"/>
        <w:jc w:val="both"/>
        <w:rPr>
          <w:rFonts w:ascii="Trebuchet MS" w:hAnsi="Trebuchet MS"/>
          <w:sz w:val="24"/>
          <w:szCs w:val="24"/>
        </w:rPr>
      </w:pPr>
      <w:r w:rsidRPr="00E6467F">
        <w:rPr>
          <w:rFonts w:ascii="Trebuchet MS" w:hAnsi="Trebuchet MS"/>
          <w:b/>
          <w:color w:val="FF0000"/>
          <w:sz w:val="24"/>
          <w:szCs w:val="24"/>
        </w:rPr>
        <w:t>Atenţie!</w:t>
      </w:r>
      <w:r w:rsidRPr="00E6467F">
        <w:rPr>
          <w:rFonts w:ascii="Trebuchet MS" w:hAnsi="Trebuchet MS"/>
          <w:color w:val="FF0000"/>
          <w:sz w:val="24"/>
          <w:szCs w:val="24"/>
        </w:rPr>
        <w:t xml:space="preserve"> </w:t>
      </w:r>
      <w:r w:rsidRPr="00BA3270">
        <w:rPr>
          <w:rFonts w:ascii="Trebuchet MS" w:hAnsi="Trebuchet MS"/>
          <w:sz w:val="24"/>
          <w:szCs w:val="24"/>
        </w:rPr>
        <w:t xml:space="preserve">În situaţia în care imobilul pe care se execută investiţia nu este liber de sarcini ( ipotecat în vederea constituirii unui credit) se va depune acordul creditorului privind execuţia investiţiei şi graficul de rambursare a creditului.  Acest document va fi adăugat la Cererea de finanțare în câmpul ‘’Alte documente” </w:t>
      </w:r>
    </w:p>
    <w:p w14:paraId="76207E13" w14:textId="77777777" w:rsidR="00BA3270" w:rsidRPr="00BA3270" w:rsidRDefault="00BA3270" w:rsidP="00592F01">
      <w:pPr>
        <w:spacing w:line="360" w:lineRule="auto"/>
        <w:jc w:val="both"/>
        <w:rPr>
          <w:rFonts w:ascii="Trebuchet MS" w:hAnsi="Trebuchet MS"/>
          <w:sz w:val="24"/>
          <w:szCs w:val="24"/>
        </w:rPr>
      </w:pPr>
      <w:r w:rsidRPr="00BA3270">
        <w:rPr>
          <w:rFonts w:ascii="Trebuchet MS" w:hAnsi="Trebuchet MS"/>
          <w:sz w:val="24"/>
          <w:szCs w:val="24"/>
        </w:rPr>
        <w:t>Clarificarea documentelor de proprietate de prezentat la depunerea Cererii de finanțare în cazul PFA,II, IF, care deţin în coproprietate soţ/soţie, terenul aferent investiţiei, în calitate de persoane fizice până la autorizarea conform OUG 44/2008:</w:t>
      </w:r>
      <w:r w:rsidR="00E6467F">
        <w:rPr>
          <w:rFonts w:ascii="Trebuchet MS" w:hAnsi="Trebuchet MS"/>
          <w:sz w:val="24"/>
          <w:szCs w:val="24"/>
        </w:rPr>
        <w:t xml:space="preserve">  </w:t>
      </w:r>
    </w:p>
    <w:p w14:paraId="5791A6BF" w14:textId="77777777" w:rsidR="00E6467F" w:rsidRPr="00D50999" w:rsidRDefault="00BA3270" w:rsidP="00592F01">
      <w:pPr>
        <w:spacing w:line="360" w:lineRule="auto"/>
        <w:jc w:val="both"/>
        <w:rPr>
          <w:rFonts w:ascii="Trebuchet MS" w:hAnsi="Trebuchet MS"/>
          <w:i/>
          <w:sz w:val="24"/>
          <w:szCs w:val="24"/>
        </w:rPr>
      </w:pPr>
      <w:r w:rsidRPr="00D50999">
        <w:rPr>
          <w:rFonts w:ascii="Trebuchet MS" w:hAnsi="Trebuchet MS"/>
          <w:i/>
          <w:sz w:val="24"/>
          <w:szCs w:val="24"/>
        </w:rPr>
        <w:t xml:space="preserve">“În cazul solicitanţilor Persoane Fizice Autorizate, Întreprinderi Individuale sau Întreprinderi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w:t>
      </w:r>
      <w:r w:rsidRPr="00D50999">
        <w:rPr>
          <w:rFonts w:ascii="Trebuchet MS" w:hAnsi="Trebuchet MS"/>
          <w:i/>
          <w:sz w:val="24"/>
          <w:szCs w:val="24"/>
        </w:rPr>
        <w:lastRenderedPageBreak/>
        <w:t xml:space="preserve">cu AFIR. Ambele documente vor fi încheiate la notariat în formă autentică.  Aceste documente vor fi adăugate la Cererea de finanțare în câmpul ‘’Alte documente”.   </w:t>
      </w:r>
    </w:p>
    <w:p w14:paraId="09B6D35E" w14:textId="77777777" w:rsidR="00032256" w:rsidRDefault="00BA3270" w:rsidP="00592F01">
      <w:pPr>
        <w:spacing w:line="360" w:lineRule="auto"/>
        <w:jc w:val="both"/>
        <w:rPr>
          <w:rFonts w:ascii="Trebuchet MS" w:hAnsi="Trebuchet MS"/>
          <w:sz w:val="24"/>
          <w:szCs w:val="24"/>
        </w:rPr>
      </w:pPr>
      <w:r w:rsidRPr="00E6467F">
        <w:rPr>
          <w:rFonts w:ascii="Trebuchet MS" w:hAnsi="Trebuchet MS"/>
          <w:b/>
          <w:sz w:val="24"/>
          <w:szCs w:val="24"/>
        </w:rPr>
        <w:t>4. Extras din Registrul agricol</w:t>
      </w:r>
      <w:r w:rsidRPr="00BA3270">
        <w:rPr>
          <w:rFonts w:ascii="Trebuchet MS" w:hAnsi="Trebuchet MS"/>
          <w:sz w:val="24"/>
          <w:szCs w:val="24"/>
        </w:rPr>
        <w:t xml:space="preserve"> – în copie cu ştampila primăriei şi menţiunea „Conform cu originalul” pentru </w:t>
      </w:r>
      <w:r w:rsidRPr="00032256">
        <w:rPr>
          <w:rFonts w:ascii="Trebuchet MS" w:hAnsi="Trebuchet MS"/>
          <w:b/>
          <w:sz w:val="24"/>
          <w:szCs w:val="24"/>
        </w:rPr>
        <w:t>dovedirea calităţii de membru al gospodăriei agricole</w:t>
      </w:r>
      <w:r w:rsidRPr="00BA3270">
        <w:rPr>
          <w:rFonts w:ascii="Trebuchet MS" w:hAnsi="Trebuchet MS"/>
          <w:sz w:val="24"/>
          <w:szCs w:val="24"/>
        </w:rPr>
        <w:t xml:space="preserve"> care desfășoară activitate agricolă pe </w:t>
      </w:r>
      <w:r w:rsidRPr="00032256">
        <w:rPr>
          <w:rFonts w:ascii="Trebuchet MS" w:hAnsi="Trebuchet MS"/>
          <w:b/>
          <w:sz w:val="24"/>
          <w:szCs w:val="24"/>
        </w:rPr>
        <w:t>suprafețe de teren mai mici de 0,3 ha.</w:t>
      </w:r>
      <w:r w:rsidRPr="00BA3270">
        <w:rPr>
          <w:rFonts w:ascii="Trebuchet MS" w:hAnsi="Trebuchet MS"/>
          <w:sz w:val="24"/>
          <w:szCs w:val="24"/>
        </w:rPr>
        <w:t xml:space="preserve"> </w:t>
      </w:r>
    </w:p>
    <w:p w14:paraId="45D778CB" w14:textId="77777777" w:rsidR="00BA3270" w:rsidRPr="00BA3270" w:rsidRDefault="00BA3270" w:rsidP="00592F01">
      <w:pPr>
        <w:spacing w:line="360" w:lineRule="auto"/>
        <w:jc w:val="both"/>
        <w:rPr>
          <w:rFonts w:ascii="Trebuchet MS" w:hAnsi="Trebuchet MS"/>
          <w:sz w:val="24"/>
          <w:szCs w:val="24"/>
        </w:rPr>
      </w:pPr>
      <w:r w:rsidRPr="00032256">
        <w:rPr>
          <w:rFonts w:ascii="Trebuchet MS" w:hAnsi="Trebuchet MS"/>
          <w:b/>
          <w:sz w:val="24"/>
          <w:szCs w:val="24"/>
        </w:rPr>
        <w:t>5.</w:t>
      </w:r>
      <w:r w:rsidRPr="00BA3270">
        <w:rPr>
          <w:rFonts w:ascii="Trebuchet MS" w:hAnsi="Trebuchet MS"/>
          <w:sz w:val="24"/>
          <w:szCs w:val="24"/>
        </w:rPr>
        <w:t xml:space="preserve"> Pentru întreprinderile care au autorizat/autorizate codul/codurile CAEN propus/propuse prin proiect se solicită obligatoriu o </w:t>
      </w:r>
      <w:r w:rsidR="00032256">
        <w:rPr>
          <w:rFonts w:ascii="Trebuchet MS" w:hAnsi="Trebuchet MS"/>
          <w:b/>
          <w:sz w:val="24"/>
          <w:szCs w:val="24"/>
        </w:rPr>
        <w:t>Declarație întocmită ș</w:t>
      </w:r>
      <w:r w:rsidRPr="00032256">
        <w:rPr>
          <w:rFonts w:ascii="Trebuchet MS" w:hAnsi="Trebuchet MS"/>
          <w:b/>
          <w:sz w:val="24"/>
          <w:szCs w:val="24"/>
        </w:rPr>
        <w:t>i asumată prin semnatură de un expert contabil</w:t>
      </w:r>
      <w:r w:rsidRPr="00BA3270">
        <w:rPr>
          <w:rFonts w:ascii="Trebuchet MS" w:hAnsi="Trebuchet MS"/>
          <w:sz w:val="24"/>
          <w:szCs w:val="24"/>
        </w:rPr>
        <w:t xml:space="preserve"> </w:t>
      </w:r>
      <w:r w:rsidR="00032256">
        <w:rPr>
          <w:rFonts w:ascii="Trebuchet MS" w:hAnsi="Trebuchet MS"/>
          <w:sz w:val="24"/>
          <w:szCs w:val="24"/>
        </w:rPr>
        <w:t>, din care sa reiasă faptul că întreprinderea nu a desfășurat niciodată</w:t>
      </w:r>
      <w:r w:rsidRPr="00BA3270">
        <w:rPr>
          <w:rFonts w:ascii="Trebuchet MS" w:hAnsi="Trebuchet MS"/>
          <w:sz w:val="24"/>
          <w:szCs w:val="24"/>
        </w:rPr>
        <w:t xml:space="preserve"> activitatea/activitățile pentr</w:t>
      </w:r>
      <w:r w:rsidR="00032256">
        <w:rPr>
          <w:rFonts w:ascii="Trebuchet MS" w:hAnsi="Trebuchet MS"/>
          <w:sz w:val="24"/>
          <w:szCs w:val="24"/>
        </w:rPr>
        <w:t>u  care a solicitat finanțare  ș</w:t>
      </w:r>
      <w:r w:rsidRPr="00BA3270">
        <w:rPr>
          <w:rFonts w:ascii="Trebuchet MS" w:hAnsi="Trebuchet MS"/>
          <w:sz w:val="24"/>
          <w:szCs w:val="24"/>
        </w:rPr>
        <w:t xml:space="preserve">i/sau  din care să rezulte că veniturile din activitățile agricole reprezintă cel puțin 50% din veniturile de </w:t>
      </w:r>
      <w:r w:rsidR="00480B0A">
        <w:rPr>
          <w:rFonts w:ascii="Trebuchet MS" w:hAnsi="Trebuchet MS"/>
          <w:sz w:val="24"/>
          <w:szCs w:val="24"/>
        </w:rPr>
        <w:t xml:space="preserve">exploatare ale solicitantului. </w:t>
      </w:r>
    </w:p>
    <w:p w14:paraId="7641CDB3" w14:textId="77777777" w:rsidR="00155243" w:rsidRPr="00D50999" w:rsidRDefault="00BA3270" w:rsidP="00D50999">
      <w:pPr>
        <w:spacing w:line="360" w:lineRule="auto"/>
        <w:jc w:val="both"/>
        <w:rPr>
          <w:rFonts w:ascii="Trebuchet MS" w:hAnsi="Trebuchet MS"/>
          <w:sz w:val="24"/>
          <w:szCs w:val="24"/>
        </w:rPr>
      </w:pPr>
      <w:r w:rsidRPr="00032256">
        <w:rPr>
          <w:rFonts w:ascii="Trebuchet MS" w:hAnsi="Trebuchet MS"/>
          <w:b/>
          <w:sz w:val="24"/>
          <w:szCs w:val="24"/>
        </w:rPr>
        <w:t xml:space="preserve">6. Copia actului de identitate </w:t>
      </w:r>
      <w:r w:rsidRPr="00BA3270">
        <w:rPr>
          <w:rFonts w:ascii="Trebuchet MS" w:hAnsi="Trebuchet MS"/>
          <w:sz w:val="24"/>
          <w:szCs w:val="24"/>
        </w:rPr>
        <w:t>pentru reprezentantul legal de proiect (asociat unic/asociat majoritar/administrator/ PFA, titular II, membru IF).</w:t>
      </w:r>
      <w:r w:rsidR="00032256">
        <w:rPr>
          <w:rFonts w:ascii="Trebuchet MS" w:hAnsi="Trebuchet MS"/>
          <w:sz w:val="24"/>
          <w:szCs w:val="24"/>
        </w:rPr>
        <w:t xml:space="preserve"> </w:t>
      </w:r>
    </w:p>
    <w:p w14:paraId="557D3095" w14:textId="77777777" w:rsidR="00032256" w:rsidRPr="00155243" w:rsidRDefault="00032256" w:rsidP="000638D9">
      <w:pPr>
        <w:spacing w:line="240" w:lineRule="auto"/>
        <w:jc w:val="both"/>
        <w:rPr>
          <w:rFonts w:ascii="Trebuchet MS" w:hAnsi="Trebuchet MS"/>
        </w:rPr>
      </w:pPr>
      <w:r w:rsidRPr="00155243">
        <w:rPr>
          <w:rFonts w:ascii="Trebuchet MS" w:hAnsi="Trebuchet MS"/>
          <w:b/>
        </w:rPr>
        <w:t xml:space="preserve">7. </w:t>
      </w:r>
      <w:r w:rsidR="00BA3270" w:rsidRPr="00155243">
        <w:rPr>
          <w:rFonts w:ascii="Trebuchet MS" w:hAnsi="Trebuchet MS"/>
          <w:b/>
        </w:rPr>
        <w:t>Documente care atestă forma de organizare a solicitantului.</w:t>
      </w:r>
      <w:r w:rsidR="00BA3270" w:rsidRPr="00155243">
        <w:rPr>
          <w:rFonts w:ascii="Trebuchet MS" w:hAnsi="Trebuchet MS"/>
        </w:rPr>
        <w:t xml:space="preserve"> </w:t>
      </w:r>
    </w:p>
    <w:p w14:paraId="3EBD94FA" w14:textId="77777777" w:rsidR="00032256" w:rsidRPr="00155243" w:rsidRDefault="00BA3270" w:rsidP="000638D9">
      <w:pPr>
        <w:spacing w:line="240" w:lineRule="auto"/>
        <w:jc w:val="both"/>
        <w:rPr>
          <w:rFonts w:ascii="Trebuchet MS" w:hAnsi="Trebuchet MS"/>
        </w:rPr>
      </w:pPr>
      <w:r w:rsidRPr="00155243">
        <w:rPr>
          <w:rFonts w:ascii="Trebuchet MS" w:hAnsi="Trebuchet MS"/>
          <w:b/>
        </w:rPr>
        <w:t>7.1 Hotărâre judecătorească</w:t>
      </w:r>
      <w:r w:rsidRPr="00155243">
        <w:rPr>
          <w:rFonts w:ascii="Trebuchet MS" w:hAnsi="Trebuchet MS"/>
        </w:rPr>
        <w:t xml:space="preserve"> definitivă pronunţată pe baza actului de constituire și a statutului propriu în cazul Societăţilor agricole, însoțită de Statutul Societății agricole; </w:t>
      </w:r>
    </w:p>
    <w:p w14:paraId="0A09144A" w14:textId="77777777" w:rsidR="00BA3270" w:rsidRPr="00155243" w:rsidRDefault="00BA3270" w:rsidP="000638D9">
      <w:pPr>
        <w:pStyle w:val="ListParagraph"/>
        <w:numPr>
          <w:ilvl w:val="1"/>
          <w:numId w:val="42"/>
        </w:numPr>
        <w:spacing w:line="240" w:lineRule="auto"/>
        <w:jc w:val="both"/>
        <w:rPr>
          <w:rFonts w:ascii="Trebuchet MS" w:hAnsi="Trebuchet MS"/>
        </w:rPr>
      </w:pPr>
      <w:r w:rsidRPr="00155243">
        <w:rPr>
          <w:rFonts w:ascii="Trebuchet MS" w:hAnsi="Trebuchet MS"/>
          <w:b/>
        </w:rPr>
        <w:t>Act constitutiv</w:t>
      </w:r>
      <w:r w:rsidRPr="00155243">
        <w:rPr>
          <w:rFonts w:ascii="Trebuchet MS" w:hAnsi="Trebuchet MS"/>
        </w:rPr>
        <w:t xml:space="preserve"> pentru Societatea cooperativă agricolă.</w:t>
      </w:r>
    </w:p>
    <w:p w14:paraId="195C09B7" w14:textId="77777777" w:rsidR="00032256" w:rsidRPr="00155243" w:rsidRDefault="00032256" w:rsidP="000638D9">
      <w:pPr>
        <w:spacing w:line="240" w:lineRule="auto"/>
        <w:jc w:val="both"/>
        <w:rPr>
          <w:rFonts w:ascii="Trebuchet MS" w:hAnsi="Trebuchet MS"/>
        </w:rPr>
      </w:pPr>
      <w:r w:rsidRPr="00155243">
        <w:rPr>
          <w:rFonts w:ascii="Trebuchet MS" w:hAnsi="Trebuchet MS"/>
          <w:b/>
        </w:rPr>
        <w:t xml:space="preserve">8. </w:t>
      </w:r>
      <w:r w:rsidR="00BA3270" w:rsidRPr="00155243">
        <w:rPr>
          <w:rFonts w:ascii="Trebuchet MS" w:hAnsi="Trebuchet MS"/>
          <w:b/>
        </w:rPr>
        <w:t>Declaraţia privind încadrarea în categoria micro-intreprinderilor/ întreprinderilor mici</w:t>
      </w:r>
      <w:r w:rsidR="00BA3270" w:rsidRPr="00155243">
        <w:rPr>
          <w:rFonts w:ascii="Trebuchet MS" w:hAnsi="Trebuchet MS"/>
        </w:rPr>
        <w:t xml:space="preserve"> (Anexa 6.1 din Ghidul solicitantului). </w:t>
      </w:r>
    </w:p>
    <w:p w14:paraId="7AED791C" w14:textId="77777777" w:rsidR="00073D27" w:rsidRPr="00155243" w:rsidRDefault="00BA3270" w:rsidP="000638D9">
      <w:pPr>
        <w:spacing w:line="240" w:lineRule="auto"/>
        <w:jc w:val="both"/>
        <w:rPr>
          <w:rFonts w:ascii="Trebuchet MS" w:hAnsi="Trebuchet MS"/>
        </w:rPr>
      </w:pPr>
      <w:r w:rsidRPr="00155243">
        <w:rPr>
          <w:rFonts w:ascii="Trebuchet MS" w:hAnsi="Trebuchet MS"/>
        </w:rPr>
        <w:t xml:space="preserve">Aceasta trebuie să fie semnată de persoana autorizată </w:t>
      </w:r>
      <w:r w:rsidR="00032256" w:rsidRPr="00155243">
        <w:rPr>
          <w:rFonts w:ascii="Trebuchet MS" w:hAnsi="Trebuchet MS"/>
        </w:rPr>
        <w:t>să reprezinte întreprinderea.</w:t>
      </w:r>
      <w:r w:rsidR="00073D27" w:rsidRPr="00155243">
        <w:rPr>
          <w:rFonts w:ascii="Trebuchet MS" w:hAnsi="Trebuchet MS"/>
        </w:rPr>
        <w:t xml:space="preserve">            </w:t>
      </w:r>
      <w:r w:rsidR="00032256" w:rsidRPr="00155243">
        <w:rPr>
          <w:rFonts w:ascii="Trebuchet MS" w:hAnsi="Trebuchet MS"/>
        </w:rPr>
        <w:t xml:space="preserve"> </w:t>
      </w:r>
    </w:p>
    <w:p w14:paraId="034C19E4" w14:textId="77777777" w:rsidR="00032256" w:rsidRPr="00155243" w:rsidRDefault="00032256" w:rsidP="000638D9">
      <w:pPr>
        <w:spacing w:line="240" w:lineRule="auto"/>
        <w:jc w:val="both"/>
        <w:rPr>
          <w:rFonts w:ascii="Trebuchet MS" w:hAnsi="Trebuchet MS"/>
        </w:rPr>
      </w:pPr>
      <w:r w:rsidRPr="00155243">
        <w:rPr>
          <w:rFonts w:ascii="Trebuchet MS" w:hAnsi="Trebuchet MS"/>
          <w:b/>
        </w:rPr>
        <w:t>9</w:t>
      </w:r>
      <w:r w:rsidR="00BA3270" w:rsidRPr="00155243">
        <w:rPr>
          <w:rFonts w:ascii="Trebuchet MS" w:hAnsi="Trebuchet MS"/>
          <w:b/>
        </w:rPr>
        <w:t>. Declaraţie pe propria răspundere a solicitantului privind respectarea regulii de cumul a ajutoarelor de minimis</w:t>
      </w:r>
      <w:r w:rsidR="00BA3270" w:rsidRPr="00155243">
        <w:rPr>
          <w:rFonts w:ascii="Trebuchet MS" w:hAnsi="Trebuchet MS"/>
        </w:rPr>
        <w:t xml:space="preserve"> (Anexa 6.2 din Ghidul solicitantulu</w:t>
      </w:r>
      <w:r w:rsidRPr="00155243">
        <w:rPr>
          <w:rFonts w:ascii="Trebuchet MS" w:hAnsi="Trebuchet MS"/>
        </w:rPr>
        <w:t xml:space="preserve">i). </w:t>
      </w:r>
    </w:p>
    <w:p w14:paraId="1989F6E7" w14:textId="77777777" w:rsidR="00032256" w:rsidRPr="00155243" w:rsidRDefault="00032256" w:rsidP="000638D9">
      <w:pPr>
        <w:spacing w:line="240" w:lineRule="auto"/>
        <w:jc w:val="both"/>
        <w:rPr>
          <w:rFonts w:ascii="Trebuchet MS" w:hAnsi="Trebuchet MS"/>
        </w:rPr>
      </w:pPr>
      <w:r w:rsidRPr="00155243">
        <w:rPr>
          <w:rFonts w:ascii="Trebuchet MS" w:hAnsi="Trebuchet MS"/>
          <w:b/>
        </w:rPr>
        <w:t>10</w:t>
      </w:r>
      <w:r w:rsidR="00BA3270" w:rsidRPr="00155243">
        <w:rPr>
          <w:rFonts w:ascii="Trebuchet MS" w:hAnsi="Trebuchet MS"/>
          <w:b/>
        </w:rPr>
        <w:t xml:space="preserve">. Declaraţie pe propria răspundere a solicitantului privind neîncadrarea în categoria ’’firme în dificultate’’ </w:t>
      </w:r>
      <w:r w:rsidR="00BA3270" w:rsidRPr="00155243">
        <w:rPr>
          <w:rFonts w:ascii="Trebuchet MS" w:hAnsi="Trebuchet MS"/>
        </w:rPr>
        <w:t>(Anexa 6.3 din Ghidul solicitantului), semnată de per</w:t>
      </w:r>
      <w:r w:rsidRPr="00155243">
        <w:rPr>
          <w:rFonts w:ascii="Trebuchet MS" w:hAnsi="Trebuchet MS"/>
        </w:rPr>
        <w:t>soana autorizată să reprezinte î</w:t>
      </w:r>
      <w:r w:rsidR="00BA3270" w:rsidRPr="00155243">
        <w:rPr>
          <w:rFonts w:ascii="Trebuchet MS" w:hAnsi="Trebuchet MS"/>
        </w:rPr>
        <w:t xml:space="preserve">ntreprinderea, conform legii. </w:t>
      </w:r>
    </w:p>
    <w:p w14:paraId="5CD1C2CD" w14:textId="77777777" w:rsidR="00032256" w:rsidRPr="00155243" w:rsidRDefault="00BA3270" w:rsidP="000638D9">
      <w:pPr>
        <w:spacing w:line="240" w:lineRule="auto"/>
        <w:jc w:val="both"/>
        <w:rPr>
          <w:rFonts w:ascii="Trebuchet MS" w:hAnsi="Trebuchet MS"/>
        </w:rPr>
      </w:pPr>
      <w:r w:rsidRPr="00155243">
        <w:rPr>
          <w:rFonts w:ascii="Trebuchet MS" w:hAnsi="Trebuchet MS"/>
        </w:rPr>
        <w:t>Declaraţia va fi dată de toţi solici</w:t>
      </w:r>
      <w:r w:rsidR="00032256" w:rsidRPr="00155243">
        <w:rPr>
          <w:rFonts w:ascii="Trebuchet MS" w:hAnsi="Trebuchet MS"/>
        </w:rPr>
        <w:t>tanţii cu excepţia PFA-urilor, întreprinderilor individuale,î</w:t>
      </w:r>
      <w:r w:rsidRPr="00155243">
        <w:rPr>
          <w:rFonts w:ascii="Trebuchet MS" w:hAnsi="Trebuchet MS"/>
        </w:rPr>
        <w:t xml:space="preserve">ntreprinderilor familiale şi a societăţilor cu activitate de mai puţin de 2 ani fiscali. </w:t>
      </w:r>
    </w:p>
    <w:p w14:paraId="762B1CDE" w14:textId="77777777" w:rsidR="00032256" w:rsidRDefault="00032256" w:rsidP="000638D9">
      <w:pPr>
        <w:spacing w:line="240" w:lineRule="auto"/>
        <w:jc w:val="both"/>
        <w:rPr>
          <w:rFonts w:ascii="Trebuchet MS" w:hAnsi="Trebuchet MS"/>
        </w:rPr>
      </w:pPr>
      <w:r w:rsidRPr="00155243">
        <w:rPr>
          <w:rFonts w:ascii="Trebuchet MS" w:hAnsi="Trebuchet MS"/>
          <w:b/>
        </w:rPr>
        <w:t>11</w:t>
      </w:r>
      <w:r w:rsidR="00BA3270" w:rsidRPr="00155243">
        <w:rPr>
          <w:rFonts w:ascii="Trebuchet MS" w:hAnsi="Trebuchet MS"/>
          <w:b/>
        </w:rPr>
        <w:t>. Declaraţie pe propria răspundere a solicitantului ca nu a beneficiat de servicii de consiliere prin Măsura 02</w:t>
      </w:r>
      <w:r w:rsidR="00BA3270" w:rsidRPr="00155243">
        <w:rPr>
          <w:rFonts w:ascii="Trebuchet MS" w:hAnsi="Trebuchet MS"/>
        </w:rPr>
        <w:t xml:space="preserve"> (Anexa 6.4 din Ghidul solicitantului) </w:t>
      </w:r>
    </w:p>
    <w:p w14:paraId="6EFF6E27" w14:textId="77777777" w:rsidR="003F4775" w:rsidRPr="0097337F" w:rsidRDefault="003F4775" w:rsidP="000638D9">
      <w:pPr>
        <w:spacing w:line="240" w:lineRule="auto"/>
        <w:jc w:val="both"/>
        <w:rPr>
          <w:rFonts w:ascii="Trebuchet MS" w:hAnsi="Trebuchet MS"/>
          <w:b/>
        </w:rPr>
      </w:pPr>
      <w:r w:rsidRPr="0097337F">
        <w:rPr>
          <w:rFonts w:ascii="Trebuchet MS" w:hAnsi="Trebuchet MS"/>
          <w:b/>
        </w:rPr>
        <w:t>12. Certificat constatator</w:t>
      </w:r>
      <w:r w:rsidR="0097337F" w:rsidRPr="0097337F">
        <w:rPr>
          <w:rFonts w:ascii="Trebuchet MS" w:hAnsi="Trebuchet MS"/>
          <w:b/>
        </w:rPr>
        <w:t xml:space="preserve"> emis de Oficiul Registrului Comerţului</w:t>
      </w:r>
    </w:p>
    <w:p w14:paraId="5831B199" w14:textId="77777777" w:rsidR="00032256" w:rsidRPr="00155243" w:rsidRDefault="00032256" w:rsidP="000638D9">
      <w:pPr>
        <w:spacing w:line="240" w:lineRule="auto"/>
        <w:jc w:val="both"/>
        <w:rPr>
          <w:rFonts w:ascii="Trebuchet MS" w:hAnsi="Trebuchet MS"/>
        </w:rPr>
      </w:pPr>
      <w:r w:rsidRPr="00155243">
        <w:rPr>
          <w:rFonts w:ascii="Trebuchet MS" w:hAnsi="Trebuchet MS"/>
          <w:b/>
        </w:rPr>
        <w:lastRenderedPageBreak/>
        <w:t>1</w:t>
      </w:r>
      <w:r w:rsidR="0097337F">
        <w:rPr>
          <w:rFonts w:ascii="Trebuchet MS" w:hAnsi="Trebuchet MS"/>
          <w:b/>
        </w:rPr>
        <w:t>3</w:t>
      </w:r>
      <w:r w:rsidR="00BA3270" w:rsidRPr="00155243">
        <w:rPr>
          <w:rFonts w:ascii="Trebuchet MS" w:hAnsi="Trebuchet MS"/>
          <w:b/>
        </w:rPr>
        <w:t>.  Alte documente (după caz)</w:t>
      </w:r>
      <w:r w:rsidR="00BA3270" w:rsidRPr="00155243">
        <w:rPr>
          <w:rFonts w:ascii="Trebuchet MS" w:hAnsi="Trebuchet MS"/>
        </w:rPr>
        <w:t xml:space="preserve"> </w:t>
      </w:r>
    </w:p>
    <w:p w14:paraId="057715EC" w14:textId="77777777" w:rsidR="00BA3270" w:rsidRPr="00155243" w:rsidRDefault="00032256" w:rsidP="000638D9">
      <w:pPr>
        <w:spacing w:line="240" w:lineRule="auto"/>
        <w:jc w:val="both"/>
        <w:rPr>
          <w:rFonts w:ascii="Trebuchet MS" w:hAnsi="Trebuchet MS"/>
        </w:rPr>
      </w:pPr>
      <w:r w:rsidRPr="00155243">
        <w:rPr>
          <w:rFonts w:ascii="Trebuchet MS" w:hAnsi="Trebuchet MS"/>
          <w:b/>
          <w:color w:val="FF0000"/>
        </w:rPr>
        <w:t>Atenț</w:t>
      </w:r>
      <w:r w:rsidR="00BA3270" w:rsidRPr="00155243">
        <w:rPr>
          <w:rFonts w:ascii="Trebuchet MS" w:hAnsi="Trebuchet MS"/>
          <w:b/>
          <w:color w:val="FF0000"/>
        </w:rPr>
        <w:t xml:space="preserve">ie! </w:t>
      </w:r>
      <w:r w:rsidRPr="00155243">
        <w:rPr>
          <w:rFonts w:ascii="Trebuchet MS" w:hAnsi="Trebuchet MS"/>
        </w:rPr>
        <w:t>Î</w:t>
      </w:r>
      <w:r w:rsidR="00BA3270" w:rsidRPr="00155243">
        <w:rPr>
          <w:rFonts w:ascii="Trebuchet MS" w:hAnsi="Trebuchet MS"/>
        </w:rPr>
        <w:t>n c</w:t>
      </w:r>
      <w:r w:rsidRPr="00155243">
        <w:rPr>
          <w:rFonts w:ascii="Trebuchet MS" w:hAnsi="Trebuchet MS"/>
        </w:rPr>
        <w:t>ategoria “alte documente” intră ș</w:t>
      </w:r>
      <w:r w:rsidR="00BA3270" w:rsidRPr="00155243">
        <w:rPr>
          <w:rFonts w:ascii="Trebuchet MS" w:hAnsi="Trebuchet MS"/>
        </w:rPr>
        <w:t>i  acordul administratorului/custod</w:t>
      </w:r>
      <w:r w:rsidRPr="00155243">
        <w:rPr>
          <w:rFonts w:ascii="Trebuchet MS" w:hAnsi="Trebuchet MS"/>
        </w:rPr>
        <w:t>elui ariei naturale respective în cazul în care activitatea propusă</w:t>
      </w:r>
      <w:r w:rsidR="00BA3270" w:rsidRPr="00155243">
        <w:rPr>
          <w:rFonts w:ascii="Trebuchet MS" w:hAnsi="Trebuchet MS"/>
        </w:rPr>
        <w:t xml:space="preserve"> prin proiect impune.  </w:t>
      </w:r>
    </w:p>
    <w:p w14:paraId="4490C252" w14:textId="77777777" w:rsidR="00402FAA" w:rsidRPr="00155243" w:rsidRDefault="00402FAA" w:rsidP="000638D9">
      <w:pPr>
        <w:spacing w:line="240" w:lineRule="auto"/>
        <w:jc w:val="both"/>
        <w:rPr>
          <w:rFonts w:ascii="Arial" w:hAnsi="Arial" w:cs="Arial"/>
          <w:b/>
          <w:sz w:val="20"/>
          <w:szCs w:val="20"/>
        </w:rPr>
      </w:pPr>
      <w:r w:rsidRPr="00155243">
        <w:rPr>
          <w:rFonts w:ascii="Arial" w:hAnsi="Arial" w:cs="Arial"/>
          <w:b/>
          <w:sz w:val="20"/>
          <w:szCs w:val="20"/>
        </w:rPr>
        <w:t>9.3 VERIFICAREA ELIGIBILITĂȚII TEHNICE ȘI FINANCIARE</w:t>
      </w:r>
    </w:p>
    <w:p w14:paraId="007B977D" w14:textId="77777777" w:rsidR="00A806D8" w:rsidRPr="00155243" w:rsidRDefault="00A806D8" w:rsidP="000638D9">
      <w:pPr>
        <w:spacing w:line="240" w:lineRule="auto"/>
        <w:jc w:val="both"/>
        <w:rPr>
          <w:rFonts w:ascii="Arial" w:hAnsi="Arial" w:cs="Arial"/>
        </w:rPr>
      </w:pPr>
      <w:r w:rsidRPr="00155243">
        <w:rPr>
          <w:rFonts w:ascii="Arial" w:hAnsi="Arial" w:cs="Arial"/>
        </w:rPr>
        <w:t xml:space="preserve">Verificarea eligibilității tehnice și financiare constă în: </w:t>
      </w:r>
    </w:p>
    <w:p w14:paraId="206F45C4" w14:textId="77777777" w:rsidR="00A806D8" w:rsidRPr="00155243" w:rsidRDefault="00A806D8" w:rsidP="00592F01">
      <w:pPr>
        <w:pStyle w:val="ListParagraph"/>
        <w:numPr>
          <w:ilvl w:val="0"/>
          <w:numId w:val="25"/>
        </w:numPr>
        <w:spacing w:line="360" w:lineRule="auto"/>
        <w:jc w:val="both"/>
        <w:rPr>
          <w:rFonts w:ascii="Arial" w:hAnsi="Arial" w:cs="Arial"/>
        </w:rPr>
      </w:pPr>
      <w:r w:rsidRPr="00155243">
        <w:rPr>
          <w:rFonts w:ascii="Arial" w:hAnsi="Arial" w:cs="Arial"/>
        </w:rPr>
        <w:t>Verificarea eligibilității solicitantului</w:t>
      </w:r>
    </w:p>
    <w:p w14:paraId="67D44240" w14:textId="77777777" w:rsidR="00073D27" w:rsidRPr="00155243" w:rsidRDefault="00A806D8" w:rsidP="00073D27">
      <w:pPr>
        <w:pStyle w:val="ListParagraph"/>
        <w:numPr>
          <w:ilvl w:val="0"/>
          <w:numId w:val="25"/>
        </w:numPr>
        <w:spacing w:line="360" w:lineRule="auto"/>
        <w:jc w:val="both"/>
        <w:rPr>
          <w:rFonts w:ascii="Arial" w:hAnsi="Arial" w:cs="Arial"/>
        </w:rPr>
      </w:pPr>
      <w:r w:rsidRPr="00155243">
        <w:rPr>
          <w:rFonts w:ascii="Arial" w:hAnsi="Arial" w:cs="Arial"/>
        </w:rPr>
        <w:t>Verificarea criteriilor de eligibilitate</w:t>
      </w:r>
    </w:p>
    <w:p w14:paraId="54FE729E" w14:textId="77777777" w:rsidR="00A806D8" w:rsidRPr="00D50999" w:rsidRDefault="00A806D8" w:rsidP="00032256">
      <w:pPr>
        <w:pStyle w:val="ListParagraph"/>
        <w:numPr>
          <w:ilvl w:val="0"/>
          <w:numId w:val="25"/>
        </w:numPr>
        <w:spacing w:line="360" w:lineRule="auto"/>
        <w:jc w:val="both"/>
        <w:rPr>
          <w:rFonts w:ascii="Arial" w:hAnsi="Arial" w:cs="Arial"/>
        </w:rPr>
      </w:pPr>
      <w:r w:rsidRPr="00D50999">
        <w:rPr>
          <w:rFonts w:ascii="Arial" w:hAnsi="Arial" w:cs="Arial"/>
        </w:rPr>
        <w:t xml:space="preserve">Verificarea </w:t>
      </w:r>
      <w:r w:rsidR="00032256" w:rsidRPr="00D50999">
        <w:rPr>
          <w:rFonts w:ascii="Arial" w:hAnsi="Arial" w:cs="Arial"/>
        </w:rPr>
        <w:t>Planului de afaceri  și a tuturor documentelor anexate.</w:t>
      </w:r>
    </w:p>
    <w:p w14:paraId="408005FE" w14:textId="77777777" w:rsidR="00A806D8" w:rsidRPr="00BE73B5" w:rsidRDefault="00EE7D3A" w:rsidP="006A1964">
      <w:pPr>
        <w:pStyle w:val="ListParagraph"/>
        <w:numPr>
          <w:ilvl w:val="0"/>
          <w:numId w:val="25"/>
        </w:numPr>
        <w:spacing w:line="360" w:lineRule="auto"/>
        <w:jc w:val="both"/>
        <w:rPr>
          <w:rFonts w:ascii="Arial" w:hAnsi="Arial" w:cs="Arial"/>
        </w:rPr>
      </w:pPr>
      <w:r w:rsidRPr="009302F7">
        <w:rPr>
          <w:rFonts w:ascii="Trebuchet MS" w:hAnsi="Trebuchet MS"/>
          <w:noProof/>
          <w:sz w:val="24"/>
          <w:szCs w:val="24"/>
          <w:lang w:val="en-US"/>
        </w:rPr>
        <mc:AlternateContent>
          <mc:Choice Requires="wps">
            <w:drawing>
              <wp:anchor distT="0" distB="0" distL="114300" distR="114300" simplePos="0" relativeHeight="251645440" behindDoc="0" locked="0" layoutInCell="1" allowOverlap="1" wp14:anchorId="34056F26" wp14:editId="4F85D3DA">
                <wp:simplePos x="0" y="0"/>
                <wp:positionH relativeFrom="column">
                  <wp:posOffset>-80645</wp:posOffset>
                </wp:positionH>
                <wp:positionV relativeFrom="paragraph">
                  <wp:posOffset>349885</wp:posOffset>
                </wp:positionV>
                <wp:extent cx="6096000" cy="1400175"/>
                <wp:effectExtent l="0" t="0" r="19050" b="28575"/>
                <wp:wrapNone/>
                <wp:docPr id="18" name="Rectangle: Rounded Corners 18"/>
                <wp:cNvGraphicFramePr/>
                <a:graphic xmlns:a="http://schemas.openxmlformats.org/drawingml/2006/main">
                  <a:graphicData uri="http://schemas.microsoft.com/office/word/2010/wordprocessingShape">
                    <wps:wsp>
                      <wps:cNvSpPr/>
                      <wps:spPr>
                        <a:xfrm>
                          <a:off x="0" y="0"/>
                          <a:ext cx="6096000"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0A08B3" w14:textId="77777777" w:rsidR="00B5795E" w:rsidRDefault="00B5795E" w:rsidP="00A806D8">
                            <w:pPr>
                              <w:jc w:val="both"/>
                              <w:rPr>
                                <w:rFonts w:ascii="Trebuchet MS" w:hAnsi="Trebuchet MS"/>
                              </w:rPr>
                            </w:pPr>
                            <w:r>
                              <w:rPr>
                                <w:rFonts w:ascii="Trebuchet MS" w:hAnsi="Trebuchet MS"/>
                              </w:rPr>
                              <w:t>ATENȚIE!</w:t>
                            </w:r>
                          </w:p>
                          <w:p w14:paraId="7BFCAF63" w14:textId="77777777" w:rsidR="00B5795E" w:rsidRPr="00A806D8" w:rsidRDefault="00B5795E" w:rsidP="00A806D8">
                            <w:pPr>
                              <w:jc w:val="both"/>
                              <w:rPr>
                                <w:rFonts w:ascii="Trebuchet MS" w:hAnsi="Trebuchet MS"/>
                              </w:rPr>
                            </w:pPr>
                            <w:r>
                              <w:rPr>
                                <w:rFonts w:ascii="Trebuchet MS" w:hAnsi="Trebuchet MS"/>
                              </w:rPr>
                              <w:t>GAL Canal Dunăre - Marea Neagră 2016 își rezervă dreptul de a solicita documente și informații suplimentare dacă, pe parcursul verificărilor și implementării proiectului, se constată de către comisia de evaluare GAL că este necesar. Informațiile suplimentare se vor solicita de către experții evaluatori prin formularul destinat acestei etape, iar raspunsul va fi transmis in termen 5 zile lucratoare de la primirea formularului.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4056F26" id="Rectangle: Rounded Corners 18" o:spid="_x0000_s1038" style="position:absolute;left:0;text-align:left;margin-left:-6.35pt;margin-top:27.55pt;width:480pt;height:110.25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" fillcolor="#4472c4 [3204]" strokecolor="#1f3763 [1604]" strokeweight="1pt">
                <v:stroke joinstyle="miter"/>
                <v:textbox>
                  <w:txbxContent>
                    <w:p w14:paraId="600A08B3" w14:textId="77777777" w:rsidR="00B5795E" w:rsidRDefault="00B5795E" w:rsidP="00A806D8">
                      <w:pPr>
                        <w:jc w:val="both"/>
                        <w:rPr>
                          <w:rFonts w:ascii="Trebuchet MS" w:hAnsi="Trebuchet MS"/>
                        </w:rPr>
                      </w:pPr>
                      <w:r>
                        <w:rPr>
                          <w:rFonts w:ascii="Trebuchet MS" w:hAnsi="Trebuchet MS"/>
                        </w:rPr>
                        <w:t>ATENȚIE!</w:t>
                      </w:r>
                    </w:p>
                    <w:p w14:paraId="7BFCAF63" w14:textId="77777777" w:rsidR="00B5795E" w:rsidRPr="00A806D8" w:rsidRDefault="00B5795E" w:rsidP="00A806D8">
                      <w:pPr>
                        <w:jc w:val="both"/>
                        <w:rPr>
                          <w:rFonts w:ascii="Trebuchet MS" w:hAnsi="Trebuchet MS"/>
                        </w:rPr>
                      </w:pPr>
                      <w:r>
                        <w:rPr>
                          <w:rFonts w:ascii="Trebuchet MS" w:hAnsi="Trebuchet MS"/>
                        </w:rPr>
                        <w:t>GAL Canal Dunăre - Marea Neagră 2016 își rezervă dreptul de a solicita documente și informații suplimentare dacă, pe parcursul verificărilor și implementării proiectului, se constată de către comisia de evaluare GAL că este necesar. Informațiile suplimentare se vor solicita de către experții evaluatori prin formularul destinat acestei etape, iar raspunsul va fi transmis in termen 5 zile lucratoare de la primirea formularului.</w:t>
                      </w:r>
                    </w:p>
                  </w:txbxContent>
                </v:textbox>
              </v:roundrect>
            </w:pict>
          </mc:Fallback>
        </mc:AlternateContent>
      </w:r>
      <w:r w:rsidR="00A806D8" w:rsidRPr="009302F7">
        <w:rPr>
          <w:rFonts w:ascii="Trebuchet MS" w:hAnsi="Trebuchet MS"/>
          <w:sz w:val="24"/>
          <w:szCs w:val="24"/>
        </w:rPr>
        <w:t>V</w:t>
      </w:r>
      <w:r w:rsidR="00A806D8" w:rsidRPr="00BE73B5">
        <w:rPr>
          <w:rFonts w:ascii="Arial" w:hAnsi="Arial" w:cs="Arial"/>
        </w:rPr>
        <w:t>erificarea Studiului de Fezabilitate și a tuturor documentelor anexate</w:t>
      </w:r>
    </w:p>
    <w:p w14:paraId="0A72BF03" w14:textId="77777777" w:rsidR="00A806D8" w:rsidRPr="009302F7" w:rsidRDefault="00A806D8" w:rsidP="00A806D8">
      <w:pPr>
        <w:spacing w:line="360" w:lineRule="auto"/>
        <w:ind w:left="360"/>
        <w:jc w:val="both"/>
        <w:rPr>
          <w:rFonts w:ascii="Trebuchet MS" w:hAnsi="Trebuchet MS"/>
          <w:sz w:val="24"/>
          <w:szCs w:val="24"/>
        </w:rPr>
      </w:pPr>
    </w:p>
    <w:p w14:paraId="6F16927B" w14:textId="77777777" w:rsidR="00D759FC" w:rsidRPr="009302F7" w:rsidRDefault="00D759FC" w:rsidP="00D759FC">
      <w:pPr>
        <w:pStyle w:val="ListParagraph"/>
        <w:spacing w:line="360" w:lineRule="auto"/>
        <w:jc w:val="both"/>
        <w:rPr>
          <w:rFonts w:ascii="Trebuchet MS" w:hAnsi="Trebuchet MS"/>
          <w:b/>
          <w:sz w:val="24"/>
          <w:szCs w:val="24"/>
        </w:rPr>
      </w:pPr>
    </w:p>
    <w:p w14:paraId="4FFE61F5" w14:textId="77777777" w:rsidR="00EE7D3A" w:rsidRDefault="00EE7D3A" w:rsidP="00E52B99">
      <w:pPr>
        <w:spacing w:line="360" w:lineRule="auto"/>
        <w:jc w:val="both"/>
        <w:rPr>
          <w:rFonts w:ascii="Trebuchet MS" w:hAnsi="Trebuchet MS"/>
          <w:sz w:val="24"/>
          <w:szCs w:val="24"/>
        </w:rPr>
      </w:pPr>
    </w:p>
    <w:p w14:paraId="6D00D5C8" w14:textId="77777777" w:rsidR="00EE7D3A" w:rsidRDefault="00EE7D3A" w:rsidP="00E52B99">
      <w:pPr>
        <w:spacing w:line="360" w:lineRule="auto"/>
        <w:jc w:val="both"/>
        <w:rPr>
          <w:rFonts w:ascii="Trebuchet MS" w:hAnsi="Trebuchet MS"/>
          <w:sz w:val="24"/>
          <w:szCs w:val="24"/>
        </w:rPr>
      </w:pPr>
    </w:p>
    <w:p w14:paraId="54165B6E" w14:textId="77777777" w:rsidR="00EE7D3A" w:rsidRDefault="00EE7D3A" w:rsidP="00E52B99">
      <w:pPr>
        <w:spacing w:line="360" w:lineRule="auto"/>
        <w:jc w:val="both"/>
        <w:rPr>
          <w:rFonts w:ascii="Trebuchet MS" w:hAnsi="Trebuchet MS"/>
          <w:sz w:val="24"/>
          <w:szCs w:val="24"/>
        </w:rPr>
      </w:pPr>
    </w:p>
    <w:p w14:paraId="78BE7BE0" w14:textId="77777777" w:rsidR="00A806D8" w:rsidRPr="009302F7" w:rsidRDefault="00A806D8" w:rsidP="00E52B99">
      <w:pPr>
        <w:spacing w:line="360" w:lineRule="auto"/>
        <w:jc w:val="both"/>
        <w:rPr>
          <w:rFonts w:ascii="Trebuchet MS" w:hAnsi="Trebuchet MS"/>
          <w:b/>
          <w:sz w:val="24"/>
          <w:szCs w:val="24"/>
        </w:rPr>
      </w:pPr>
      <w:r w:rsidRPr="009302F7">
        <w:rPr>
          <w:rFonts w:ascii="Trebuchet MS" w:hAnsi="Trebuchet MS"/>
          <w:b/>
          <w:sz w:val="24"/>
          <w:szCs w:val="24"/>
        </w:rPr>
        <w:t>Cazurile în care expertul evaluator poate solicita informații suplimentare sunt următoarele:</w:t>
      </w:r>
    </w:p>
    <w:p w14:paraId="3EA33650" w14:textId="77777777" w:rsidR="00A806D8" w:rsidRPr="009302F7" w:rsidRDefault="004E0F37" w:rsidP="006A1964">
      <w:pPr>
        <w:pStyle w:val="ListParagraph"/>
        <w:numPr>
          <w:ilvl w:val="0"/>
          <w:numId w:val="26"/>
        </w:numPr>
        <w:spacing w:line="360" w:lineRule="auto"/>
        <w:jc w:val="both"/>
        <w:rPr>
          <w:rFonts w:ascii="Trebuchet MS" w:hAnsi="Trebuchet MS"/>
          <w:sz w:val="24"/>
          <w:szCs w:val="24"/>
        </w:rPr>
      </w:pPr>
      <w:r>
        <w:rPr>
          <w:rFonts w:ascii="Trebuchet MS" w:hAnsi="Trebuchet MS"/>
          <w:sz w:val="24"/>
          <w:szCs w:val="24"/>
        </w:rPr>
        <w:t>În c</w:t>
      </w:r>
      <w:r w:rsidR="00A806D8" w:rsidRPr="009302F7">
        <w:rPr>
          <w:rFonts w:ascii="Trebuchet MS" w:hAnsi="Trebuchet MS"/>
          <w:sz w:val="24"/>
          <w:szCs w:val="24"/>
        </w:rPr>
        <w:t xml:space="preserve">azul în care </w:t>
      </w:r>
      <w:r w:rsidR="002100DE" w:rsidRPr="009302F7">
        <w:rPr>
          <w:rFonts w:ascii="Trebuchet MS" w:hAnsi="Trebuchet MS"/>
          <w:sz w:val="24"/>
          <w:szCs w:val="24"/>
        </w:rPr>
        <w:t>planul de afaceri</w:t>
      </w:r>
      <w:r w:rsidR="00A806D8" w:rsidRPr="009302F7">
        <w:rPr>
          <w:rFonts w:ascii="Trebuchet MS" w:hAnsi="Trebuchet MS"/>
          <w:sz w:val="24"/>
          <w:szCs w:val="24"/>
        </w:rPr>
        <w:t xml:space="preserve"> conține informații insuficiente pentru clarificarea unui criteriu de eligibilitate sau există informații contradictorii în interiorul lui, ori, față de cele menționate în Cererea de Finanțare</w:t>
      </w:r>
    </w:p>
    <w:p w14:paraId="1667714F" w14:textId="77777777" w:rsidR="00A806D8" w:rsidRPr="009302F7" w:rsidRDefault="00A806D8" w:rsidP="006A1964">
      <w:pPr>
        <w:pStyle w:val="ListParagraph"/>
        <w:numPr>
          <w:ilvl w:val="0"/>
          <w:numId w:val="26"/>
        </w:numPr>
        <w:spacing w:line="360" w:lineRule="auto"/>
        <w:jc w:val="both"/>
        <w:rPr>
          <w:rFonts w:ascii="Trebuchet MS" w:hAnsi="Trebuchet MS"/>
          <w:sz w:val="24"/>
          <w:szCs w:val="24"/>
        </w:rPr>
      </w:pPr>
      <w:r w:rsidRPr="009302F7">
        <w:rPr>
          <w:rFonts w:ascii="Trebuchet MS" w:hAnsi="Trebuchet MS"/>
          <w:sz w:val="24"/>
          <w:szCs w:val="24"/>
        </w:rPr>
        <w:t>Pentru criteriile de eligibilitate și selecție se pot solicita clarificări, documente suplimentare fără înlocuirea documentelor o</w:t>
      </w:r>
      <w:r w:rsidR="00DE5662" w:rsidRPr="009302F7">
        <w:rPr>
          <w:rFonts w:ascii="Trebuchet MS" w:hAnsi="Trebuchet MS"/>
          <w:sz w:val="24"/>
          <w:szCs w:val="24"/>
        </w:rPr>
        <w:t>bligatorii la depun</w:t>
      </w:r>
      <w:r w:rsidRPr="009302F7">
        <w:rPr>
          <w:rFonts w:ascii="Trebuchet MS" w:hAnsi="Trebuchet MS"/>
          <w:sz w:val="24"/>
          <w:szCs w:val="24"/>
        </w:rPr>
        <w:t xml:space="preserve">erea </w:t>
      </w:r>
      <w:r w:rsidR="006B659D" w:rsidRPr="009302F7">
        <w:rPr>
          <w:rFonts w:ascii="Trebuchet MS" w:hAnsi="Trebuchet MS"/>
          <w:sz w:val="24"/>
          <w:szCs w:val="24"/>
        </w:rPr>
        <w:t>Cererii de finanțare. Se acceptă</w:t>
      </w:r>
      <w:r w:rsidR="00EE0617" w:rsidRPr="009302F7">
        <w:rPr>
          <w:rFonts w:ascii="Trebuchet MS" w:hAnsi="Trebuchet MS"/>
          <w:sz w:val="24"/>
          <w:szCs w:val="24"/>
        </w:rPr>
        <w:t xml:space="preserve"> orice informații ș</w:t>
      </w:r>
      <w:r w:rsidR="006B659D" w:rsidRPr="009302F7">
        <w:rPr>
          <w:rFonts w:ascii="Trebuchet MS" w:hAnsi="Trebuchet MS"/>
          <w:sz w:val="24"/>
          <w:szCs w:val="24"/>
        </w:rPr>
        <w:t xml:space="preserve">i alte documente care certifică o stare de fapt existentă la momentul depunerii cererii de finanțare, care vin în susținerea și clarificarea informațiilor solicitate din </w:t>
      </w:r>
      <w:r w:rsidR="001C6FB1" w:rsidRPr="009302F7">
        <w:rPr>
          <w:rFonts w:ascii="Trebuchet MS" w:hAnsi="Trebuchet MS"/>
          <w:sz w:val="24"/>
          <w:szCs w:val="24"/>
        </w:rPr>
        <w:t>d</w:t>
      </w:r>
      <w:r w:rsidR="006B659D" w:rsidRPr="009302F7">
        <w:rPr>
          <w:rFonts w:ascii="Trebuchet MS" w:hAnsi="Trebuchet MS"/>
          <w:sz w:val="24"/>
          <w:szCs w:val="24"/>
        </w:rPr>
        <w:t xml:space="preserve">ocumentele obligatorii existente la dosarul Cererii de Finanțare. </w:t>
      </w:r>
    </w:p>
    <w:p w14:paraId="197299CD" w14:textId="77777777" w:rsidR="001C6FB1" w:rsidRPr="009302F7" w:rsidRDefault="001C6FB1" w:rsidP="006A1964">
      <w:pPr>
        <w:pStyle w:val="ListParagraph"/>
        <w:numPr>
          <w:ilvl w:val="0"/>
          <w:numId w:val="26"/>
        </w:numPr>
        <w:spacing w:line="360" w:lineRule="auto"/>
        <w:jc w:val="both"/>
        <w:rPr>
          <w:rFonts w:ascii="Trebuchet MS" w:hAnsi="Trebuchet MS"/>
          <w:sz w:val="24"/>
          <w:szCs w:val="24"/>
        </w:rPr>
      </w:pPr>
      <w:r w:rsidRPr="009302F7">
        <w:rPr>
          <w:rFonts w:ascii="Trebuchet MS" w:hAnsi="Trebuchet MS"/>
          <w:sz w:val="24"/>
          <w:szCs w:val="24"/>
        </w:rPr>
        <w:t>În cazul în care avizele, acordurile, autorizațiile au fost eliberate de către autoritățile emitente într-o formă car</w:t>
      </w:r>
      <w:r w:rsidR="00892191" w:rsidRPr="009302F7">
        <w:rPr>
          <w:rFonts w:ascii="Trebuchet MS" w:hAnsi="Trebuchet MS"/>
          <w:sz w:val="24"/>
          <w:szCs w:val="24"/>
        </w:rPr>
        <w:t>e nu resp</w:t>
      </w:r>
      <w:r w:rsidRPr="009302F7">
        <w:rPr>
          <w:rFonts w:ascii="Trebuchet MS" w:hAnsi="Trebuchet MS"/>
          <w:sz w:val="24"/>
          <w:szCs w:val="24"/>
        </w:rPr>
        <w:t>ectă protocoalele încheiate între AFIR și instituțiile respective</w:t>
      </w:r>
      <w:r w:rsidR="00D50999">
        <w:rPr>
          <w:rFonts w:ascii="Trebuchet MS" w:hAnsi="Trebuchet MS"/>
          <w:sz w:val="24"/>
          <w:szCs w:val="24"/>
        </w:rPr>
        <w:t>.</w:t>
      </w:r>
    </w:p>
    <w:p w14:paraId="5C83067E" w14:textId="77777777" w:rsidR="001C6FB1" w:rsidRPr="009302F7" w:rsidRDefault="001C6FB1" w:rsidP="006A1964">
      <w:pPr>
        <w:pStyle w:val="ListParagraph"/>
        <w:numPr>
          <w:ilvl w:val="0"/>
          <w:numId w:val="26"/>
        </w:numPr>
        <w:spacing w:line="360" w:lineRule="auto"/>
        <w:jc w:val="both"/>
        <w:rPr>
          <w:rFonts w:ascii="Trebuchet MS" w:hAnsi="Trebuchet MS"/>
          <w:sz w:val="24"/>
          <w:szCs w:val="24"/>
        </w:rPr>
      </w:pPr>
      <w:r w:rsidRPr="009302F7">
        <w:rPr>
          <w:rFonts w:ascii="Trebuchet MS" w:hAnsi="Trebuchet MS"/>
          <w:sz w:val="24"/>
          <w:szCs w:val="24"/>
        </w:rPr>
        <w:lastRenderedPageBreak/>
        <w:t>Corectarea erorilor de formă sesizate pe parcursul verificării Cererii de finanțare</w:t>
      </w:r>
      <w:r w:rsidR="00D50999">
        <w:rPr>
          <w:rFonts w:ascii="Trebuchet MS" w:hAnsi="Trebuchet MS"/>
          <w:sz w:val="24"/>
          <w:szCs w:val="24"/>
        </w:rPr>
        <w:t>.</w:t>
      </w:r>
    </w:p>
    <w:p w14:paraId="299CF261" w14:textId="77777777" w:rsidR="001C6FB1" w:rsidRPr="009302F7" w:rsidRDefault="001C6FB1" w:rsidP="006A1964">
      <w:pPr>
        <w:pStyle w:val="ListParagraph"/>
        <w:numPr>
          <w:ilvl w:val="0"/>
          <w:numId w:val="26"/>
        </w:numPr>
        <w:spacing w:line="360" w:lineRule="auto"/>
        <w:jc w:val="both"/>
        <w:rPr>
          <w:rFonts w:ascii="Trebuchet MS" w:hAnsi="Trebuchet MS"/>
          <w:sz w:val="24"/>
          <w:szCs w:val="24"/>
        </w:rPr>
      </w:pPr>
      <w:r w:rsidRPr="009302F7">
        <w:rPr>
          <w:rFonts w:ascii="Trebuchet MS" w:hAnsi="Trebuchet MS"/>
          <w:sz w:val="24"/>
          <w:szCs w:val="24"/>
        </w:rPr>
        <w:t>În cazul în care, pe parcursul verificării documentelor din dosarul Cererii de finanțare se constată omisiuni privind bifarea anumitor casete (inclusiv din Cererea de finanțare sau Declarațiile pe propria răspundere), iar din analiza proiectului expertul constată că aceste carențe sunt cauzate de anumite erori de formă sau erori materiale</w:t>
      </w:r>
      <w:r w:rsidR="00D50999">
        <w:rPr>
          <w:rFonts w:ascii="Trebuchet MS" w:hAnsi="Trebuchet MS"/>
          <w:sz w:val="24"/>
          <w:szCs w:val="24"/>
        </w:rPr>
        <w:t>.</w:t>
      </w:r>
    </w:p>
    <w:p w14:paraId="050B4E94" w14:textId="77777777" w:rsidR="001C6FB1" w:rsidRPr="009302F7" w:rsidRDefault="001C6FB1" w:rsidP="001C6FB1">
      <w:pPr>
        <w:spacing w:line="360" w:lineRule="auto"/>
        <w:ind w:left="360"/>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57728" behindDoc="0" locked="0" layoutInCell="1" allowOverlap="1" wp14:anchorId="5C1D443C" wp14:editId="69CF9D2B">
                <wp:simplePos x="0" y="0"/>
                <wp:positionH relativeFrom="column">
                  <wp:posOffset>220345</wp:posOffset>
                </wp:positionH>
                <wp:positionV relativeFrom="paragraph">
                  <wp:posOffset>8255</wp:posOffset>
                </wp:positionV>
                <wp:extent cx="5577840" cy="914400"/>
                <wp:effectExtent l="0" t="0" r="22860" b="19050"/>
                <wp:wrapNone/>
                <wp:docPr id="19" name="Rectangle: Rounded Corners 19"/>
                <wp:cNvGraphicFramePr/>
                <a:graphic xmlns:a="http://schemas.openxmlformats.org/drawingml/2006/main">
                  <a:graphicData uri="http://schemas.microsoft.com/office/word/2010/wordprocessingShape">
                    <wps:wsp>
                      <wps:cNvSpPr/>
                      <wps:spPr>
                        <a:xfrm>
                          <a:off x="0" y="0"/>
                          <a:ext cx="5577840" cy="9144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0DC27A" w14:textId="77777777" w:rsidR="00B5795E" w:rsidRDefault="00B5795E" w:rsidP="001C6FB1">
                            <w:pPr>
                              <w:jc w:val="both"/>
                              <w:rPr>
                                <w:rFonts w:ascii="Trebuchet MS" w:hAnsi="Trebuchet MS"/>
                              </w:rPr>
                            </w:pPr>
                            <w:r>
                              <w:rPr>
                                <w:rFonts w:ascii="Trebuchet MS" w:hAnsi="Trebuchet MS"/>
                              </w:rPr>
                              <w:t>ATENȚIE!</w:t>
                            </w:r>
                          </w:p>
                          <w:p w14:paraId="40EA7BB7" w14:textId="77777777" w:rsidR="00B5795E" w:rsidRPr="001C6FB1" w:rsidRDefault="00B5795E" w:rsidP="001C6FB1">
                            <w:pPr>
                              <w:jc w:val="both"/>
                              <w:rPr>
                                <w:rFonts w:ascii="Trebuchet MS" w:hAnsi="Trebuchet MS"/>
                              </w:rPr>
                            </w:pPr>
                            <w:r>
                              <w:rPr>
                                <w:rFonts w:ascii="Trebuchet MS" w:hAnsi="Trebuchet MS"/>
                              </w:rPr>
                              <w:t xml:space="preserve">Clarificările cuprinse în documentele primite ca urmare a solicitării de informații suplimentare nu pot fi folosite pentru suplimentarea punctajului.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1D443C" id="Rectangle: Rounded Corners 19" o:spid="_x0000_s1039" style="position:absolute;left:0;text-align:left;margin-left:17.35pt;margin-top:.65pt;width:439.2pt;height:1in;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" fillcolor="#4472c4 [3204]" strokecolor="#1f3763 [1604]" strokeweight="1pt">
                <v:stroke joinstyle="miter"/>
                <v:textbox>
                  <w:txbxContent>
                    <w:p w14:paraId="0E0DC27A" w14:textId="77777777" w:rsidR="00B5795E" w:rsidRDefault="00B5795E" w:rsidP="001C6FB1">
                      <w:pPr>
                        <w:jc w:val="both"/>
                        <w:rPr>
                          <w:rFonts w:ascii="Trebuchet MS" w:hAnsi="Trebuchet MS"/>
                        </w:rPr>
                      </w:pPr>
                      <w:r>
                        <w:rPr>
                          <w:rFonts w:ascii="Trebuchet MS" w:hAnsi="Trebuchet MS"/>
                        </w:rPr>
                        <w:t>ATENȚIE!</w:t>
                      </w:r>
                    </w:p>
                    <w:p w14:paraId="40EA7BB7" w14:textId="77777777" w:rsidR="00B5795E" w:rsidRPr="001C6FB1" w:rsidRDefault="00B5795E" w:rsidP="001C6FB1">
                      <w:pPr>
                        <w:jc w:val="both"/>
                        <w:rPr>
                          <w:rFonts w:ascii="Trebuchet MS" w:hAnsi="Trebuchet MS"/>
                        </w:rPr>
                      </w:pPr>
                      <w:r>
                        <w:rPr>
                          <w:rFonts w:ascii="Trebuchet MS" w:hAnsi="Trebuchet MS"/>
                        </w:rPr>
                        <w:t xml:space="preserve">Clarificările cuprinse în documentele primite ca urmare a solicitării de informații suplimentare nu pot fi folosite pentru suplimentarea punctajului. </w:t>
                      </w:r>
                    </w:p>
                  </w:txbxContent>
                </v:textbox>
              </v:roundrect>
            </w:pict>
          </mc:Fallback>
        </mc:AlternateContent>
      </w:r>
    </w:p>
    <w:p w14:paraId="1DD2475A" w14:textId="77777777" w:rsidR="00E52B99" w:rsidRPr="009302F7" w:rsidRDefault="00E52B99" w:rsidP="00E52B99">
      <w:pPr>
        <w:spacing w:line="360" w:lineRule="auto"/>
        <w:jc w:val="both"/>
        <w:rPr>
          <w:rFonts w:ascii="Trebuchet MS" w:hAnsi="Trebuchet MS"/>
          <w:sz w:val="24"/>
          <w:szCs w:val="24"/>
        </w:rPr>
      </w:pPr>
    </w:p>
    <w:p w14:paraId="27081B64" w14:textId="77777777" w:rsidR="00960ACD" w:rsidRPr="009302F7" w:rsidRDefault="00960ACD" w:rsidP="00960ACD">
      <w:pPr>
        <w:spacing w:line="360" w:lineRule="auto"/>
        <w:jc w:val="both"/>
        <w:rPr>
          <w:rFonts w:ascii="Trebuchet MS" w:hAnsi="Trebuchet MS"/>
          <w:sz w:val="24"/>
          <w:szCs w:val="24"/>
        </w:rPr>
      </w:pPr>
    </w:p>
    <w:p w14:paraId="7D0FA10B" w14:textId="77777777" w:rsidR="00F35424" w:rsidRPr="009302F7" w:rsidRDefault="00F35424" w:rsidP="00D62356">
      <w:pPr>
        <w:spacing w:line="360" w:lineRule="auto"/>
        <w:jc w:val="both"/>
        <w:rPr>
          <w:rFonts w:ascii="Trebuchet MS" w:hAnsi="Trebuchet MS"/>
          <w:sz w:val="24"/>
          <w:szCs w:val="24"/>
        </w:rPr>
      </w:pPr>
      <w:r w:rsidRPr="009302F7">
        <w:rPr>
          <w:rFonts w:ascii="Trebuchet MS" w:hAnsi="Trebuchet MS"/>
          <w:sz w:val="24"/>
          <w:szCs w:val="24"/>
        </w:rPr>
        <w:t xml:space="preserve">În situații excepționale, se pot solicita și alte clarificări, a căror necesitate a apărut ulterior transmiterii răspunsului la informațiile suplimentare solicitate inițial. </w:t>
      </w:r>
    </w:p>
    <w:p w14:paraId="5BA21B68" w14:textId="77777777" w:rsidR="00B4782D" w:rsidRDefault="00F35424" w:rsidP="00D62356">
      <w:pPr>
        <w:spacing w:line="360" w:lineRule="auto"/>
        <w:jc w:val="both"/>
        <w:rPr>
          <w:rFonts w:ascii="Trebuchet MS" w:hAnsi="Trebuchet MS"/>
          <w:sz w:val="24"/>
          <w:szCs w:val="24"/>
        </w:rPr>
      </w:pPr>
      <w:r w:rsidRPr="009302F7">
        <w:rPr>
          <w:rFonts w:ascii="Trebuchet MS" w:hAnsi="Trebuchet MS"/>
          <w:sz w:val="24"/>
          <w:szCs w:val="24"/>
        </w:rPr>
        <w:t>În cadrul ver</w:t>
      </w:r>
      <w:r w:rsidR="000B4C59" w:rsidRPr="009302F7">
        <w:rPr>
          <w:rFonts w:ascii="Trebuchet MS" w:hAnsi="Trebuchet MS"/>
          <w:sz w:val="24"/>
          <w:szCs w:val="24"/>
        </w:rPr>
        <w:t>i</w:t>
      </w:r>
      <w:r w:rsidRPr="009302F7">
        <w:rPr>
          <w:rFonts w:ascii="Trebuchet MS" w:hAnsi="Trebuchet MS"/>
          <w:sz w:val="24"/>
          <w:szCs w:val="24"/>
        </w:rPr>
        <w:t>ficării, atât a criteriilor de eligibilitate cât și a criteriilor de selecție, experții verificatori pot constata erori de formă făcute de solicitant în completarea cererii de finanțare. În</w:t>
      </w:r>
      <w:r w:rsidR="000B4C59" w:rsidRPr="009302F7">
        <w:rPr>
          <w:rFonts w:ascii="Trebuchet MS" w:hAnsi="Trebuchet MS"/>
          <w:sz w:val="24"/>
          <w:szCs w:val="24"/>
        </w:rPr>
        <w:t xml:space="preserve"> </w:t>
      </w:r>
      <w:r w:rsidRPr="009302F7">
        <w:rPr>
          <w:rFonts w:ascii="Trebuchet MS" w:hAnsi="Trebuchet MS"/>
          <w:sz w:val="24"/>
          <w:szCs w:val="24"/>
        </w:rPr>
        <w:t xml:space="preserve">cazul în care expertul verificator descoperă o eroare de formă, cererea de </w:t>
      </w:r>
      <w:r w:rsidR="00BE7501" w:rsidRPr="009302F7">
        <w:rPr>
          <w:rFonts w:ascii="Trebuchet MS" w:hAnsi="Trebuchet MS"/>
          <w:sz w:val="24"/>
          <w:szCs w:val="24"/>
        </w:rPr>
        <w:t>finanțare poate fi admisă la ve</w:t>
      </w:r>
      <w:r w:rsidRPr="009302F7">
        <w:rPr>
          <w:rFonts w:ascii="Trebuchet MS" w:hAnsi="Trebuchet MS"/>
          <w:sz w:val="24"/>
          <w:szCs w:val="24"/>
        </w:rPr>
        <w:t>rif</w:t>
      </w:r>
      <w:r w:rsidR="00BE7501" w:rsidRPr="009302F7">
        <w:rPr>
          <w:rFonts w:ascii="Trebuchet MS" w:hAnsi="Trebuchet MS"/>
          <w:sz w:val="24"/>
          <w:szCs w:val="24"/>
        </w:rPr>
        <w:t>i</w:t>
      </w:r>
      <w:r w:rsidRPr="009302F7">
        <w:rPr>
          <w:rFonts w:ascii="Trebuchet MS" w:hAnsi="Trebuchet MS"/>
          <w:sz w:val="24"/>
          <w:szCs w:val="24"/>
        </w:rPr>
        <w:t>care, iar erorile se vor corecta în procesul de evaluare, prin solicita</w:t>
      </w:r>
      <w:r w:rsidR="004E0F37">
        <w:rPr>
          <w:rFonts w:ascii="Trebuchet MS" w:hAnsi="Trebuchet MS"/>
          <w:sz w:val="24"/>
          <w:szCs w:val="24"/>
        </w:rPr>
        <w:t xml:space="preserve">re de informații suplimentare. </w:t>
      </w:r>
    </w:p>
    <w:p w14:paraId="75023AB9" w14:textId="77777777" w:rsidR="00B4782D" w:rsidRPr="009302F7" w:rsidRDefault="00B4782D" w:rsidP="00D62356">
      <w:pPr>
        <w:spacing w:line="360" w:lineRule="auto"/>
        <w:jc w:val="both"/>
        <w:rPr>
          <w:rFonts w:ascii="Trebuchet MS" w:hAnsi="Trebuchet MS"/>
          <w:sz w:val="24"/>
          <w:szCs w:val="24"/>
        </w:rPr>
      </w:pPr>
    </w:p>
    <w:p w14:paraId="7193B228" w14:textId="77777777" w:rsidR="00F35424" w:rsidRPr="009302F7" w:rsidRDefault="00BE7501" w:rsidP="00D62356">
      <w:pPr>
        <w:spacing w:line="360" w:lineRule="auto"/>
        <w:jc w:val="both"/>
        <w:rPr>
          <w:rFonts w:ascii="Trebuchet MS" w:hAnsi="Trebuchet MS"/>
          <w:b/>
          <w:sz w:val="24"/>
          <w:szCs w:val="24"/>
        </w:rPr>
      </w:pPr>
      <w:r w:rsidRPr="009302F7">
        <w:rPr>
          <w:rFonts w:ascii="Trebuchet MS" w:hAnsi="Trebuchet MS"/>
          <w:b/>
          <w:sz w:val="24"/>
          <w:szCs w:val="24"/>
        </w:rPr>
        <w:t>9</w:t>
      </w:r>
      <w:r w:rsidR="00F35424" w:rsidRPr="009302F7">
        <w:rPr>
          <w:rFonts w:ascii="Trebuchet MS" w:hAnsi="Trebuchet MS"/>
          <w:b/>
          <w:sz w:val="24"/>
          <w:szCs w:val="24"/>
        </w:rPr>
        <w:t>.4 VERIFICAREA CRITERIILOR DE SELECȚIE</w:t>
      </w:r>
    </w:p>
    <w:p w14:paraId="4A26988C" w14:textId="77777777" w:rsidR="00F35424" w:rsidRPr="009302F7" w:rsidRDefault="00F35424" w:rsidP="00D62356">
      <w:pPr>
        <w:spacing w:line="360" w:lineRule="auto"/>
        <w:jc w:val="both"/>
        <w:rPr>
          <w:rFonts w:ascii="Trebuchet MS" w:hAnsi="Trebuchet MS"/>
          <w:sz w:val="24"/>
          <w:szCs w:val="24"/>
        </w:rPr>
      </w:pPr>
      <w:r w:rsidRPr="009302F7">
        <w:rPr>
          <w:rFonts w:ascii="Trebuchet MS" w:hAnsi="Trebuchet MS"/>
          <w:sz w:val="24"/>
          <w:szCs w:val="24"/>
        </w:rPr>
        <w:t>În urma verificării eligibilității și a criteriilor de selecție pot exista următoarele situații:</w:t>
      </w:r>
    </w:p>
    <w:p w14:paraId="45B721FA" w14:textId="77777777" w:rsidR="00F35424" w:rsidRPr="009302F7" w:rsidRDefault="00F35424" w:rsidP="006A1964">
      <w:pPr>
        <w:pStyle w:val="ListParagraph"/>
        <w:numPr>
          <w:ilvl w:val="0"/>
          <w:numId w:val="27"/>
        </w:numPr>
        <w:spacing w:line="360" w:lineRule="auto"/>
        <w:jc w:val="both"/>
        <w:rPr>
          <w:rFonts w:ascii="Trebuchet MS" w:hAnsi="Trebuchet MS"/>
          <w:sz w:val="24"/>
          <w:szCs w:val="24"/>
        </w:rPr>
      </w:pPr>
      <w:r w:rsidRPr="009302F7">
        <w:rPr>
          <w:rFonts w:ascii="Trebuchet MS" w:hAnsi="Trebuchet MS"/>
          <w:b/>
          <w:sz w:val="24"/>
          <w:szCs w:val="24"/>
        </w:rPr>
        <w:t>Proiectul este neeligibil</w:t>
      </w:r>
      <w:r w:rsidRPr="009302F7">
        <w:rPr>
          <w:rFonts w:ascii="Trebuchet MS" w:hAnsi="Trebuchet MS"/>
          <w:sz w:val="24"/>
          <w:szCs w:val="24"/>
        </w:rPr>
        <w:t>, caz în care solicitantul este înștiințat cu privire la acest aspect</w:t>
      </w:r>
    </w:p>
    <w:p w14:paraId="1D9F5BF9" w14:textId="77777777" w:rsidR="00F35424" w:rsidRPr="009302F7" w:rsidRDefault="00F35424" w:rsidP="006A1964">
      <w:pPr>
        <w:pStyle w:val="ListParagraph"/>
        <w:numPr>
          <w:ilvl w:val="0"/>
          <w:numId w:val="27"/>
        </w:numPr>
        <w:spacing w:line="360" w:lineRule="auto"/>
        <w:jc w:val="both"/>
        <w:rPr>
          <w:rFonts w:ascii="Trebuchet MS" w:hAnsi="Trebuchet MS"/>
          <w:sz w:val="24"/>
          <w:szCs w:val="24"/>
        </w:rPr>
      </w:pPr>
      <w:r w:rsidRPr="009302F7">
        <w:rPr>
          <w:rFonts w:ascii="Trebuchet MS" w:hAnsi="Trebuchet MS"/>
          <w:b/>
          <w:sz w:val="24"/>
          <w:szCs w:val="24"/>
        </w:rPr>
        <w:t>Proiectul este neconform</w:t>
      </w:r>
      <w:r w:rsidRPr="009302F7">
        <w:rPr>
          <w:rFonts w:ascii="Trebuchet MS" w:hAnsi="Trebuchet MS"/>
          <w:sz w:val="24"/>
          <w:szCs w:val="24"/>
        </w:rPr>
        <w:t>, caz în care solicitantul este înștii</w:t>
      </w:r>
      <w:r w:rsidR="00C5049D">
        <w:rPr>
          <w:rFonts w:ascii="Trebuchet MS" w:hAnsi="Trebuchet MS"/>
          <w:sz w:val="24"/>
          <w:szCs w:val="24"/>
        </w:rPr>
        <w:t>n</w:t>
      </w:r>
      <w:r w:rsidRPr="009302F7">
        <w:rPr>
          <w:rFonts w:ascii="Trebuchet MS" w:hAnsi="Trebuchet MS"/>
          <w:sz w:val="24"/>
          <w:szCs w:val="24"/>
        </w:rPr>
        <w:t>țat cu privire la acest aspect</w:t>
      </w:r>
    </w:p>
    <w:p w14:paraId="0598255E" w14:textId="77777777" w:rsidR="00F35424" w:rsidRPr="009302F7" w:rsidRDefault="00F35424" w:rsidP="006A1964">
      <w:pPr>
        <w:pStyle w:val="ListParagraph"/>
        <w:numPr>
          <w:ilvl w:val="0"/>
          <w:numId w:val="27"/>
        </w:numPr>
        <w:spacing w:line="360" w:lineRule="auto"/>
        <w:jc w:val="both"/>
        <w:rPr>
          <w:rFonts w:ascii="Trebuchet MS" w:hAnsi="Trebuchet MS"/>
          <w:sz w:val="24"/>
          <w:szCs w:val="24"/>
        </w:rPr>
      </w:pPr>
      <w:r w:rsidRPr="009302F7">
        <w:rPr>
          <w:rFonts w:ascii="Trebuchet MS" w:hAnsi="Trebuchet MS"/>
          <w:b/>
          <w:sz w:val="24"/>
          <w:szCs w:val="24"/>
        </w:rPr>
        <w:lastRenderedPageBreak/>
        <w:t>Proiectul este eligibil</w:t>
      </w:r>
      <w:r w:rsidRPr="009302F7">
        <w:rPr>
          <w:rFonts w:ascii="Trebuchet MS" w:hAnsi="Trebuchet MS"/>
          <w:sz w:val="24"/>
          <w:szCs w:val="24"/>
        </w:rPr>
        <w:t xml:space="preserve">, caz în care proiectul va trece la etapa de verificare a criteriilor de selecție. </w:t>
      </w:r>
    </w:p>
    <w:p w14:paraId="38DE4CAF" w14:textId="77777777" w:rsidR="00F35424" w:rsidRPr="004E0F37" w:rsidRDefault="00F35424" w:rsidP="00D62356">
      <w:pPr>
        <w:spacing w:line="360" w:lineRule="auto"/>
        <w:jc w:val="both"/>
        <w:rPr>
          <w:rFonts w:ascii="Trebuchet MS" w:hAnsi="Trebuchet MS"/>
          <w:sz w:val="24"/>
          <w:szCs w:val="24"/>
        </w:rPr>
      </w:pPr>
      <w:r w:rsidRPr="009302F7">
        <w:rPr>
          <w:rFonts w:ascii="Trebuchet MS" w:hAnsi="Trebuchet MS"/>
          <w:sz w:val="24"/>
          <w:szCs w:val="24"/>
        </w:rPr>
        <w:t>Verificările vor fi în conformitate cu criteriile de selecție și punctajele aferente stabilite în prezentul GHID.</w:t>
      </w:r>
    </w:p>
    <w:p w14:paraId="43309EA1" w14:textId="77777777" w:rsidR="00F35424" w:rsidRPr="009302F7" w:rsidRDefault="00F35424" w:rsidP="00D62356">
      <w:pPr>
        <w:spacing w:line="360" w:lineRule="auto"/>
        <w:jc w:val="both"/>
        <w:rPr>
          <w:rFonts w:ascii="Trebuchet MS" w:hAnsi="Trebuchet MS"/>
          <w:b/>
          <w:sz w:val="24"/>
          <w:szCs w:val="24"/>
        </w:rPr>
      </w:pPr>
      <w:r w:rsidRPr="009302F7">
        <w:rPr>
          <w:rFonts w:ascii="Trebuchet MS" w:hAnsi="Trebuchet MS"/>
          <w:b/>
          <w:sz w:val="24"/>
          <w:szCs w:val="24"/>
        </w:rPr>
        <w:t>9.5 SELECȚIA PROIECTELOR</w:t>
      </w:r>
    </w:p>
    <w:p w14:paraId="3B426426" w14:textId="77777777" w:rsidR="00E852A5" w:rsidRDefault="00F35424" w:rsidP="00D62356">
      <w:pPr>
        <w:spacing w:line="360" w:lineRule="auto"/>
        <w:jc w:val="both"/>
        <w:rPr>
          <w:rFonts w:ascii="Trebuchet MS" w:hAnsi="Trebuchet MS"/>
          <w:b/>
          <w:sz w:val="24"/>
          <w:szCs w:val="24"/>
        </w:rPr>
      </w:pPr>
      <w:r w:rsidRPr="009302F7">
        <w:rPr>
          <w:rFonts w:ascii="Trebuchet MS" w:hAnsi="Trebuchet MS"/>
          <w:b/>
          <w:sz w:val="24"/>
          <w:szCs w:val="24"/>
        </w:rPr>
        <w:t xml:space="preserve">Toate proiectele cu un punctaj mai </w:t>
      </w:r>
      <w:r w:rsidR="00BE7501" w:rsidRPr="009302F7">
        <w:rPr>
          <w:rFonts w:ascii="Trebuchet MS" w:hAnsi="Trebuchet MS"/>
          <w:b/>
          <w:sz w:val="24"/>
          <w:szCs w:val="24"/>
        </w:rPr>
        <w:t>mare sau egal decât punctajul minim acceptat pri</w:t>
      </w:r>
      <w:r w:rsidRPr="009302F7">
        <w:rPr>
          <w:rFonts w:ascii="Trebuchet MS" w:hAnsi="Trebuchet MS"/>
          <w:b/>
          <w:sz w:val="24"/>
          <w:szCs w:val="24"/>
        </w:rPr>
        <w:t xml:space="preserve">n prezenta Măsură, vor fi evaluate de către GAL. </w:t>
      </w:r>
    </w:p>
    <w:p w14:paraId="7D08E197" w14:textId="77777777" w:rsidR="00F35424" w:rsidRPr="009302F7" w:rsidRDefault="00F35424" w:rsidP="00D62356">
      <w:pPr>
        <w:spacing w:line="360" w:lineRule="auto"/>
        <w:jc w:val="both"/>
        <w:rPr>
          <w:rFonts w:ascii="Trebuchet MS" w:hAnsi="Trebuchet MS"/>
          <w:b/>
          <w:sz w:val="24"/>
          <w:szCs w:val="24"/>
        </w:rPr>
      </w:pPr>
      <w:r w:rsidRPr="009302F7">
        <w:rPr>
          <w:rFonts w:ascii="Trebuchet MS" w:hAnsi="Trebuchet MS"/>
          <w:sz w:val="24"/>
          <w:szCs w:val="24"/>
        </w:rPr>
        <w:t>După finalizarea raportului de selecție in</w:t>
      </w:r>
      <w:r w:rsidR="00BE7501" w:rsidRPr="009302F7">
        <w:rPr>
          <w:rFonts w:ascii="Trebuchet MS" w:hAnsi="Trebuchet MS"/>
          <w:sz w:val="24"/>
          <w:szCs w:val="24"/>
        </w:rPr>
        <w:t>t</w:t>
      </w:r>
      <w:r w:rsidRPr="009302F7">
        <w:rPr>
          <w:rFonts w:ascii="Trebuchet MS" w:hAnsi="Trebuchet MS"/>
          <w:sz w:val="24"/>
          <w:szCs w:val="24"/>
        </w:rPr>
        <w:t>ermed</w:t>
      </w:r>
      <w:r w:rsidR="00BE7501" w:rsidRPr="009302F7">
        <w:rPr>
          <w:rFonts w:ascii="Trebuchet MS" w:hAnsi="Trebuchet MS"/>
          <w:sz w:val="24"/>
          <w:szCs w:val="24"/>
        </w:rPr>
        <w:t>iar/ final, aprobarea acestuia și</w:t>
      </w:r>
      <w:r w:rsidRPr="009302F7">
        <w:rPr>
          <w:rFonts w:ascii="Trebuchet MS" w:hAnsi="Trebuchet MS"/>
          <w:sz w:val="24"/>
          <w:szCs w:val="24"/>
        </w:rPr>
        <w:t xml:space="preserve"> publicarea pe site-ul propri</w:t>
      </w:r>
      <w:r w:rsidR="00BE7501" w:rsidRPr="009302F7">
        <w:rPr>
          <w:rFonts w:ascii="Trebuchet MS" w:hAnsi="Trebuchet MS"/>
          <w:sz w:val="24"/>
          <w:szCs w:val="24"/>
        </w:rPr>
        <w:t>u</w:t>
      </w:r>
      <w:r w:rsidRPr="009302F7">
        <w:rPr>
          <w:rFonts w:ascii="Trebuchet MS" w:hAnsi="Trebuchet MS"/>
          <w:sz w:val="24"/>
          <w:szCs w:val="24"/>
        </w:rPr>
        <w:t xml:space="preserve">, </w:t>
      </w:r>
      <w:r w:rsidRPr="009302F7">
        <w:rPr>
          <w:rFonts w:ascii="Trebuchet MS" w:hAnsi="Trebuchet MS"/>
          <w:b/>
          <w:sz w:val="24"/>
          <w:szCs w:val="24"/>
        </w:rPr>
        <w:t xml:space="preserve">GAL notifică solicitanții cu privire la rezultatul procesului de selecție. </w:t>
      </w:r>
    </w:p>
    <w:p w14:paraId="58C34B40" w14:textId="77777777" w:rsidR="00F35424" w:rsidRPr="009302F7" w:rsidRDefault="00F35424" w:rsidP="00D62356">
      <w:pPr>
        <w:spacing w:line="360" w:lineRule="auto"/>
        <w:jc w:val="both"/>
        <w:rPr>
          <w:rFonts w:ascii="Trebuchet MS" w:hAnsi="Trebuchet MS"/>
          <w:sz w:val="24"/>
          <w:szCs w:val="24"/>
        </w:rPr>
      </w:pPr>
      <w:r w:rsidRPr="009302F7">
        <w:rPr>
          <w:rFonts w:ascii="Trebuchet MS" w:hAnsi="Trebuchet MS"/>
          <w:sz w:val="24"/>
          <w:szCs w:val="24"/>
        </w:rPr>
        <w:t xml:space="preserve">Selecția proiectelor se face în ordine descrescătoare a punctajului de selecție, </w:t>
      </w:r>
      <w:r w:rsidR="00E852A5">
        <w:rPr>
          <w:rFonts w:ascii="Trebuchet MS" w:hAnsi="Trebuchet MS"/>
          <w:sz w:val="24"/>
          <w:szCs w:val="24"/>
        </w:rPr>
        <w:t>i</w:t>
      </w:r>
      <w:r w:rsidR="00DA289D" w:rsidRPr="009302F7">
        <w:rPr>
          <w:rFonts w:ascii="Trebuchet MS" w:hAnsi="Trebuchet MS"/>
          <w:sz w:val="24"/>
          <w:szCs w:val="24"/>
        </w:rPr>
        <w:t>ar pentru pro</w:t>
      </w:r>
      <w:r w:rsidRPr="009302F7">
        <w:rPr>
          <w:rFonts w:ascii="Trebuchet MS" w:hAnsi="Trebuchet MS"/>
          <w:sz w:val="24"/>
          <w:szCs w:val="24"/>
        </w:rPr>
        <w:t xml:space="preserve">iectele cu același punctaj, departajarea se face în ordinea următoarelor </w:t>
      </w:r>
      <w:r w:rsidRPr="00EE70D3">
        <w:rPr>
          <w:rFonts w:ascii="Trebuchet MS" w:hAnsi="Trebuchet MS"/>
          <w:b/>
          <w:sz w:val="24"/>
          <w:szCs w:val="24"/>
          <w:u w:val="single"/>
        </w:rPr>
        <w:t>priorități</w:t>
      </w:r>
      <w:r w:rsidRPr="009302F7">
        <w:rPr>
          <w:rFonts w:ascii="Trebuchet MS" w:hAnsi="Trebuchet MS"/>
          <w:sz w:val="24"/>
          <w:szCs w:val="24"/>
        </w:rPr>
        <w:t>:</w:t>
      </w:r>
    </w:p>
    <w:p w14:paraId="572AB795" w14:textId="77777777" w:rsidR="00DA289D" w:rsidRPr="009302F7" w:rsidRDefault="00DA289D" w:rsidP="00E852A5">
      <w:pPr>
        <w:pStyle w:val="ListParagraph"/>
        <w:numPr>
          <w:ilvl w:val="2"/>
          <w:numId w:val="21"/>
        </w:numPr>
        <w:tabs>
          <w:tab w:val="left" w:pos="360"/>
        </w:tabs>
        <w:spacing w:line="360" w:lineRule="auto"/>
        <w:ind w:left="0" w:firstLine="0"/>
        <w:jc w:val="both"/>
        <w:rPr>
          <w:rFonts w:ascii="Trebuchet MS" w:hAnsi="Trebuchet MS"/>
          <w:sz w:val="24"/>
          <w:szCs w:val="24"/>
        </w:rPr>
      </w:pPr>
      <w:r w:rsidRPr="009302F7">
        <w:rPr>
          <w:rFonts w:ascii="Trebuchet MS" w:hAnsi="Trebuchet MS"/>
          <w:sz w:val="24"/>
          <w:szCs w:val="24"/>
        </w:rPr>
        <w:t>Proiecte care propun crearea și menținerea de noi locuri de muncă</w:t>
      </w:r>
    </w:p>
    <w:p w14:paraId="1CD1A719" w14:textId="77777777" w:rsidR="00DA289D" w:rsidRPr="009302F7" w:rsidRDefault="00DA289D" w:rsidP="00E852A5">
      <w:pPr>
        <w:pStyle w:val="ListParagraph"/>
        <w:numPr>
          <w:ilvl w:val="2"/>
          <w:numId w:val="21"/>
        </w:numPr>
        <w:tabs>
          <w:tab w:val="left" w:pos="0"/>
          <w:tab w:val="left" w:pos="360"/>
        </w:tabs>
        <w:spacing w:line="360" w:lineRule="auto"/>
        <w:ind w:left="0" w:firstLine="0"/>
        <w:jc w:val="both"/>
        <w:rPr>
          <w:rFonts w:ascii="Trebuchet MS" w:hAnsi="Trebuchet MS"/>
          <w:sz w:val="24"/>
          <w:szCs w:val="24"/>
        </w:rPr>
      </w:pPr>
      <w:r w:rsidRPr="009302F7">
        <w:rPr>
          <w:rFonts w:ascii="Trebuchet MS" w:hAnsi="Trebuchet MS"/>
          <w:sz w:val="24"/>
          <w:szCs w:val="24"/>
        </w:rPr>
        <w:t xml:space="preserve">Proiecte care propun activități </w:t>
      </w:r>
      <w:r w:rsidR="00BE7501" w:rsidRPr="009302F7">
        <w:rPr>
          <w:rFonts w:ascii="Trebuchet MS" w:hAnsi="Trebuchet MS"/>
          <w:sz w:val="24"/>
          <w:szCs w:val="24"/>
        </w:rPr>
        <w:t>m</w:t>
      </w:r>
      <w:r w:rsidRPr="009302F7">
        <w:rPr>
          <w:rFonts w:ascii="Trebuchet MS" w:hAnsi="Trebuchet MS"/>
          <w:sz w:val="24"/>
          <w:szCs w:val="24"/>
        </w:rPr>
        <w:t xml:space="preserve">eșteșugărești </w:t>
      </w:r>
    </w:p>
    <w:p w14:paraId="32042700" w14:textId="77777777" w:rsidR="00DA289D" w:rsidRPr="009302F7" w:rsidRDefault="00DA289D" w:rsidP="008B6E9C">
      <w:pPr>
        <w:pStyle w:val="ListParagraph"/>
        <w:numPr>
          <w:ilvl w:val="2"/>
          <w:numId w:val="21"/>
        </w:numPr>
        <w:tabs>
          <w:tab w:val="left" w:pos="0"/>
          <w:tab w:val="left" w:pos="360"/>
        </w:tabs>
        <w:spacing w:line="360" w:lineRule="auto"/>
        <w:ind w:left="90" w:hanging="90"/>
        <w:jc w:val="both"/>
        <w:rPr>
          <w:rFonts w:ascii="Trebuchet MS" w:hAnsi="Trebuchet MS"/>
          <w:sz w:val="24"/>
          <w:szCs w:val="24"/>
        </w:rPr>
      </w:pPr>
      <w:r w:rsidRPr="009302F7">
        <w:rPr>
          <w:rFonts w:ascii="Trebuchet MS" w:hAnsi="Trebuchet MS"/>
          <w:sz w:val="24"/>
          <w:szCs w:val="24"/>
        </w:rPr>
        <w:t>Proiecte care propun activități de agroturism</w:t>
      </w:r>
    </w:p>
    <w:p w14:paraId="6458F853" w14:textId="77777777" w:rsidR="00DA289D" w:rsidRPr="009302F7" w:rsidRDefault="00DA289D" w:rsidP="00983E31">
      <w:pPr>
        <w:spacing w:line="360" w:lineRule="auto"/>
        <w:jc w:val="both"/>
        <w:rPr>
          <w:rFonts w:ascii="Trebuchet MS" w:hAnsi="Trebuchet MS"/>
          <w:sz w:val="24"/>
          <w:szCs w:val="24"/>
        </w:rPr>
      </w:pPr>
      <w:r w:rsidRPr="009302F7">
        <w:rPr>
          <w:rFonts w:ascii="Trebuchet MS" w:hAnsi="Trebuchet MS"/>
          <w:b/>
          <w:sz w:val="24"/>
          <w:szCs w:val="24"/>
        </w:rPr>
        <w:t>CONTESTAȚIILE</w:t>
      </w:r>
      <w:r w:rsidRPr="009302F7">
        <w:rPr>
          <w:rFonts w:ascii="Trebuchet MS" w:hAnsi="Trebuchet MS"/>
          <w:sz w:val="24"/>
          <w:szCs w:val="24"/>
        </w:rPr>
        <w:t xml:space="preserve"> pot fi depuse începând cu momentul publicării Raportului de Selecție intermediar/ f</w:t>
      </w:r>
      <w:r w:rsidR="00BE7501" w:rsidRPr="009302F7">
        <w:rPr>
          <w:rFonts w:ascii="Trebuchet MS" w:hAnsi="Trebuchet MS"/>
          <w:sz w:val="24"/>
          <w:szCs w:val="24"/>
        </w:rPr>
        <w:t>i</w:t>
      </w:r>
      <w:r w:rsidRPr="009302F7">
        <w:rPr>
          <w:rFonts w:ascii="Trebuchet MS" w:hAnsi="Trebuchet MS"/>
          <w:sz w:val="24"/>
          <w:szCs w:val="24"/>
        </w:rPr>
        <w:t>n</w:t>
      </w:r>
      <w:r w:rsidR="00BE7501" w:rsidRPr="009302F7">
        <w:rPr>
          <w:rFonts w:ascii="Trebuchet MS" w:hAnsi="Trebuchet MS"/>
          <w:sz w:val="24"/>
          <w:szCs w:val="24"/>
        </w:rPr>
        <w:t>a</w:t>
      </w:r>
      <w:r w:rsidRPr="009302F7">
        <w:rPr>
          <w:rFonts w:ascii="Trebuchet MS" w:hAnsi="Trebuchet MS"/>
          <w:sz w:val="24"/>
          <w:szCs w:val="24"/>
        </w:rPr>
        <w:t>l pe p</w:t>
      </w:r>
      <w:r w:rsidR="00BE7501" w:rsidRPr="009302F7">
        <w:rPr>
          <w:rFonts w:ascii="Trebuchet MS" w:hAnsi="Trebuchet MS"/>
          <w:sz w:val="24"/>
          <w:szCs w:val="24"/>
        </w:rPr>
        <w:t>a</w:t>
      </w:r>
      <w:r w:rsidRPr="009302F7">
        <w:rPr>
          <w:rFonts w:ascii="Trebuchet MS" w:hAnsi="Trebuchet MS"/>
          <w:sz w:val="24"/>
          <w:szCs w:val="24"/>
        </w:rPr>
        <w:t>gina de internet a GAL</w:t>
      </w:r>
      <w:r w:rsidR="008B6E9C">
        <w:rPr>
          <w:rFonts w:ascii="Trebuchet MS" w:hAnsi="Trebuchet MS"/>
          <w:sz w:val="24"/>
          <w:szCs w:val="24"/>
        </w:rPr>
        <w:t xml:space="preserve"> Canal</w:t>
      </w:r>
      <w:r w:rsidRPr="009302F7">
        <w:rPr>
          <w:rFonts w:ascii="Trebuchet MS" w:hAnsi="Trebuchet MS"/>
          <w:sz w:val="24"/>
          <w:szCs w:val="24"/>
        </w:rPr>
        <w:t xml:space="preserve"> Dunăre</w:t>
      </w:r>
      <w:r w:rsidR="008B6E9C">
        <w:rPr>
          <w:rFonts w:ascii="Trebuchet MS" w:hAnsi="Trebuchet MS"/>
          <w:sz w:val="24"/>
          <w:szCs w:val="24"/>
        </w:rPr>
        <w:t xml:space="preserve"> -</w:t>
      </w:r>
      <w:r w:rsidRPr="009302F7">
        <w:rPr>
          <w:rFonts w:ascii="Trebuchet MS" w:hAnsi="Trebuchet MS"/>
          <w:sz w:val="24"/>
          <w:szCs w:val="24"/>
        </w:rPr>
        <w:t xml:space="preserve"> Marea Neagră 2016. Solicitanții care au depus proiecte au la dispoziție 5 zile lucrătoare de la postarea pe pagina de internet</w:t>
      </w:r>
      <w:r w:rsidR="008B6E9C">
        <w:rPr>
          <w:rFonts w:ascii="Trebuchet MS" w:hAnsi="Trebuchet MS"/>
          <w:sz w:val="24"/>
          <w:szCs w:val="24"/>
        </w:rPr>
        <w:t xml:space="preserve"> a</w:t>
      </w:r>
      <w:r w:rsidRPr="009302F7">
        <w:rPr>
          <w:rFonts w:ascii="Trebuchet MS" w:hAnsi="Trebuchet MS"/>
          <w:sz w:val="24"/>
          <w:szCs w:val="24"/>
        </w:rPr>
        <w:t xml:space="preserve"> GAL a raportului de Selecție Intermediar/ Final pentru a depune contestații cu pr</w:t>
      </w:r>
      <w:r w:rsidR="00983E31">
        <w:rPr>
          <w:rFonts w:ascii="Trebuchet MS" w:hAnsi="Trebuchet MS"/>
          <w:sz w:val="24"/>
          <w:szCs w:val="24"/>
        </w:rPr>
        <w:t xml:space="preserve">ivire la rezultatul evaluării. </w:t>
      </w:r>
    </w:p>
    <w:p w14:paraId="443B7360" w14:textId="77777777" w:rsidR="00DA289D" w:rsidRDefault="00EE7D3A" w:rsidP="00DA289D">
      <w:pPr>
        <w:rPr>
          <w:rFonts w:ascii="Trebuchet MS" w:hAnsi="Trebuchet MS"/>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48512" behindDoc="0" locked="0" layoutInCell="1" allowOverlap="1" wp14:anchorId="5CCD5F9F" wp14:editId="4DDA5145">
                <wp:simplePos x="0" y="0"/>
                <wp:positionH relativeFrom="margin">
                  <wp:posOffset>-89535</wp:posOffset>
                </wp:positionH>
                <wp:positionV relativeFrom="paragraph">
                  <wp:posOffset>87630</wp:posOffset>
                </wp:positionV>
                <wp:extent cx="5890260" cy="769620"/>
                <wp:effectExtent l="0" t="0" r="15240" b="11430"/>
                <wp:wrapNone/>
                <wp:docPr id="20" name="Rectangle: Rounded Corners 20"/>
                <wp:cNvGraphicFramePr/>
                <a:graphic xmlns:a="http://schemas.openxmlformats.org/drawingml/2006/main">
                  <a:graphicData uri="http://schemas.microsoft.com/office/word/2010/wordprocessingShape">
                    <wps:wsp>
                      <wps:cNvSpPr/>
                      <wps:spPr>
                        <a:xfrm>
                          <a:off x="0" y="0"/>
                          <a:ext cx="5890260" cy="76962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D15368" w14:textId="77777777" w:rsidR="00B5795E" w:rsidRDefault="00B5795E" w:rsidP="00DA289D">
                            <w:pPr>
                              <w:jc w:val="both"/>
                              <w:rPr>
                                <w:rFonts w:ascii="Trebuchet MS" w:hAnsi="Trebuchet MS"/>
                              </w:rPr>
                            </w:pPr>
                            <w:r>
                              <w:rPr>
                                <w:rFonts w:ascii="Trebuchet MS" w:hAnsi="Trebuchet MS"/>
                              </w:rPr>
                              <w:t>ATENȚIE!</w:t>
                            </w:r>
                          </w:p>
                          <w:p w14:paraId="7279A89A" w14:textId="77777777" w:rsidR="00B5795E" w:rsidRPr="00DA289D" w:rsidRDefault="00B5795E" w:rsidP="00DA289D">
                            <w:pPr>
                              <w:jc w:val="both"/>
                              <w:rPr>
                                <w:rFonts w:ascii="Trebuchet MS" w:hAnsi="Trebuchet MS"/>
                              </w:rPr>
                            </w:pPr>
                            <w:r>
                              <w:rPr>
                                <w:rFonts w:ascii="Trebuchet MS" w:hAnsi="Trebuchet MS"/>
                              </w:rPr>
                              <w:t>Contestațiile depuse în afara termenului prevăzut mai sus vor fi respinse.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CCD5F9F" id="Rectangle: Rounded Corners 20" o:spid="_x0000_s1040" style="position:absolute;margin-left:-7.05pt;margin-top:6.9pt;width:463.8pt;height:60.6pt;z-index:25164851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" fillcolor="#4472c4 [3204]" strokecolor="#1f3763 [1604]" strokeweight="1pt">
                <v:stroke joinstyle="miter"/>
                <v:textbox>
                  <w:txbxContent>
                    <w:p w14:paraId="4DD15368" w14:textId="77777777" w:rsidR="00B5795E" w:rsidRDefault="00B5795E" w:rsidP="00DA289D">
                      <w:pPr>
                        <w:jc w:val="both"/>
                        <w:rPr>
                          <w:rFonts w:ascii="Trebuchet MS" w:hAnsi="Trebuchet MS"/>
                        </w:rPr>
                      </w:pPr>
                      <w:r>
                        <w:rPr>
                          <w:rFonts w:ascii="Trebuchet MS" w:hAnsi="Trebuchet MS"/>
                        </w:rPr>
                        <w:t>ATENȚIE!</w:t>
                      </w:r>
                    </w:p>
                    <w:p w14:paraId="7279A89A" w14:textId="77777777" w:rsidR="00B5795E" w:rsidRPr="00DA289D" w:rsidRDefault="00B5795E" w:rsidP="00DA289D">
                      <w:pPr>
                        <w:jc w:val="both"/>
                        <w:rPr>
                          <w:rFonts w:ascii="Trebuchet MS" w:hAnsi="Trebuchet MS"/>
                        </w:rPr>
                      </w:pPr>
                      <w:r>
                        <w:rPr>
                          <w:rFonts w:ascii="Trebuchet MS" w:hAnsi="Trebuchet MS"/>
                        </w:rPr>
                        <w:t>Contestațiile depuse în afara termenului prevăzut mai sus vor fi respinse.</w:t>
                      </w:r>
                    </w:p>
                  </w:txbxContent>
                </v:textbox>
                <w10:wrap anchorx="margin"/>
              </v:roundrect>
            </w:pict>
          </mc:Fallback>
        </mc:AlternateContent>
      </w:r>
    </w:p>
    <w:p w14:paraId="37C600F1" w14:textId="77777777" w:rsidR="00811804" w:rsidRDefault="00811804" w:rsidP="00DA289D">
      <w:pPr>
        <w:rPr>
          <w:rFonts w:ascii="Trebuchet MS" w:hAnsi="Trebuchet MS"/>
          <w:sz w:val="24"/>
          <w:szCs w:val="24"/>
        </w:rPr>
      </w:pPr>
    </w:p>
    <w:p w14:paraId="421EF9F0" w14:textId="77777777" w:rsidR="00811804" w:rsidRPr="009302F7" w:rsidRDefault="00811804" w:rsidP="00DA289D">
      <w:pPr>
        <w:rPr>
          <w:rFonts w:ascii="Trebuchet MS" w:hAnsi="Trebuchet MS"/>
          <w:sz w:val="24"/>
          <w:szCs w:val="24"/>
        </w:rPr>
      </w:pPr>
    </w:p>
    <w:p w14:paraId="3967449B" w14:textId="77777777" w:rsidR="00F35424" w:rsidRPr="009302F7" w:rsidRDefault="00DA289D" w:rsidP="00DA289D">
      <w:pPr>
        <w:spacing w:line="360" w:lineRule="auto"/>
        <w:jc w:val="both"/>
        <w:rPr>
          <w:rFonts w:ascii="Trebuchet MS" w:hAnsi="Trebuchet MS"/>
          <w:sz w:val="24"/>
          <w:szCs w:val="24"/>
        </w:rPr>
      </w:pPr>
      <w:r w:rsidRPr="009302F7">
        <w:rPr>
          <w:rFonts w:ascii="Trebuchet MS" w:hAnsi="Trebuchet MS"/>
          <w:b/>
          <w:sz w:val="24"/>
          <w:szCs w:val="24"/>
        </w:rPr>
        <w:lastRenderedPageBreak/>
        <w:t>După soluționarea contestațiilor</w:t>
      </w:r>
      <w:r w:rsidRPr="009302F7">
        <w:rPr>
          <w:rFonts w:ascii="Trebuchet MS" w:hAnsi="Trebuchet MS"/>
          <w:sz w:val="24"/>
          <w:szCs w:val="24"/>
        </w:rPr>
        <w:t xml:space="preserve"> de către Comi</w:t>
      </w:r>
      <w:r w:rsidR="000B4C59" w:rsidRPr="009302F7">
        <w:rPr>
          <w:rFonts w:ascii="Trebuchet MS" w:hAnsi="Trebuchet MS"/>
          <w:sz w:val="24"/>
          <w:szCs w:val="24"/>
        </w:rPr>
        <w:t>t</w:t>
      </w:r>
      <w:r w:rsidRPr="009302F7">
        <w:rPr>
          <w:rFonts w:ascii="Trebuchet MS" w:hAnsi="Trebuchet MS"/>
          <w:sz w:val="24"/>
          <w:szCs w:val="24"/>
        </w:rPr>
        <w:t xml:space="preserve">etul de Contestații și publicarea raportului de contestații pe pagina de internet a GAL, </w:t>
      </w:r>
      <w:r w:rsidRPr="009302F7">
        <w:rPr>
          <w:rFonts w:ascii="Trebuchet MS" w:hAnsi="Trebuchet MS"/>
          <w:b/>
          <w:sz w:val="24"/>
          <w:szCs w:val="24"/>
        </w:rPr>
        <w:t>solicitanții sunt notificați în 3 zile lucrătoare</w:t>
      </w:r>
      <w:r w:rsidRPr="009302F7">
        <w:rPr>
          <w:rFonts w:ascii="Trebuchet MS" w:hAnsi="Trebuchet MS"/>
          <w:sz w:val="24"/>
          <w:szCs w:val="24"/>
        </w:rPr>
        <w:t xml:space="preserve"> de la publicare, cu privire la rezultatul contestațiilor. </w:t>
      </w:r>
    </w:p>
    <w:p w14:paraId="49BFAEAC" w14:textId="77777777" w:rsidR="00DA289D" w:rsidRPr="009302F7" w:rsidRDefault="00DA289D" w:rsidP="00DA289D">
      <w:pPr>
        <w:spacing w:line="360" w:lineRule="auto"/>
        <w:jc w:val="both"/>
        <w:rPr>
          <w:rFonts w:ascii="Trebuchet MS" w:hAnsi="Trebuchet MS"/>
          <w:sz w:val="24"/>
          <w:szCs w:val="24"/>
        </w:rPr>
      </w:pPr>
      <w:r w:rsidRPr="009302F7">
        <w:rPr>
          <w:rFonts w:ascii="Trebuchet MS" w:hAnsi="Trebuchet MS"/>
          <w:sz w:val="24"/>
          <w:szCs w:val="24"/>
        </w:rPr>
        <w:t>După publicarea raportului final de cotestații, GAL va proceda la selecția proiectelor.</w:t>
      </w:r>
    </w:p>
    <w:p w14:paraId="599CD772" w14:textId="77777777" w:rsidR="00FB2B49" w:rsidRPr="009302F7" w:rsidRDefault="00EE7D3A" w:rsidP="00DA289D">
      <w:pPr>
        <w:spacing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50560" behindDoc="0" locked="0" layoutInCell="1" allowOverlap="1" wp14:anchorId="4B6C9D3B" wp14:editId="20D8C01F">
                <wp:simplePos x="0" y="0"/>
                <wp:positionH relativeFrom="margin">
                  <wp:posOffset>-72390</wp:posOffset>
                </wp:positionH>
                <wp:positionV relativeFrom="paragraph">
                  <wp:posOffset>47625</wp:posOffset>
                </wp:positionV>
                <wp:extent cx="5897880" cy="1432560"/>
                <wp:effectExtent l="0" t="0" r="26670" b="15240"/>
                <wp:wrapNone/>
                <wp:docPr id="21" name="Rectangle: Rounded Corners 21"/>
                <wp:cNvGraphicFramePr/>
                <a:graphic xmlns:a="http://schemas.openxmlformats.org/drawingml/2006/main">
                  <a:graphicData uri="http://schemas.microsoft.com/office/word/2010/wordprocessingShape">
                    <wps:wsp>
                      <wps:cNvSpPr/>
                      <wps:spPr>
                        <a:xfrm>
                          <a:off x="0" y="0"/>
                          <a:ext cx="5897880" cy="14325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923789F" w14:textId="77777777" w:rsidR="00B5795E" w:rsidRDefault="00B5795E" w:rsidP="00DA289D">
                            <w:pPr>
                              <w:jc w:val="both"/>
                              <w:rPr>
                                <w:rFonts w:ascii="Trebuchet MS" w:hAnsi="Trebuchet MS"/>
                              </w:rPr>
                            </w:pPr>
                            <w:r>
                              <w:rPr>
                                <w:rFonts w:ascii="Trebuchet MS" w:hAnsi="Trebuchet MS"/>
                              </w:rPr>
                              <w:t>ATENȚIE!</w:t>
                            </w:r>
                          </w:p>
                          <w:p w14:paraId="40D7551C" w14:textId="77777777" w:rsidR="00B5795E" w:rsidRPr="00DA289D" w:rsidRDefault="00B5795E" w:rsidP="00DA289D">
                            <w:pPr>
                              <w:jc w:val="both"/>
                              <w:rPr>
                                <w:rFonts w:ascii="Trebuchet MS" w:hAnsi="Trebuchet MS"/>
                              </w:rPr>
                            </w:pPr>
                            <w:r>
                              <w:rPr>
                                <w:rFonts w:ascii="Trebuchet MS" w:hAnsi="Trebuchet MS"/>
                              </w:rPr>
                              <w:t xml:space="preserve">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Cererii de finanțare și nu au ca obiect mărirea punctajului.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B6C9D3B" id="Rectangle: Rounded Corners 21" o:spid="_x0000_s1041" style="position:absolute;left:0;text-align:left;margin-left:-5.7pt;margin-top:3.75pt;width:464.4pt;height:112.8pt;z-index:251650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" fillcolor="#4472c4 [3204]" strokecolor="#1f3763 [1604]" strokeweight="1pt">
                <v:stroke joinstyle="miter"/>
                <v:textbox>
                  <w:txbxContent>
                    <w:p w14:paraId="5923789F" w14:textId="77777777" w:rsidR="00B5795E" w:rsidRDefault="00B5795E" w:rsidP="00DA289D">
                      <w:pPr>
                        <w:jc w:val="both"/>
                        <w:rPr>
                          <w:rFonts w:ascii="Trebuchet MS" w:hAnsi="Trebuchet MS"/>
                        </w:rPr>
                      </w:pPr>
                      <w:r>
                        <w:rPr>
                          <w:rFonts w:ascii="Trebuchet MS" w:hAnsi="Trebuchet MS"/>
                        </w:rPr>
                        <w:t>ATENȚIE!</w:t>
                      </w:r>
                    </w:p>
                    <w:p w14:paraId="40D7551C" w14:textId="77777777" w:rsidR="00B5795E" w:rsidRPr="00DA289D" w:rsidRDefault="00B5795E" w:rsidP="00DA289D">
                      <w:pPr>
                        <w:jc w:val="both"/>
                        <w:rPr>
                          <w:rFonts w:ascii="Trebuchet MS" w:hAnsi="Trebuchet MS"/>
                        </w:rPr>
                      </w:pPr>
                      <w:r>
                        <w:rPr>
                          <w:rFonts w:ascii="Trebuchet MS" w:hAnsi="Trebuchet MS"/>
                        </w:rPr>
                        <w:t xml:space="preserve">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Cererii de finanțare și nu au ca obiect mărirea punctajului. </w:t>
                      </w:r>
                    </w:p>
                  </w:txbxContent>
                </v:textbox>
                <w10:wrap anchorx="margin"/>
              </v:roundrect>
            </w:pict>
          </mc:Fallback>
        </mc:AlternateContent>
      </w:r>
    </w:p>
    <w:p w14:paraId="71021DE2" w14:textId="77777777" w:rsidR="00FB2B49" w:rsidRPr="009302F7" w:rsidRDefault="00FB2B49" w:rsidP="00FB2B49">
      <w:pPr>
        <w:rPr>
          <w:rFonts w:ascii="Trebuchet MS" w:hAnsi="Trebuchet MS"/>
          <w:sz w:val="24"/>
          <w:szCs w:val="24"/>
        </w:rPr>
      </w:pPr>
    </w:p>
    <w:p w14:paraId="79414F66" w14:textId="77777777" w:rsidR="00811804" w:rsidRDefault="00811804" w:rsidP="00FB2B49">
      <w:pPr>
        <w:rPr>
          <w:rFonts w:ascii="Trebuchet MS" w:hAnsi="Trebuchet MS"/>
          <w:sz w:val="24"/>
          <w:szCs w:val="24"/>
        </w:rPr>
      </w:pPr>
    </w:p>
    <w:p w14:paraId="598FF643" w14:textId="77777777" w:rsidR="0001477C" w:rsidRDefault="0001477C" w:rsidP="00FB2B49">
      <w:pPr>
        <w:rPr>
          <w:rFonts w:ascii="Trebuchet MS" w:hAnsi="Trebuchet MS"/>
          <w:sz w:val="24"/>
          <w:szCs w:val="24"/>
        </w:rPr>
      </w:pPr>
    </w:p>
    <w:p w14:paraId="02E74C13" w14:textId="77777777" w:rsidR="0001477C" w:rsidRDefault="0001477C" w:rsidP="00FB2B49">
      <w:pPr>
        <w:rPr>
          <w:rFonts w:ascii="Trebuchet MS" w:hAnsi="Trebuchet MS"/>
          <w:sz w:val="24"/>
          <w:szCs w:val="24"/>
        </w:rPr>
      </w:pPr>
    </w:p>
    <w:p w14:paraId="7E5E1F4F" w14:textId="77777777" w:rsidR="00EE7D3A" w:rsidRDefault="00EE7D3A" w:rsidP="008B6E9C">
      <w:pPr>
        <w:rPr>
          <w:rFonts w:ascii="Trebuchet MS" w:hAnsi="Trebuchet MS"/>
          <w:b/>
          <w:sz w:val="24"/>
          <w:szCs w:val="24"/>
        </w:rPr>
      </w:pPr>
    </w:p>
    <w:p w14:paraId="7BE4128F" w14:textId="77777777" w:rsidR="008B6E9C" w:rsidRPr="009302F7" w:rsidRDefault="00FB2B49" w:rsidP="008B6E9C">
      <w:pPr>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58752" behindDoc="0" locked="0" layoutInCell="1" allowOverlap="1" wp14:anchorId="364F1704" wp14:editId="1332BF4F">
                <wp:simplePos x="0" y="0"/>
                <wp:positionH relativeFrom="column">
                  <wp:posOffset>-23495</wp:posOffset>
                </wp:positionH>
                <wp:positionV relativeFrom="paragraph">
                  <wp:posOffset>212725</wp:posOffset>
                </wp:positionV>
                <wp:extent cx="5692140" cy="30480"/>
                <wp:effectExtent l="0" t="0" r="22860" b="26670"/>
                <wp:wrapNone/>
                <wp:docPr id="22" name="Straight Connector 22"/>
                <wp:cNvGraphicFramePr/>
                <a:graphic xmlns:a="http://schemas.openxmlformats.org/drawingml/2006/main">
                  <a:graphicData uri="http://schemas.microsoft.com/office/word/2010/wordprocessingShape">
                    <wps:wsp>
                      <wps:cNvCnPr/>
                      <wps:spPr>
                        <a:xfrm flipV="1">
                          <a:off x="0" y="0"/>
                          <a:ext cx="569214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0207FB" id="Straight Connector 22"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1.85pt,16.75pt" to="446.3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" strokecolor="#4472c4 [3204]" strokeweight=".5pt">
                <v:stroke joinstyle="miter"/>
              </v:line>
            </w:pict>
          </mc:Fallback>
        </mc:AlternateContent>
      </w:r>
      <w:r w:rsidR="008B6E9C">
        <w:rPr>
          <w:rFonts w:ascii="Trebuchet MS" w:hAnsi="Trebuchet MS"/>
          <w:b/>
          <w:sz w:val="24"/>
          <w:szCs w:val="24"/>
        </w:rPr>
        <w:t xml:space="preserve">CAPITOLUL </w:t>
      </w:r>
      <w:r w:rsidRPr="009302F7">
        <w:rPr>
          <w:rFonts w:ascii="Trebuchet MS" w:hAnsi="Trebuchet MS"/>
          <w:b/>
          <w:sz w:val="24"/>
          <w:szCs w:val="24"/>
        </w:rPr>
        <w:t>10</w:t>
      </w:r>
      <w:r w:rsidR="008B6E9C">
        <w:rPr>
          <w:rFonts w:ascii="Trebuchet MS" w:hAnsi="Trebuchet MS"/>
          <w:b/>
          <w:sz w:val="24"/>
          <w:szCs w:val="24"/>
        </w:rPr>
        <w:t xml:space="preserve"> - </w:t>
      </w:r>
      <w:r w:rsidR="008B6E9C" w:rsidRPr="008B6E9C">
        <w:rPr>
          <w:rFonts w:ascii="Trebuchet MS" w:hAnsi="Trebuchet MS"/>
          <w:b/>
          <w:sz w:val="24"/>
          <w:szCs w:val="24"/>
        </w:rPr>
        <w:t>CONTRACTAREA FONDURILOR</w:t>
      </w:r>
      <w:r w:rsidR="008B6E9C" w:rsidRPr="009302F7">
        <w:rPr>
          <w:rFonts w:ascii="Trebuchet MS" w:hAnsi="Trebuchet MS"/>
          <w:b/>
          <w:sz w:val="24"/>
          <w:szCs w:val="24"/>
        </w:rPr>
        <w:t xml:space="preserve"> </w:t>
      </w:r>
    </w:p>
    <w:p w14:paraId="77A8E843" w14:textId="77777777" w:rsidR="00FB2B49" w:rsidRPr="009302F7" w:rsidRDefault="00FB2B49" w:rsidP="00FB2B49">
      <w:pPr>
        <w:rPr>
          <w:rFonts w:ascii="Trebuchet MS" w:hAnsi="Trebuchet MS"/>
          <w:sz w:val="24"/>
          <w:szCs w:val="24"/>
        </w:rPr>
      </w:pPr>
    </w:p>
    <w:p w14:paraId="25E35D55" w14:textId="77777777" w:rsidR="00FB2B49" w:rsidRPr="009302F7" w:rsidRDefault="00FB2B49" w:rsidP="00FB2B49">
      <w:pPr>
        <w:spacing w:line="360" w:lineRule="auto"/>
        <w:jc w:val="both"/>
        <w:rPr>
          <w:rFonts w:ascii="Trebuchet MS" w:hAnsi="Trebuchet MS"/>
          <w:sz w:val="24"/>
          <w:szCs w:val="24"/>
        </w:rPr>
      </w:pPr>
      <w:r w:rsidRPr="009302F7">
        <w:rPr>
          <w:rFonts w:ascii="Trebuchet MS" w:hAnsi="Trebuchet MS"/>
          <w:sz w:val="24"/>
          <w:szCs w:val="24"/>
        </w:rPr>
        <w:t>Pentru proiectele selectate</w:t>
      </w:r>
      <w:r w:rsidRPr="008B6E9C">
        <w:rPr>
          <w:rFonts w:ascii="Trebuchet MS" w:hAnsi="Trebuchet MS"/>
          <w:sz w:val="24"/>
          <w:szCs w:val="24"/>
        </w:rPr>
        <w:t>, AFIR</w:t>
      </w:r>
      <w:r w:rsidRPr="009302F7">
        <w:rPr>
          <w:rFonts w:ascii="Trebuchet MS" w:hAnsi="Trebuchet MS"/>
          <w:sz w:val="24"/>
          <w:szCs w:val="24"/>
        </w:rPr>
        <w:t xml:space="preserve"> notifică beneficiarul privind selectarea Cererii de finanțare în vederea prezentării documentelor necesare contractării precum și a documentelor originale depuse în copie la Dosarul Cereri</w:t>
      </w:r>
      <w:r w:rsidR="00BE7501" w:rsidRPr="009302F7">
        <w:rPr>
          <w:rFonts w:ascii="Trebuchet MS" w:hAnsi="Trebuchet MS"/>
          <w:sz w:val="24"/>
          <w:szCs w:val="24"/>
        </w:rPr>
        <w:t>i de finanțare, pentru ca exper</w:t>
      </w:r>
      <w:r w:rsidRPr="009302F7">
        <w:rPr>
          <w:rFonts w:ascii="Trebuchet MS" w:hAnsi="Trebuchet MS"/>
          <w:sz w:val="24"/>
          <w:szCs w:val="24"/>
        </w:rPr>
        <w:t xml:space="preserve">tul </w:t>
      </w:r>
      <w:r w:rsidRPr="008B6E9C">
        <w:rPr>
          <w:rFonts w:ascii="Trebuchet MS" w:hAnsi="Trebuchet MS"/>
          <w:sz w:val="24"/>
          <w:szCs w:val="24"/>
        </w:rPr>
        <w:t>AFIR</w:t>
      </w:r>
      <w:r w:rsidRPr="009302F7">
        <w:rPr>
          <w:rFonts w:ascii="Trebuchet MS" w:hAnsi="Trebuchet MS"/>
          <w:sz w:val="24"/>
          <w:szCs w:val="24"/>
        </w:rPr>
        <w:t xml:space="preserve"> să verifice conformitatea cu originalul acestora. </w:t>
      </w:r>
    </w:p>
    <w:p w14:paraId="1E805D9F" w14:textId="77777777" w:rsidR="00FB2B49" w:rsidRPr="009302F7" w:rsidRDefault="00FB2B49" w:rsidP="00FB2B49">
      <w:pPr>
        <w:spacing w:line="360" w:lineRule="auto"/>
        <w:jc w:val="both"/>
        <w:rPr>
          <w:rFonts w:ascii="Trebuchet MS" w:hAnsi="Trebuchet MS"/>
          <w:sz w:val="24"/>
          <w:szCs w:val="24"/>
        </w:rPr>
      </w:pPr>
      <w:r w:rsidRPr="009302F7">
        <w:rPr>
          <w:rFonts w:ascii="Trebuchet MS" w:hAnsi="Trebuchet MS"/>
          <w:sz w:val="24"/>
          <w:szCs w:val="24"/>
        </w:rPr>
        <w:t>După soluționarea contestațiilor AFIR va notifica solicitantul privind selec</w:t>
      </w:r>
      <w:r w:rsidR="00983E31">
        <w:rPr>
          <w:rFonts w:ascii="Trebuchet MS" w:hAnsi="Trebuchet MS"/>
          <w:sz w:val="24"/>
          <w:szCs w:val="24"/>
        </w:rPr>
        <w:t>t</w:t>
      </w:r>
      <w:r w:rsidRPr="009302F7">
        <w:rPr>
          <w:rFonts w:ascii="Trebuchet MS" w:hAnsi="Trebuchet MS"/>
          <w:sz w:val="24"/>
          <w:szCs w:val="24"/>
        </w:rPr>
        <w:t xml:space="preserve">area Cererii de finanțare în vederea semnării Contractului de Finanțare pentru toate proiectele eligibile și selectate. </w:t>
      </w:r>
    </w:p>
    <w:p w14:paraId="3D946B23" w14:textId="77777777" w:rsidR="00FB2B49" w:rsidRPr="009302F7" w:rsidRDefault="00FB2B49" w:rsidP="00FB2B49">
      <w:pPr>
        <w:spacing w:line="360" w:lineRule="auto"/>
        <w:jc w:val="both"/>
        <w:rPr>
          <w:rFonts w:ascii="Trebuchet MS" w:hAnsi="Trebuchet MS"/>
          <w:sz w:val="24"/>
          <w:szCs w:val="24"/>
        </w:rPr>
      </w:pPr>
      <w:r w:rsidRPr="009302F7">
        <w:rPr>
          <w:rFonts w:ascii="Trebuchet MS" w:hAnsi="Trebuchet MS"/>
          <w:sz w:val="24"/>
          <w:szCs w:val="24"/>
        </w:rPr>
        <w:t>În urma depunerii la AFIR a Cererii de finanțare și a documentel</w:t>
      </w:r>
      <w:r w:rsidR="00BE7501" w:rsidRPr="009302F7">
        <w:rPr>
          <w:rFonts w:ascii="Trebuchet MS" w:hAnsi="Trebuchet MS"/>
          <w:sz w:val="24"/>
          <w:szCs w:val="24"/>
        </w:rPr>
        <w:t>o</w:t>
      </w:r>
      <w:r w:rsidRPr="009302F7">
        <w:rPr>
          <w:rFonts w:ascii="Trebuchet MS" w:hAnsi="Trebuchet MS"/>
          <w:sz w:val="24"/>
          <w:szCs w:val="24"/>
        </w:rPr>
        <w:t>r în original solicitate la contract</w:t>
      </w:r>
      <w:r w:rsidR="00BE7501" w:rsidRPr="009302F7">
        <w:rPr>
          <w:rFonts w:ascii="Trebuchet MS" w:hAnsi="Trebuchet MS"/>
          <w:sz w:val="24"/>
          <w:szCs w:val="24"/>
        </w:rPr>
        <w:t>a</w:t>
      </w:r>
      <w:r w:rsidRPr="009302F7">
        <w:rPr>
          <w:rFonts w:ascii="Trebuchet MS" w:hAnsi="Trebuchet MS"/>
          <w:sz w:val="24"/>
          <w:szCs w:val="24"/>
        </w:rPr>
        <w:t>re, pe suport de hârtie, un proiect selectat poate fi declarat:</w:t>
      </w:r>
    </w:p>
    <w:p w14:paraId="01DEF768" w14:textId="77777777" w:rsidR="00FB2B49" w:rsidRPr="009302F7" w:rsidRDefault="00FB2B49" w:rsidP="006A1964">
      <w:pPr>
        <w:pStyle w:val="ListParagraph"/>
        <w:numPr>
          <w:ilvl w:val="0"/>
          <w:numId w:val="28"/>
        </w:numPr>
        <w:spacing w:line="360" w:lineRule="auto"/>
        <w:rPr>
          <w:rFonts w:ascii="Trebuchet MS" w:hAnsi="Trebuchet MS"/>
          <w:sz w:val="24"/>
          <w:szCs w:val="24"/>
        </w:rPr>
      </w:pPr>
      <w:r w:rsidRPr="009302F7">
        <w:rPr>
          <w:rFonts w:ascii="Trebuchet MS" w:hAnsi="Trebuchet MS"/>
          <w:b/>
          <w:sz w:val="24"/>
          <w:szCs w:val="24"/>
        </w:rPr>
        <w:t>Selectat pentru finanțare</w:t>
      </w:r>
      <w:r w:rsidRPr="009302F7">
        <w:rPr>
          <w:rFonts w:ascii="Trebuchet MS" w:hAnsi="Trebuchet MS"/>
          <w:sz w:val="24"/>
          <w:szCs w:val="24"/>
        </w:rPr>
        <w:t>, dacă în urma verificării documentelor sunt îndeplinite condițiile de eligibilitate și criteriile de selecție, caz în care se  va notifica solicitan</w:t>
      </w:r>
      <w:r w:rsidR="009B12C6">
        <w:rPr>
          <w:rFonts w:ascii="Trebuchet MS" w:hAnsi="Trebuchet MS"/>
          <w:sz w:val="24"/>
          <w:szCs w:val="24"/>
        </w:rPr>
        <w:t>tul în vederea prezentării la CR</w:t>
      </w:r>
      <w:r w:rsidRPr="009302F7">
        <w:rPr>
          <w:rFonts w:ascii="Trebuchet MS" w:hAnsi="Trebuchet MS"/>
          <w:sz w:val="24"/>
          <w:szCs w:val="24"/>
        </w:rPr>
        <w:t>FIR în maxim 15 zile</w:t>
      </w:r>
      <w:r w:rsidR="00756B6B">
        <w:rPr>
          <w:rFonts w:ascii="Trebuchet MS" w:hAnsi="Trebuchet MS"/>
          <w:sz w:val="24"/>
          <w:szCs w:val="24"/>
        </w:rPr>
        <w:t xml:space="preserve"> </w:t>
      </w:r>
      <w:r w:rsidRPr="009302F7">
        <w:rPr>
          <w:rFonts w:ascii="Trebuchet MS" w:hAnsi="Trebuchet MS"/>
          <w:sz w:val="24"/>
          <w:szCs w:val="24"/>
        </w:rPr>
        <w:t xml:space="preserve">lucrătoare pentru luarea la cunoștință, în vederea </w:t>
      </w:r>
      <w:r w:rsidRPr="009302F7">
        <w:rPr>
          <w:rFonts w:ascii="Trebuchet MS" w:hAnsi="Trebuchet MS"/>
          <w:b/>
          <w:sz w:val="24"/>
          <w:szCs w:val="24"/>
        </w:rPr>
        <w:t>semnării Contractului de finanțare</w:t>
      </w:r>
      <w:r w:rsidR="009C3F79" w:rsidRPr="009302F7">
        <w:rPr>
          <w:rFonts w:ascii="Trebuchet MS" w:hAnsi="Trebuchet MS"/>
          <w:sz w:val="24"/>
          <w:szCs w:val="24"/>
        </w:rPr>
        <w:t xml:space="preserve"> (anexa nr. 3 la G</w:t>
      </w:r>
      <w:r w:rsidRPr="009302F7">
        <w:rPr>
          <w:rFonts w:ascii="Trebuchet MS" w:hAnsi="Trebuchet MS"/>
          <w:sz w:val="24"/>
          <w:szCs w:val="24"/>
        </w:rPr>
        <w:t xml:space="preserve">hidul Solicitantului). </w:t>
      </w:r>
    </w:p>
    <w:p w14:paraId="61C61484" w14:textId="77777777" w:rsidR="00FB2B49" w:rsidRPr="009302F7" w:rsidRDefault="00FB2B49" w:rsidP="00FB2B49">
      <w:pPr>
        <w:spacing w:line="360" w:lineRule="auto"/>
        <w:jc w:val="both"/>
        <w:rPr>
          <w:rFonts w:ascii="Trebuchet MS" w:hAnsi="Trebuchet MS"/>
          <w:b/>
          <w:sz w:val="24"/>
          <w:szCs w:val="24"/>
        </w:rPr>
      </w:pPr>
      <w:r w:rsidRPr="009302F7">
        <w:rPr>
          <w:rFonts w:ascii="Trebuchet MS" w:hAnsi="Trebuchet MS"/>
          <w:sz w:val="24"/>
          <w:szCs w:val="24"/>
        </w:rPr>
        <w:lastRenderedPageBreak/>
        <w:t xml:space="preserve">În cazul în care </w:t>
      </w:r>
      <w:r w:rsidRPr="009302F7">
        <w:rPr>
          <w:rFonts w:ascii="Trebuchet MS" w:hAnsi="Trebuchet MS"/>
          <w:b/>
          <w:sz w:val="24"/>
          <w:szCs w:val="24"/>
        </w:rPr>
        <w:t>solicitantul nu se prezintă</w:t>
      </w:r>
      <w:r w:rsidRPr="009302F7">
        <w:rPr>
          <w:rFonts w:ascii="Trebuchet MS" w:hAnsi="Trebuchet MS"/>
          <w:sz w:val="24"/>
          <w:szCs w:val="24"/>
        </w:rPr>
        <w:t xml:space="preserve"> în termenul precizat în Notificare pentru a lua la cunoștință și semna Contractul de Finanțare și nici nu anunță AFIR că nu se poate prezenta în termen, atunci </w:t>
      </w:r>
      <w:r w:rsidR="009B12C6">
        <w:rPr>
          <w:rFonts w:ascii="Trebuchet MS" w:hAnsi="Trebuchet MS"/>
          <w:b/>
          <w:sz w:val="24"/>
          <w:szCs w:val="24"/>
        </w:rPr>
        <w:t>se consideră ca a ren</w:t>
      </w:r>
      <w:r w:rsidRPr="009302F7">
        <w:rPr>
          <w:rFonts w:ascii="Trebuchet MS" w:hAnsi="Trebuchet MS"/>
          <w:b/>
          <w:sz w:val="24"/>
          <w:szCs w:val="24"/>
        </w:rPr>
        <w:t xml:space="preserve">unțat la ajutorul financiar nerambursabil. </w:t>
      </w:r>
    </w:p>
    <w:p w14:paraId="070DED97" w14:textId="77777777" w:rsidR="00AE0440" w:rsidRPr="009048BB" w:rsidRDefault="00FB2B49" w:rsidP="009048BB">
      <w:pPr>
        <w:pStyle w:val="ListParagraph"/>
        <w:numPr>
          <w:ilvl w:val="0"/>
          <w:numId w:val="28"/>
        </w:numPr>
        <w:spacing w:line="360" w:lineRule="auto"/>
        <w:jc w:val="both"/>
        <w:rPr>
          <w:rFonts w:ascii="Trebuchet MS" w:hAnsi="Trebuchet MS"/>
          <w:sz w:val="24"/>
          <w:szCs w:val="24"/>
        </w:rPr>
      </w:pPr>
      <w:r w:rsidRPr="009302F7">
        <w:rPr>
          <w:rFonts w:ascii="Trebuchet MS" w:hAnsi="Trebuchet MS"/>
          <w:b/>
          <w:sz w:val="24"/>
          <w:szCs w:val="24"/>
        </w:rPr>
        <w:t>Neselectat pentru finanțare</w:t>
      </w:r>
      <w:r w:rsidRPr="009302F7">
        <w:rPr>
          <w:rFonts w:ascii="Trebuchet MS" w:hAnsi="Trebuchet MS"/>
          <w:sz w:val="24"/>
          <w:szCs w:val="24"/>
        </w:rPr>
        <w:t xml:space="preserve">, dacă în urma verificări documentelor nu sunt îndeplinite condițiile de eligibilitate și criteriile de selecție, caz în care se va notifica solicitantul. </w:t>
      </w:r>
    </w:p>
    <w:p w14:paraId="3C6077F9" w14:textId="77777777" w:rsidR="000B2C26" w:rsidRPr="009302F7" w:rsidRDefault="000B2C26" w:rsidP="000B2C26">
      <w:pPr>
        <w:spacing w:line="360" w:lineRule="auto"/>
        <w:jc w:val="both"/>
        <w:rPr>
          <w:rFonts w:ascii="Trebuchet MS" w:hAnsi="Trebuchet MS"/>
          <w:b/>
          <w:sz w:val="24"/>
          <w:szCs w:val="24"/>
        </w:rPr>
      </w:pPr>
      <w:r w:rsidRPr="009B12C6">
        <w:rPr>
          <w:rFonts w:ascii="Trebuchet MS" w:hAnsi="Trebuchet MS"/>
          <w:b/>
          <w:sz w:val="24"/>
          <w:szCs w:val="24"/>
          <w:u w:val="single"/>
        </w:rPr>
        <w:t>Verificarea conformității la încheierea Contractului de finanțare</w:t>
      </w:r>
      <w:r w:rsidRPr="009302F7">
        <w:rPr>
          <w:rFonts w:ascii="Trebuchet MS" w:hAnsi="Trebuchet MS"/>
          <w:b/>
          <w:sz w:val="24"/>
          <w:szCs w:val="24"/>
        </w:rPr>
        <w:t>:</w:t>
      </w:r>
    </w:p>
    <w:p w14:paraId="5BE7552F" w14:textId="77777777" w:rsidR="000B2C26" w:rsidRPr="009302F7" w:rsidRDefault="000B2C26" w:rsidP="000B2C26">
      <w:pPr>
        <w:spacing w:line="360" w:lineRule="auto"/>
        <w:jc w:val="both"/>
        <w:rPr>
          <w:rFonts w:ascii="Trebuchet MS" w:hAnsi="Trebuchet MS"/>
          <w:sz w:val="24"/>
          <w:szCs w:val="24"/>
        </w:rPr>
      </w:pPr>
      <w:r w:rsidRPr="009302F7">
        <w:rPr>
          <w:rFonts w:ascii="Trebuchet MS" w:hAnsi="Trebuchet MS"/>
          <w:b/>
          <w:sz w:val="24"/>
          <w:szCs w:val="24"/>
        </w:rPr>
        <w:t>Efectuare conformității</w:t>
      </w:r>
      <w:r w:rsidRPr="009302F7">
        <w:rPr>
          <w:rFonts w:ascii="Trebuchet MS" w:hAnsi="Trebuchet MS"/>
          <w:sz w:val="24"/>
          <w:szCs w:val="24"/>
        </w:rPr>
        <w:t xml:space="preserve"> se va realiza </w:t>
      </w:r>
      <w:r w:rsidRPr="009302F7">
        <w:rPr>
          <w:rFonts w:ascii="Trebuchet MS" w:hAnsi="Trebuchet MS"/>
          <w:b/>
          <w:sz w:val="24"/>
          <w:szCs w:val="24"/>
        </w:rPr>
        <w:t>înainte de semn</w:t>
      </w:r>
      <w:r w:rsidR="00BB40D5">
        <w:rPr>
          <w:rFonts w:ascii="Trebuchet MS" w:hAnsi="Trebuchet MS"/>
          <w:b/>
          <w:sz w:val="24"/>
          <w:szCs w:val="24"/>
        </w:rPr>
        <w:t>a</w:t>
      </w:r>
      <w:r w:rsidRPr="009302F7">
        <w:rPr>
          <w:rFonts w:ascii="Trebuchet MS" w:hAnsi="Trebuchet MS"/>
          <w:b/>
          <w:sz w:val="24"/>
          <w:szCs w:val="24"/>
        </w:rPr>
        <w:t>rea Contractului de finanțare</w:t>
      </w:r>
      <w:r w:rsidRPr="009302F7">
        <w:rPr>
          <w:rFonts w:ascii="Trebuchet MS" w:hAnsi="Trebuchet MS"/>
          <w:sz w:val="24"/>
          <w:szCs w:val="24"/>
        </w:rPr>
        <w:t xml:space="preserve"> și constă în verificarea Cer</w:t>
      </w:r>
      <w:r w:rsidR="00BE7501" w:rsidRPr="009302F7">
        <w:rPr>
          <w:rFonts w:ascii="Trebuchet MS" w:hAnsi="Trebuchet MS"/>
          <w:sz w:val="24"/>
          <w:szCs w:val="24"/>
        </w:rPr>
        <w:t xml:space="preserve">erii de </w:t>
      </w:r>
      <w:r w:rsidR="003C6018" w:rsidRPr="009302F7">
        <w:rPr>
          <w:rFonts w:ascii="Trebuchet MS" w:hAnsi="Trebuchet MS"/>
          <w:sz w:val="24"/>
          <w:szCs w:val="24"/>
        </w:rPr>
        <w:t>f</w:t>
      </w:r>
      <w:r w:rsidR="00BE7501" w:rsidRPr="009302F7">
        <w:rPr>
          <w:rFonts w:ascii="Trebuchet MS" w:hAnsi="Trebuchet MS"/>
          <w:sz w:val="24"/>
          <w:szCs w:val="24"/>
        </w:rPr>
        <w:t>inanțare, respectiv dacă</w:t>
      </w:r>
      <w:r w:rsidRPr="009302F7">
        <w:rPr>
          <w:rFonts w:ascii="Trebuchet MS" w:hAnsi="Trebuchet MS"/>
          <w:sz w:val="24"/>
          <w:szCs w:val="24"/>
        </w:rPr>
        <w:t xml:space="preserve"> documentele originale aflate în posesia solicitantului corespund cu Cererea de finanțare depusă pe format de hârtie.</w:t>
      </w:r>
    </w:p>
    <w:p w14:paraId="54BBE216" w14:textId="77777777" w:rsidR="000B2C26" w:rsidRPr="009302F7" w:rsidRDefault="000B2C26" w:rsidP="000B2C26">
      <w:pPr>
        <w:spacing w:line="360" w:lineRule="auto"/>
        <w:jc w:val="both"/>
        <w:rPr>
          <w:rFonts w:ascii="Trebuchet MS" w:hAnsi="Trebuchet MS"/>
          <w:sz w:val="24"/>
          <w:szCs w:val="24"/>
        </w:rPr>
      </w:pPr>
      <w:r w:rsidRPr="009302F7">
        <w:rPr>
          <w:rFonts w:ascii="Trebuchet MS" w:hAnsi="Trebuchet MS"/>
          <w:b/>
          <w:sz w:val="24"/>
          <w:szCs w:val="24"/>
        </w:rPr>
        <w:t>Obiectul Contractului de finanțare</w:t>
      </w:r>
      <w:r w:rsidRPr="009302F7">
        <w:rPr>
          <w:rFonts w:ascii="Trebuchet MS" w:hAnsi="Trebuchet MS"/>
          <w:sz w:val="24"/>
          <w:szCs w:val="24"/>
        </w:rPr>
        <w:t xml:space="preserve"> îl reprezintă </w:t>
      </w:r>
      <w:r w:rsidRPr="009302F7">
        <w:rPr>
          <w:rFonts w:ascii="Trebuchet MS" w:hAnsi="Trebuchet MS"/>
          <w:b/>
          <w:sz w:val="24"/>
          <w:szCs w:val="24"/>
        </w:rPr>
        <w:t>acordarea finanțării nerambursabile de către AFIR, pentru punerea în aplicare a Cererii de finanțare asumată de către solicitant.</w:t>
      </w:r>
      <w:r w:rsidRPr="009302F7">
        <w:rPr>
          <w:rFonts w:ascii="Trebuchet MS" w:hAnsi="Trebuchet MS"/>
          <w:sz w:val="24"/>
          <w:szCs w:val="24"/>
        </w:rPr>
        <w:t xml:space="preserve"> </w:t>
      </w:r>
    </w:p>
    <w:p w14:paraId="46DD430E" w14:textId="77777777" w:rsidR="000B2C26" w:rsidRPr="009302F7" w:rsidRDefault="000B2C26" w:rsidP="000B2C26">
      <w:pPr>
        <w:spacing w:line="360" w:lineRule="auto"/>
        <w:jc w:val="both"/>
        <w:rPr>
          <w:rFonts w:ascii="Trebuchet MS" w:hAnsi="Trebuchet MS"/>
          <w:b/>
          <w:sz w:val="24"/>
          <w:szCs w:val="24"/>
        </w:rPr>
      </w:pPr>
      <w:r w:rsidRPr="009302F7">
        <w:rPr>
          <w:rFonts w:ascii="Trebuchet MS" w:hAnsi="Trebuchet MS"/>
          <w:sz w:val="24"/>
          <w:szCs w:val="24"/>
        </w:rPr>
        <w:t xml:space="preserve">Beneficiarului i se va acorda finanțarea nerambursabilă în termenii finanțării nerambursabile și condițiile stabilite în Contractul de finanțare și anexele acestuia, inclusiv în Cererea de finanțare aprobată, pe care acesta </w:t>
      </w:r>
      <w:r w:rsidRPr="009302F7">
        <w:rPr>
          <w:rFonts w:ascii="Trebuchet MS" w:hAnsi="Trebuchet MS"/>
          <w:b/>
          <w:sz w:val="24"/>
          <w:szCs w:val="24"/>
        </w:rPr>
        <w:t xml:space="preserve">are obligația de a le respecta. </w:t>
      </w:r>
    </w:p>
    <w:p w14:paraId="31623A7E" w14:textId="77777777" w:rsidR="000B2C26" w:rsidRPr="009302F7" w:rsidRDefault="00AE0440" w:rsidP="000B2C26">
      <w:pPr>
        <w:spacing w:line="360" w:lineRule="auto"/>
        <w:jc w:val="both"/>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59776" behindDoc="0" locked="0" layoutInCell="1" allowOverlap="1" wp14:anchorId="1CE1FEC9" wp14:editId="24F82AA1">
                <wp:simplePos x="0" y="0"/>
                <wp:positionH relativeFrom="margin">
                  <wp:align>center</wp:align>
                </wp:positionH>
                <wp:positionV relativeFrom="paragraph">
                  <wp:posOffset>5080</wp:posOffset>
                </wp:positionV>
                <wp:extent cx="5882640" cy="1211580"/>
                <wp:effectExtent l="0" t="0" r="22860" b="26670"/>
                <wp:wrapNone/>
                <wp:docPr id="23" name="Rectangle: Rounded Corners 23"/>
                <wp:cNvGraphicFramePr/>
                <a:graphic xmlns:a="http://schemas.openxmlformats.org/drawingml/2006/main">
                  <a:graphicData uri="http://schemas.microsoft.com/office/word/2010/wordprocessingShape">
                    <wps:wsp>
                      <wps:cNvSpPr/>
                      <wps:spPr>
                        <a:xfrm>
                          <a:off x="0" y="0"/>
                          <a:ext cx="5882640" cy="12115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128428" w14:textId="77777777" w:rsidR="00B5795E" w:rsidRDefault="00B5795E" w:rsidP="000B2C26">
                            <w:pPr>
                              <w:jc w:val="both"/>
                              <w:rPr>
                                <w:rFonts w:ascii="Trebuchet MS" w:hAnsi="Trebuchet MS"/>
                              </w:rPr>
                            </w:pPr>
                            <w:r>
                              <w:rPr>
                                <w:rFonts w:ascii="Trebuchet MS" w:hAnsi="Trebuchet MS"/>
                              </w:rPr>
                              <w:t>IMPORTANT</w:t>
                            </w:r>
                          </w:p>
                          <w:p w14:paraId="0964C196" w14:textId="77777777" w:rsidR="00B5795E" w:rsidRPr="000B2C26" w:rsidRDefault="00B5795E" w:rsidP="000B2C26">
                            <w:pPr>
                              <w:jc w:val="both"/>
                              <w:rPr>
                                <w:rFonts w:ascii="Trebuchet MS" w:hAnsi="Trebuchet MS"/>
                              </w:rPr>
                            </w:pPr>
                            <w:r>
                              <w:rPr>
                                <w:rFonts w:ascii="Trebuchet MS" w:hAnsi="Trebuchet MS"/>
                              </w:rPr>
                              <w:t xml:space="preserve">Se recomandă ca solicitantul, respectiv beneficiarul sprijinului financiar, să consulte integral textul Contractului de finanțare și al anexelor acestui, să-și asume cele prevăzute în acestea iar după semnarea contractului, trebuie să se asigure că a intrat în posesia acestora.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E1FEC9" id="Rectangle: Rounded Corners 23" o:spid="_x0000_s1042" style="position:absolute;left:0;text-align:left;margin-left:0;margin-top:.4pt;width:463.2pt;height:95.4pt;z-index:2516597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" fillcolor="#4472c4 [3204]" strokecolor="#1f3763 [1604]" strokeweight="1pt">
                <v:stroke joinstyle="miter"/>
                <v:textbox>
                  <w:txbxContent>
                    <w:p w14:paraId="48128428" w14:textId="77777777" w:rsidR="00B5795E" w:rsidRDefault="00B5795E" w:rsidP="000B2C26">
                      <w:pPr>
                        <w:jc w:val="both"/>
                        <w:rPr>
                          <w:rFonts w:ascii="Trebuchet MS" w:hAnsi="Trebuchet MS"/>
                        </w:rPr>
                      </w:pPr>
                      <w:r>
                        <w:rPr>
                          <w:rFonts w:ascii="Trebuchet MS" w:hAnsi="Trebuchet MS"/>
                        </w:rPr>
                        <w:t>IMPORTANT</w:t>
                      </w:r>
                    </w:p>
                    <w:p w14:paraId="0964C196" w14:textId="77777777" w:rsidR="00B5795E" w:rsidRPr="000B2C26" w:rsidRDefault="00B5795E" w:rsidP="000B2C26">
                      <w:pPr>
                        <w:jc w:val="both"/>
                        <w:rPr>
                          <w:rFonts w:ascii="Trebuchet MS" w:hAnsi="Trebuchet MS"/>
                        </w:rPr>
                      </w:pPr>
                      <w:r>
                        <w:rPr>
                          <w:rFonts w:ascii="Trebuchet MS" w:hAnsi="Trebuchet MS"/>
                        </w:rPr>
                        <w:t xml:space="preserve">Se recomandă ca solicitantul, respectiv beneficiarul sprijinului financiar, să consulte integral textul Contractului de finanțare și al anexelor acestui, să-și asume cele prevăzute în acestea iar după semnarea contractului, trebuie să se asigure că a intrat în posesia acestora. </w:t>
                      </w:r>
                    </w:p>
                  </w:txbxContent>
                </v:textbox>
                <w10:wrap anchorx="margin"/>
              </v:roundrect>
            </w:pict>
          </mc:Fallback>
        </mc:AlternateContent>
      </w:r>
    </w:p>
    <w:p w14:paraId="206AB56A" w14:textId="77777777" w:rsidR="000B2C26" w:rsidRPr="009302F7" w:rsidRDefault="000B2C26" w:rsidP="000B2C26">
      <w:pPr>
        <w:rPr>
          <w:rFonts w:ascii="Trebuchet MS" w:hAnsi="Trebuchet MS"/>
          <w:sz w:val="24"/>
          <w:szCs w:val="24"/>
        </w:rPr>
      </w:pPr>
    </w:p>
    <w:p w14:paraId="38BE5B7B" w14:textId="77777777" w:rsidR="000B2C26" w:rsidRPr="009302F7" w:rsidRDefault="000B2C26" w:rsidP="000B2C26">
      <w:pPr>
        <w:rPr>
          <w:rFonts w:ascii="Trebuchet MS" w:hAnsi="Trebuchet MS"/>
          <w:sz w:val="24"/>
          <w:szCs w:val="24"/>
        </w:rPr>
      </w:pPr>
    </w:p>
    <w:p w14:paraId="79C84B75" w14:textId="77777777" w:rsidR="000B2C26" w:rsidRPr="009302F7" w:rsidRDefault="000B2C26" w:rsidP="000B2C26">
      <w:pPr>
        <w:rPr>
          <w:rFonts w:ascii="Trebuchet MS" w:hAnsi="Trebuchet MS"/>
          <w:sz w:val="24"/>
          <w:szCs w:val="24"/>
        </w:rPr>
      </w:pPr>
    </w:p>
    <w:p w14:paraId="1403B62D" w14:textId="77777777" w:rsidR="000B2C26" w:rsidRPr="009302F7" w:rsidRDefault="000B2C26" w:rsidP="000B2C26">
      <w:pPr>
        <w:rPr>
          <w:rFonts w:ascii="Trebuchet MS" w:hAnsi="Trebuchet MS"/>
          <w:sz w:val="24"/>
          <w:szCs w:val="24"/>
        </w:rPr>
      </w:pPr>
    </w:p>
    <w:p w14:paraId="6D709AC3" w14:textId="77777777" w:rsidR="00E06EAE" w:rsidRPr="009302F7" w:rsidRDefault="00E06EAE" w:rsidP="000B2C26">
      <w:pPr>
        <w:rPr>
          <w:rFonts w:ascii="Trebuchet MS" w:hAnsi="Trebuchet MS"/>
          <w:sz w:val="24"/>
          <w:szCs w:val="24"/>
        </w:rPr>
      </w:pPr>
    </w:p>
    <w:p w14:paraId="13EE1072" w14:textId="77777777" w:rsidR="00E06EAE" w:rsidRPr="009302F7" w:rsidRDefault="00466D71" w:rsidP="00E06EAE">
      <w:pPr>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60800" behindDoc="0" locked="0" layoutInCell="1" allowOverlap="1" wp14:anchorId="5F883283" wp14:editId="0706A522">
                <wp:simplePos x="0" y="0"/>
                <wp:positionH relativeFrom="column">
                  <wp:posOffset>-15875</wp:posOffset>
                </wp:positionH>
                <wp:positionV relativeFrom="paragraph">
                  <wp:posOffset>134620</wp:posOffset>
                </wp:positionV>
                <wp:extent cx="5730240" cy="1973580"/>
                <wp:effectExtent l="0" t="0" r="22860" b="26670"/>
                <wp:wrapNone/>
                <wp:docPr id="24" name="Rectangle: Rounded Corners 24"/>
                <wp:cNvGraphicFramePr/>
                <a:graphic xmlns:a="http://schemas.openxmlformats.org/drawingml/2006/main">
                  <a:graphicData uri="http://schemas.microsoft.com/office/word/2010/wordprocessingShape">
                    <wps:wsp>
                      <wps:cNvSpPr/>
                      <wps:spPr>
                        <a:xfrm>
                          <a:off x="0" y="0"/>
                          <a:ext cx="5730240" cy="19735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209635" w14:textId="77777777" w:rsidR="00B5795E" w:rsidRDefault="00B5795E" w:rsidP="000B2C26">
                            <w:pPr>
                              <w:jc w:val="both"/>
                              <w:rPr>
                                <w:rFonts w:ascii="Trebuchet MS" w:hAnsi="Trebuchet MS"/>
                              </w:rPr>
                            </w:pPr>
                            <w:r>
                              <w:rPr>
                                <w:rFonts w:ascii="Trebuchet MS" w:hAnsi="Trebuchet MS"/>
                              </w:rPr>
                              <w:t>IMPORTANT</w:t>
                            </w:r>
                          </w:p>
                          <w:p w14:paraId="502F5455" w14:textId="77777777" w:rsidR="00B5795E" w:rsidRPr="000B2C26" w:rsidRDefault="00B5795E" w:rsidP="000B2C26">
                            <w:pPr>
                              <w:jc w:val="both"/>
                              <w:rPr>
                                <w:rFonts w:ascii="Trebuchet MS" w:hAnsi="Trebuchet MS"/>
                              </w:rPr>
                            </w:pPr>
                            <w:r>
                              <w:rPr>
                                <w:rFonts w:ascii="Trebuchet MS" w:hAnsi="Trebuchet MS"/>
                              </w:rPr>
                              <w:t xml:space="preserve">Pentru categoriile de beneficiari ai finanțării din FEADR care, după selectarea/ contractarea proiectului, precum și în perioada de monitorizare, își schimbă tipul și dimensiunea întreprinderii avute la data depunerii cererii de finanțare, în sensul trecerii de la categoria de micro-întreprindere la categoria de mică sau mijlocie, respectiv de la categoria de întreprindere mică sau mijlocie la categoria alte întreprinderi, cheltuielile pentru finanțare rămân eligibile, cu respectarea prevederilor legale în vigoare, conform prevederilor art.10 din HG nr. 226/ 2015, cu modificările și completările ulterioare.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883283" id="Rectangle: Rounded Corners 24" o:spid="_x0000_s1043" style="position:absolute;margin-left:-1.25pt;margin-top:10.6pt;width:451.2pt;height:155.4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" fillcolor="#4472c4 [3204]" strokecolor="#1f3763 [1604]" strokeweight="1pt">
                <v:stroke joinstyle="miter"/>
                <v:textbox>
                  <w:txbxContent>
                    <w:p w14:paraId="6F209635" w14:textId="77777777" w:rsidR="00B5795E" w:rsidRDefault="00B5795E" w:rsidP="000B2C26">
                      <w:pPr>
                        <w:jc w:val="both"/>
                        <w:rPr>
                          <w:rFonts w:ascii="Trebuchet MS" w:hAnsi="Trebuchet MS"/>
                        </w:rPr>
                      </w:pPr>
                      <w:r>
                        <w:rPr>
                          <w:rFonts w:ascii="Trebuchet MS" w:hAnsi="Trebuchet MS"/>
                        </w:rPr>
                        <w:t>IMPORTANT</w:t>
                      </w:r>
                    </w:p>
                    <w:p w14:paraId="502F5455" w14:textId="77777777" w:rsidR="00B5795E" w:rsidRPr="000B2C26" w:rsidRDefault="00B5795E" w:rsidP="000B2C26">
                      <w:pPr>
                        <w:jc w:val="both"/>
                        <w:rPr>
                          <w:rFonts w:ascii="Trebuchet MS" w:hAnsi="Trebuchet MS"/>
                        </w:rPr>
                      </w:pPr>
                      <w:r>
                        <w:rPr>
                          <w:rFonts w:ascii="Trebuchet MS" w:hAnsi="Trebuchet MS"/>
                        </w:rPr>
                        <w:t xml:space="preserve">Pentru categoriile de beneficiari ai finanțării din FEADR care, după selectarea/ contractarea proiectului, precum și în perioada de monitorizare, își schimbă tipul și dimensiunea întreprinderii avute la data depunerii cererii de finanțare, în sensul trecerii de la categoria de micro-întreprindere la categoria de mică sau mijlocie, respectiv de la categoria de întreprindere mică sau mijlocie la categoria alte întreprinderi, cheltuielile pentru finanțare rămân eligibile, cu respectarea prevederilor legale în vigoare, conform prevederilor art.10 din HG nr. 226/ 2015, cu modificările și completările ulterioare. </w:t>
                      </w:r>
                    </w:p>
                  </w:txbxContent>
                </v:textbox>
              </v:roundrect>
            </w:pict>
          </mc:Fallback>
        </mc:AlternateContent>
      </w:r>
    </w:p>
    <w:p w14:paraId="2EF9A494" w14:textId="77777777" w:rsidR="00E06EAE" w:rsidRPr="009302F7" w:rsidRDefault="00E06EAE" w:rsidP="00E06EAE">
      <w:pPr>
        <w:rPr>
          <w:rFonts w:ascii="Trebuchet MS" w:hAnsi="Trebuchet MS"/>
          <w:sz w:val="24"/>
          <w:szCs w:val="24"/>
        </w:rPr>
      </w:pPr>
    </w:p>
    <w:p w14:paraId="3A2BA053" w14:textId="77777777" w:rsidR="00E06EAE" w:rsidRPr="009302F7" w:rsidRDefault="00E06EAE" w:rsidP="00E06EAE">
      <w:pPr>
        <w:rPr>
          <w:rFonts w:ascii="Trebuchet MS" w:hAnsi="Trebuchet MS"/>
          <w:sz w:val="24"/>
          <w:szCs w:val="24"/>
        </w:rPr>
      </w:pPr>
    </w:p>
    <w:p w14:paraId="36B272D5" w14:textId="77777777" w:rsidR="00E06EAE" w:rsidRPr="009302F7" w:rsidRDefault="00E06EAE" w:rsidP="00E06EAE">
      <w:pPr>
        <w:rPr>
          <w:rFonts w:ascii="Trebuchet MS" w:hAnsi="Trebuchet MS"/>
          <w:sz w:val="24"/>
          <w:szCs w:val="24"/>
        </w:rPr>
      </w:pPr>
    </w:p>
    <w:p w14:paraId="76EC37AF" w14:textId="77777777" w:rsidR="00E06EAE" w:rsidRPr="009302F7" w:rsidRDefault="00E06EAE" w:rsidP="00E06EAE">
      <w:pPr>
        <w:rPr>
          <w:rFonts w:ascii="Trebuchet MS" w:hAnsi="Trebuchet MS"/>
          <w:sz w:val="24"/>
          <w:szCs w:val="24"/>
        </w:rPr>
      </w:pPr>
    </w:p>
    <w:p w14:paraId="5F211A66" w14:textId="77777777" w:rsidR="00E06EAE" w:rsidRDefault="00E06EAE" w:rsidP="00E06EAE">
      <w:pPr>
        <w:rPr>
          <w:rFonts w:ascii="Trebuchet MS" w:hAnsi="Trebuchet MS"/>
          <w:sz w:val="24"/>
          <w:szCs w:val="24"/>
        </w:rPr>
      </w:pPr>
    </w:p>
    <w:p w14:paraId="13FEB591" w14:textId="77777777" w:rsidR="007C1F88" w:rsidRPr="009302F7" w:rsidRDefault="007C1F88" w:rsidP="00E06EAE">
      <w:pPr>
        <w:rPr>
          <w:rFonts w:ascii="Trebuchet MS" w:hAnsi="Trebuchet MS"/>
          <w:sz w:val="24"/>
          <w:szCs w:val="24"/>
        </w:rPr>
      </w:pPr>
    </w:p>
    <w:p w14:paraId="2D882E7B" w14:textId="77777777" w:rsidR="007C1F88" w:rsidRDefault="007C1F88" w:rsidP="00E06EAE">
      <w:pPr>
        <w:rPr>
          <w:rFonts w:ascii="Trebuchet MS" w:hAnsi="Trebuchet MS"/>
          <w:b/>
          <w:sz w:val="24"/>
          <w:szCs w:val="24"/>
          <w:u w:val="single"/>
        </w:rPr>
      </w:pPr>
    </w:p>
    <w:p w14:paraId="5C6BDE01" w14:textId="77777777" w:rsidR="007C1F88" w:rsidRDefault="007C1F88" w:rsidP="00E06EAE">
      <w:pPr>
        <w:rPr>
          <w:rFonts w:ascii="Trebuchet MS" w:hAnsi="Trebuchet MS"/>
          <w:b/>
          <w:sz w:val="24"/>
          <w:szCs w:val="24"/>
          <w:u w:val="single"/>
        </w:rPr>
      </w:pPr>
    </w:p>
    <w:p w14:paraId="3130A47B" w14:textId="77777777" w:rsidR="007C1F88" w:rsidRPr="007C1F88" w:rsidRDefault="007C1F88" w:rsidP="00E06EAE">
      <w:pPr>
        <w:rPr>
          <w:rFonts w:ascii="Trebuchet MS" w:hAnsi="Trebuchet MS"/>
          <w:b/>
          <w:sz w:val="24"/>
          <w:szCs w:val="24"/>
          <w:u w:val="single"/>
        </w:rPr>
      </w:pPr>
      <w:r w:rsidRPr="007C1F88">
        <w:rPr>
          <w:rFonts w:ascii="Trebuchet MS" w:hAnsi="Trebuchet MS"/>
          <w:b/>
          <w:sz w:val="24"/>
          <w:szCs w:val="24"/>
          <w:u w:val="single"/>
        </w:rPr>
        <w:t xml:space="preserve">DOCUMENTELE NECESARE LA ÎNCHEIEREA  CONTRACTULUI DE FINANȚARE </w:t>
      </w:r>
    </w:p>
    <w:p w14:paraId="3222CD8A" w14:textId="77777777" w:rsidR="007C1F88" w:rsidRDefault="007C1F88" w:rsidP="00BB40D5">
      <w:pPr>
        <w:spacing w:line="360" w:lineRule="auto"/>
        <w:jc w:val="both"/>
        <w:rPr>
          <w:rFonts w:ascii="Trebuchet MS" w:hAnsi="Trebuchet MS"/>
          <w:sz w:val="24"/>
          <w:szCs w:val="24"/>
        </w:rPr>
      </w:pPr>
      <w:r w:rsidRPr="007C1F88">
        <w:rPr>
          <w:rFonts w:ascii="Trebuchet MS" w:hAnsi="Trebuchet MS"/>
          <w:b/>
          <w:sz w:val="24"/>
          <w:szCs w:val="24"/>
        </w:rPr>
        <w:t>Certificat de cazier judiciar</w:t>
      </w:r>
      <w:r w:rsidRPr="007C1F88">
        <w:rPr>
          <w:rFonts w:ascii="Trebuchet MS" w:hAnsi="Trebuchet MS"/>
          <w:sz w:val="24"/>
          <w:szCs w:val="24"/>
        </w:rPr>
        <w:t xml:space="preserve"> (fără înscrieri privind sancţiuni economico</w:t>
      </w:r>
      <w:r>
        <w:rPr>
          <w:rFonts w:ascii="Trebuchet MS" w:hAnsi="Trebuchet MS"/>
          <w:sz w:val="24"/>
          <w:szCs w:val="24"/>
        </w:rPr>
        <w:t>-financiare) al solicitantului ș</w:t>
      </w:r>
      <w:r w:rsidRPr="007C1F88">
        <w:rPr>
          <w:rFonts w:ascii="Trebuchet MS" w:hAnsi="Trebuchet MS"/>
          <w:sz w:val="24"/>
          <w:szCs w:val="24"/>
        </w:rPr>
        <w:t>i reprezentantului legal, în original, valabil la data încheierii contractului de finantare, în conformitate cu prevederile Legii nr. 290/2004 privind cazierul judiciar, republicată, cu modificările şi completările u</w:t>
      </w:r>
      <w:r w:rsidR="00BB40D5">
        <w:rPr>
          <w:rFonts w:ascii="Trebuchet MS" w:hAnsi="Trebuchet MS"/>
          <w:sz w:val="24"/>
          <w:szCs w:val="24"/>
        </w:rPr>
        <w:t>lterioare</w:t>
      </w:r>
      <w:r>
        <w:rPr>
          <w:rFonts w:ascii="Trebuchet MS" w:hAnsi="Trebuchet MS"/>
          <w:sz w:val="24"/>
          <w:szCs w:val="24"/>
        </w:rPr>
        <w:t>,  (doc. 8.1 şi 8.2  î</w:t>
      </w:r>
      <w:r w:rsidRPr="007C1F88">
        <w:rPr>
          <w:rFonts w:ascii="Trebuchet MS" w:hAnsi="Trebuchet MS"/>
          <w:sz w:val="24"/>
          <w:szCs w:val="24"/>
        </w:rPr>
        <w:t xml:space="preserve">n Cererea de finanțare); </w:t>
      </w:r>
    </w:p>
    <w:p w14:paraId="7C33EC37" w14:textId="77777777" w:rsidR="007C1F88" w:rsidRDefault="007C1F88" w:rsidP="00BB40D5">
      <w:pPr>
        <w:spacing w:line="360" w:lineRule="auto"/>
        <w:jc w:val="both"/>
        <w:rPr>
          <w:rFonts w:ascii="Trebuchet MS" w:hAnsi="Trebuchet MS"/>
          <w:sz w:val="24"/>
          <w:szCs w:val="24"/>
        </w:rPr>
      </w:pPr>
      <w:r w:rsidRPr="007C1F88">
        <w:rPr>
          <w:rFonts w:ascii="Trebuchet MS" w:hAnsi="Trebuchet MS"/>
          <w:b/>
          <w:sz w:val="24"/>
          <w:szCs w:val="24"/>
        </w:rPr>
        <w:t>Certificate de atestare fiscală</w:t>
      </w:r>
      <w:r w:rsidRPr="007C1F88">
        <w:rPr>
          <w:rFonts w:ascii="Trebuchet MS" w:hAnsi="Trebuchet MS"/>
          <w:sz w:val="24"/>
          <w:szCs w:val="24"/>
        </w:rPr>
        <w:t>,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w:t>
      </w:r>
      <w:r>
        <w:rPr>
          <w:rFonts w:ascii="Trebuchet MS" w:hAnsi="Trebuchet MS"/>
          <w:sz w:val="24"/>
          <w:szCs w:val="24"/>
        </w:rPr>
        <w:t>i 9.2 î</w:t>
      </w:r>
      <w:r w:rsidRPr="007C1F88">
        <w:rPr>
          <w:rFonts w:ascii="Trebuchet MS" w:hAnsi="Trebuchet MS"/>
          <w:sz w:val="24"/>
          <w:szCs w:val="24"/>
        </w:rPr>
        <w:t xml:space="preserve">n Cererea de finanțare); </w:t>
      </w:r>
    </w:p>
    <w:p w14:paraId="6EF9E5F3" w14:textId="77777777" w:rsidR="007C1F88" w:rsidRDefault="007C1F88" w:rsidP="00BB40D5">
      <w:pPr>
        <w:spacing w:line="360" w:lineRule="auto"/>
        <w:jc w:val="both"/>
        <w:rPr>
          <w:rFonts w:ascii="Trebuchet MS" w:hAnsi="Trebuchet MS"/>
          <w:sz w:val="24"/>
          <w:szCs w:val="24"/>
        </w:rPr>
      </w:pPr>
      <w:r>
        <w:rPr>
          <w:rFonts w:ascii="Trebuchet MS" w:hAnsi="Trebuchet MS"/>
          <w:b/>
          <w:sz w:val="24"/>
          <w:szCs w:val="24"/>
        </w:rPr>
        <w:t>Adresă emisă de instituția finaciară (bancă</w:t>
      </w:r>
      <w:r w:rsidRPr="007C1F88">
        <w:rPr>
          <w:rFonts w:ascii="Trebuchet MS" w:hAnsi="Trebuchet MS"/>
          <w:b/>
          <w:sz w:val="24"/>
          <w:szCs w:val="24"/>
        </w:rPr>
        <w:t xml:space="preserve">/trezorerie) </w:t>
      </w:r>
      <w:r w:rsidRPr="007C1F88">
        <w:rPr>
          <w:rFonts w:ascii="Trebuchet MS" w:hAnsi="Trebuchet MS"/>
          <w:sz w:val="24"/>
          <w:szCs w:val="24"/>
        </w:rPr>
        <w:t>din care să rezulte denumirea și adresa băncii precum și codul IBAN al contului în care se derulează operaţiunile cu AFIR aferente proiectului FEADR</w:t>
      </w:r>
      <w:r>
        <w:rPr>
          <w:rFonts w:ascii="Trebuchet MS" w:hAnsi="Trebuchet MS"/>
          <w:sz w:val="24"/>
          <w:szCs w:val="24"/>
        </w:rPr>
        <w:t>.</w:t>
      </w:r>
      <w:r w:rsidRPr="007C1F88">
        <w:rPr>
          <w:rFonts w:ascii="Trebuchet MS" w:hAnsi="Trebuchet MS"/>
          <w:sz w:val="24"/>
          <w:szCs w:val="24"/>
        </w:rPr>
        <w:t xml:space="preserve"> Nu este obligatorie deschiderea unui cont separat pentru d</w:t>
      </w:r>
      <w:r>
        <w:rPr>
          <w:rFonts w:ascii="Trebuchet MS" w:hAnsi="Trebuchet MS"/>
          <w:sz w:val="24"/>
          <w:szCs w:val="24"/>
        </w:rPr>
        <w:t>erularea proiectului. (doc. 14 î</w:t>
      </w:r>
      <w:r w:rsidRPr="007C1F88">
        <w:rPr>
          <w:rFonts w:ascii="Trebuchet MS" w:hAnsi="Trebuchet MS"/>
          <w:sz w:val="24"/>
          <w:szCs w:val="24"/>
        </w:rPr>
        <w:t>n Cererea de finanțare)</w:t>
      </w:r>
      <w:r>
        <w:rPr>
          <w:rFonts w:ascii="Trebuchet MS" w:hAnsi="Trebuchet MS"/>
          <w:sz w:val="24"/>
          <w:szCs w:val="24"/>
        </w:rPr>
        <w:t>.</w:t>
      </w:r>
    </w:p>
    <w:p w14:paraId="03F791BE" w14:textId="38E6A845" w:rsidR="007C1F88" w:rsidRDefault="007C1F88" w:rsidP="00BB40D5">
      <w:pPr>
        <w:spacing w:line="360" w:lineRule="auto"/>
        <w:jc w:val="both"/>
        <w:rPr>
          <w:rFonts w:ascii="Trebuchet MS" w:hAnsi="Trebuchet MS"/>
          <w:sz w:val="24"/>
          <w:szCs w:val="24"/>
        </w:rPr>
      </w:pPr>
      <w:r w:rsidRPr="007C1F88">
        <w:rPr>
          <w:rFonts w:ascii="Trebuchet MS" w:hAnsi="Trebuchet MS"/>
          <w:b/>
          <w:sz w:val="24"/>
          <w:szCs w:val="24"/>
        </w:rPr>
        <w:t>Certificat de cazier fiscal al solicitantului</w:t>
      </w:r>
      <w:r>
        <w:rPr>
          <w:rFonts w:ascii="Trebuchet MS" w:hAnsi="Trebuchet MS"/>
          <w:sz w:val="24"/>
          <w:szCs w:val="24"/>
        </w:rPr>
        <w:t xml:space="preserve"> (doc. 1</w:t>
      </w:r>
      <w:r w:rsidR="008B3CE7">
        <w:rPr>
          <w:rFonts w:ascii="Trebuchet MS" w:hAnsi="Trebuchet MS"/>
          <w:sz w:val="24"/>
          <w:szCs w:val="24"/>
        </w:rPr>
        <w:t>5</w:t>
      </w:r>
      <w:r>
        <w:rPr>
          <w:rFonts w:ascii="Trebuchet MS" w:hAnsi="Trebuchet MS"/>
          <w:sz w:val="24"/>
          <w:szCs w:val="24"/>
        </w:rPr>
        <w:t xml:space="preserve"> î</w:t>
      </w:r>
      <w:r w:rsidRPr="007C1F88">
        <w:rPr>
          <w:rFonts w:ascii="Trebuchet MS" w:hAnsi="Trebuchet MS"/>
          <w:sz w:val="24"/>
          <w:szCs w:val="24"/>
        </w:rPr>
        <w:t>n Cererea de finanțare)</w:t>
      </w:r>
      <w:r>
        <w:rPr>
          <w:rFonts w:ascii="Trebuchet MS" w:hAnsi="Trebuchet MS"/>
          <w:sz w:val="24"/>
          <w:szCs w:val="24"/>
        </w:rPr>
        <w:t>.</w:t>
      </w:r>
    </w:p>
    <w:p w14:paraId="4B9EE03E" w14:textId="77777777" w:rsidR="00817827" w:rsidRDefault="00817827" w:rsidP="007C1F88">
      <w:pPr>
        <w:spacing w:line="360" w:lineRule="auto"/>
        <w:rPr>
          <w:rFonts w:ascii="Trebuchet MS" w:hAnsi="Trebuchet MS"/>
          <w:b/>
          <w:sz w:val="24"/>
          <w:szCs w:val="24"/>
          <w:u w:val="single"/>
        </w:rPr>
      </w:pPr>
    </w:p>
    <w:p w14:paraId="290D8989" w14:textId="4735BA06" w:rsidR="00256AB5" w:rsidRPr="00C13709" w:rsidRDefault="00256AB5" w:rsidP="007C1F88">
      <w:pPr>
        <w:spacing w:line="360" w:lineRule="auto"/>
        <w:rPr>
          <w:rFonts w:ascii="Trebuchet MS" w:hAnsi="Trebuchet MS"/>
          <w:b/>
          <w:sz w:val="24"/>
          <w:szCs w:val="24"/>
          <w:u w:val="single"/>
        </w:rPr>
      </w:pPr>
      <w:r w:rsidRPr="00C13709">
        <w:rPr>
          <w:rFonts w:ascii="Trebuchet MS" w:hAnsi="Trebuchet MS"/>
          <w:b/>
          <w:sz w:val="24"/>
          <w:szCs w:val="24"/>
          <w:u w:val="single"/>
        </w:rPr>
        <w:t xml:space="preserve">DURATA </w:t>
      </w:r>
      <w:r w:rsidR="00C13709" w:rsidRPr="00C13709">
        <w:rPr>
          <w:rFonts w:ascii="Trebuchet MS" w:hAnsi="Trebuchet MS"/>
          <w:b/>
          <w:sz w:val="24"/>
          <w:szCs w:val="24"/>
          <w:u w:val="single"/>
        </w:rPr>
        <w:t>DE VALABILITATEA</w:t>
      </w:r>
      <w:r w:rsidRPr="00C13709">
        <w:rPr>
          <w:rFonts w:ascii="Trebuchet MS" w:hAnsi="Trebuchet MS"/>
          <w:b/>
          <w:sz w:val="24"/>
          <w:szCs w:val="24"/>
          <w:u w:val="single"/>
        </w:rPr>
        <w:t xml:space="preserve"> A CONTRACTULUI DE FINANȚARE</w:t>
      </w:r>
    </w:p>
    <w:p w14:paraId="0B121769" w14:textId="09042B87" w:rsidR="00CB2983" w:rsidRPr="00C13709" w:rsidRDefault="00CB2983" w:rsidP="00CB2983">
      <w:pPr>
        <w:pStyle w:val="ListParagraph"/>
        <w:spacing w:line="360" w:lineRule="auto"/>
        <w:ind w:left="0"/>
        <w:jc w:val="both"/>
        <w:rPr>
          <w:rFonts w:ascii="Trebuchet MS" w:hAnsi="Trebuchet MS"/>
          <w:sz w:val="24"/>
          <w:szCs w:val="24"/>
        </w:rPr>
      </w:pPr>
      <w:r w:rsidRPr="00C13709">
        <w:rPr>
          <w:rFonts w:ascii="Trebuchet MS" w:hAnsi="Trebuchet MS"/>
          <w:b/>
          <w:sz w:val="24"/>
          <w:szCs w:val="24"/>
        </w:rPr>
        <w:t xml:space="preserve">Durata de </w:t>
      </w:r>
      <w:r w:rsidR="00C13709" w:rsidRPr="00C13709">
        <w:rPr>
          <w:rFonts w:ascii="Trebuchet MS" w:hAnsi="Trebuchet MS"/>
          <w:b/>
          <w:sz w:val="24"/>
          <w:szCs w:val="24"/>
        </w:rPr>
        <w:t>valabilitate</w:t>
      </w:r>
      <w:r w:rsidRPr="00C13709">
        <w:rPr>
          <w:rFonts w:ascii="Trebuchet MS" w:hAnsi="Trebuchet MS"/>
          <w:b/>
          <w:sz w:val="24"/>
          <w:szCs w:val="24"/>
        </w:rPr>
        <w:t xml:space="preserve"> a Contractului de finanțare</w:t>
      </w:r>
      <w:r w:rsidRPr="00C13709">
        <w:rPr>
          <w:rFonts w:ascii="Trebuchet MS" w:hAnsi="Trebuchet MS"/>
          <w:sz w:val="24"/>
          <w:szCs w:val="24"/>
        </w:rPr>
        <w:t xml:space="preserve"> cuprinde: </w:t>
      </w:r>
    </w:p>
    <w:p w14:paraId="63D9D3A5" w14:textId="043A2F50" w:rsidR="00CB2983" w:rsidRDefault="00CB2983" w:rsidP="00C13709">
      <w:pPr>
        <w:pStyle w:val="ListParagraph"/>
        <w:spacing w:line="360" w:lineRule="auto"/>
        <w:ind w:left="0"/>
        <w:jc w:val="both"/>
        <w:rPr>
          <w:rFonts w:ascii="Trebuchet MS" w:hAnsi="Trebuchet MS"/>
          <w:b/>
          <w:sz w:val="24"/>
          <w:szCs w:val="24"/>
        </w:rPr>
      </w:pPr>
      <w:r w:rsidRPr="00C13709">
        <w:rPr>
          <w:rFonts w:ascii="Trebuchet MS" w:hAnsi="Trebuchet MS"/>
          <w:sz w:val="24"/>
          <w:szCs w:val="24"/>
        </w:rPr>
        <w:lastRenderedPageBreak/>
        <w:t xml:space="preserve"> </w:t>
      </w:r>
      <w:r w:rsidRPr="00C13709">
        <w:rPr>
          <w:rFonts w:ascii="Trebuchet MS" w:hAnsi="Trebuchet MS"/>
          <w:b/>
          <w:sz w:val="24"/>
          <w:szCs w:val="24"/>
        </w:rPr>
        <w:t xml:space="preserve">durata de </w:t>
      </w:r>
      <w:r w:rsidR="00C13709">
        <w:rPr>
          <w:rFonts w:ascii="Trebuchet MS" w:hAnsi="Trebuchet MS"/>
          <w:b/>
          <w:sz w:val="24"/>
          <w:szCs w:val="24"/>
        </w:rPr>
        <w:t>executie a Cntractului de finantare la care se adauga 3 ani de monitorizare de la data ultimei plati efectuate.</w:t>
      </w:r>
    </w:p>
    <w:p w14:paraId="36994FFC" w14:textId="77777777" w:rsidR="002B7063" w:rsidRDefault="002B7063" w:rsidP="00CB2983">
      <w:pPr>
        <w:pStyle w:val="ListParagraph"/>
        <w:spacing w:line="360" w:lineRule="auto"/>
        <w:ind w:left="0"/>
        <w:jc w:val="both"/>
        <w:rPr>
          <w:rFonts w:ascii="Trebuchet MS" w:hAnsi="Trebuchet MS"/>
          <w:b/>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75136" behindDoc="0" locked="0" layoutInCell="1" allowOverlap="1" wp14:anchorId="24F9BF27" wp14:editId="1C26FEAE">
                <wp:simplePos x="0" y="0"/>
                <wp:positionH relativeFrom="column">
                  <wp:posOffset>5080</wp:posOffset>
                </wp:positionH>
                <wp:positionV relativeFrom="paragraph">
                  <wp:posOffset>208280</wp:posOffset>
                </wp:positionV>
                <wp:extent cx="6012180" cy="1323975"/>
                <wp:effectExtent l="0" t="0" r="26670" b="28575"/>
                <wp:wrapNone/>
                <wp:docPr id="26" name="Rectangle: Rounded Corners 27"/>
                <wp:cNvGraphicFramePr/>
                <a:graphic xmlns:a="http://schemas.openxmlformats.org/drawingml/2006/main">
                  <a:graphicData uri="http://schemas.microsoft.com/office/word/2010/wordprocessingShape">
                    <wps:wsp>
                      <wps:cNvSpPr/>
                      <wps:spPr>
                        <a:xfrm>
                          <a:off x="0" y="0"/>
                          <a:ext cx="6012180" cy="1323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189430" w14:textId="77777777" w:rsidR="00B5795E" w:rsidRPr="002B7063" w:rsidRDefault="00B5795E" w:rsidP="002B7063">
                            <w:pPr>
                              <w:widowControl w:val="0"/>
                              <w:tabs>
                                <w:tab w:val="left" w:pos="0"/>
                              </w:tabs>
                              <w:autoSpaceDE w:val="0"/>
                              <w:autoSpaceDN w:val="0"/>
                              <w:adjustRightInd w:val="0"/>
                              <w:spacing w:before="5" w:after="0" w:line="268" w:lineRule="exact"/>
                              <w:ind w:right="81"/>
                              <w:jc w:val="both"/>
                              <w:rPr>
                                <w:rFonts w:cs="Calibri"/>
                                <w:b/>
                                <w:color w:val="FFFFFF" w:themeColor="background1"/>
                                <w:sz w:val="32"/>
                                <w:szCs w:val="32"/>
                              </w:rPr>
                            </w:pPr>
                            <w:r w:rsidRPr="002B7063">
                              <w:rPr>
                                <w:rFonts w:cs="Calibri"/>
                                <w:b/>
                                <w:color w:val="FFFFFF" w:themeColor="background1"/>
                                <w:sz w:val="32"/>
                                <w:szCs w:val="32"/>
                              </w:rPr>
                              <w:t>ATENTIE !</w:t>
                            </w:r>
                          </w:p>
                          <w:p w14:paraId="13F9D161" w14:textId="77777777" w:rsidR="00B5795E" w:rsidRPr="002B7063" w:rsidRDefault="00B5795E" w:rsidP="002B7063">
                            <w:pPr>
                              <w:widowControl w:val="0"/>
                              <w:tabs>
                                <w:tab w:val="left" w:pos="0"/>
                              </w:tabs>
                              <w:autoSpaceDE w:val="0"/>
                              <w:autoSpaceDN w:val="0"/>
                              <w:adjustRightInd w:val="0"/>
                              <w:spacing w:before="5" w:after="0" w:line="268" w:lineRule="exact"/>
                              <w:ind w:right="81"/>
                              <w:jc w:val="both"/>
                              <w:rPr>
                                <w:rFonts w:cs="Calibri"/>
                                <w:b/>
                                <w:color w:val="FFFFFF" w:themeColor="background1"/>
                                <w:sz w:val="28"/>
                                <w:szCs w:val="28"/>
                              </w:rPr>
                            </w:pPr>
                          </w:p>
                          <w:p w14:paraId="71E224D7" w14:textId="080AA9CD" w:rsidR="00B5795E" w:rsidRDefault="00B5795E" w:rsidP="002B7063">
                            <w:pPr>
                              <w:widowControl w:val="0"/>
                              <w:tabs>
                                <w:tab w:val="left" w:pos="0"/>
                              </w:tabs>
                              <w:autoSpaceDE w:val="0"/>
                              <w:autoSpaceDN w:val="0"/>
                              <w:adjustRightInd w:val="0"/>
                              <w:spacing w:before="5" w:after="0" w:line="276" w:lineRule="auto"/>
                              <w:ind w:right="81"/>
                              <w:jc w:val="both"/>
                            </w:pPr>
                            <w:r w:rsidRPr="00C13709">
                              <w:rPr>
                                <w:rFonts w:ascii="Trebuchet MS" w:hAnsi="Trebuchet MS"/>
                                <w:b/>
                                <w:sz w:val="28"/>
                                <w:szCs w:val="28"/>
                              </w:rPr>
                              <w:t>Termenul maxim de contractare a proiectelor este</w:t>
                            </w:r>
                            <w:r w:rsidR="00F832AA">
                              <w:rPr>
                                <w:rFonts w:ascii="Trebuchet MS" w:hAnsi="Trebuchet MS"/>
                                <w:b/>
                                <w:sz w:val="28"/>
                                <w:szCs w:val="28"/>
                              </w:rPr>
                              <w:t xml:space="preserve"> în conformitate cu legislația în vigoare </w:t>
                            </w:r>
                            <w:r w:rsidRPr="00C13709">
                              <w:rPr>
                                <w:rFonts w:ascii="Trebuchet MS" w:hAnsi="Trebuchet MS"/>
                                <w:b/>
                                <w:sz w:val="28"/>
                                <w:szCs w:val="28"/>
                              </w:rPr>
                              <w:t>.</w:t>
                            </w:r>
                            <w:r>
                              <w:t xml:space="preserve"> </w:t>
                            </w:r>
                          </w:p>
                          <w:p w14:paraId="50AE9C7A" w14:textId="77777777" w:rsidR="00B5795E" w:rsidRPr="00C13709" w:rsidRDefault="00B5795E" w:rsidP="00C13709">
                            <w:pPr>
                              <w:widowControl w:val="0"/>
                              <w:tabs>
                                <w:tab w:val="left" w:pos="0"/>
                              </w:tabs>
                              <w:autoSpaceDE w:val="0"/>
                              <w:autoSpaceDN w:val="0"/>
                              <w:adjustRightInd w:val="0"/>
                              <w:spacing w:before="5" w:after="0" w:line="268" w:lineRule="exact"/>
                              <w:ind w:right="81"/>
                              <w:jc w:val="both"/>
                              <w:rPr>
                                <w:rFonts w:ascii="Trebuchet MS" w:hAnsi="Trebuchet MS"/>
                                <w:b/>
                                <w:sz w:val="28"/>
                                <w:szCs w:val="28"/>
                              </w:rPr>
                            </w:pPr>
                            <w:r w:rsidRPr="00C13709">
                              <w:rPr>
                                <w:rFonts w:ascii="Trebuchet MS" w:hAnsi="Trebuchet MS"/>
                                <w:b/>
                                <w:sz w:val="28"/>
                                <w:szCs w:val="28"/>
                              </w:rPr>
                              <w:t>Termenul maxim de finalizare a proiectelor este de 31.12.2025.</w:t>
                            </w:r>
                          </w:p>
                          <w:p w14:paraId="578451C0" w14:textId="77777777" w:rsidR="00B5795E" w:rsidRPr="002B7063" w:rsidRDefault="00B5795E" w:rsidP="002B7063">
                            <w:pPr>
                              <w:widowControl w:val="0"/>
                              <w:tabs>
                                <w:tab w:val="left" w:pos="0"/>
                              </w:tabs>
                              <w:autoSpaceDE w:val="0"/>
                              <w:autoSpaceDN w:val="0"/>
                              <w:adjustRightInd w:val="0"/>
                              <w:spacing w:before="5" w:after="0" w:line="276" w:lineRule="auto"/>
                              <w:ind w:right="81"/>
                              <w:jc w:val="both"/>
                              <w:rPr>
                                <w:rFonts w:ascii="Trebuchet MS" w:hAnsi="Trebuchet MS"/>
                                <w:b/>
                                <w:sz w:val="28"/>
                                <w:szCs w:val="28"/>
                              </w:rPr>
                            </w:pPr>
                          </w:p>
                          <w:p w14:paraId="0BAC4B90" w14:textId="77777777" w:rsidR="00B5795E" w:rsidRPr="00A66A55" w:rsidRDefault="00B5795E" w:rsidP="002B7063">
                            <w:pPr>
                              <w:jc w:val="both"/>
                              <w:rPr>
                                <w:rFonts w:ascii="Trebuchet MS" w:hAnsi="Trebuchet MS"/>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4F9BF27" id="Rectangle: Rounded Corners 27" o:spid="_x0000_s1044" style="position:absolute;left:0;text-align:left;margin-left:.4pt;margin-top:16.4pt;width:473.4pt;height:104.2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" fillcolor="#4472c4 [3204]" strokecolor="#1f3763 [1604]" strokeweight="1pt">
                <v:stroke joinstyle="miter"/>
                <v:textbox>
                  <w:txbxContent>
                    <w:p w14:paraId="52189430" w14:textId="77777777" w:rsidR="00B5795E" w:rsidRPr="002B7063" w:rsidRDefault="00B5795E" w:rsidP="002B7063">
                      <w:pPr>
                        <w:widowControl w:val="0"/>
                        <w:tabs>
                          <w:tab w:val="left" w:pos="0"/>
                        </w:tabs>
                        <w:autoSpaceDE w:val="0"/>
                        <w:autoSpaceDN w:val="0"/>
                        <w:adjustRightInd w:val="0"/>
                        <w:spacing w:before="5" w:after="0" w:line="268" w:lineRule="exact"/>
                        <w:ind w:right="81"/>
                        <w:jc w:val="both"/>
                        <w:rPr>
                          <w:rFonts w:cs="Calibri"/>
                          <w:b/>
                          <w:color w:val="FFFFFF" w:themeColor="background1"/>
                          <w:sz w:val="32"/>
                          <w:szCs w:val="32"/>
                        </w:rPr>
                      </w:pPr>
                      <w:r w:rsidRPr="002B7063">
                        <w:rPr>
                          <w:rFonts w:cs="Calibri"/>
                          <w:b/>
                          <w:color w:val="FFFFFF" w:themeColor="background1"/>
                          <w:sz w:val="32"/>
                          <w:szCs w:val="32"/>
                        </w:rPr>
                        <w:t>ATENTIE !</w:t>
                      </w:r>
                    </w:p>
                    <w:p w14:paraId="13F9D161" w14:textId="77777777" w:rsidR="00B5795E" w:rsidRPr="002B7063" w:rsidRDefault="00B5795E" w:rsidP="002B7063">
                      <w:pPr>
                        <w:widowControl w:val="0"/>
                        <w:tabs>
                          <w:tab w:val="left" w:pos="0"/>
                        </w:tabs>
                        <w:autoSpaceDE w:val="0"/>
                        <w:autoSpaceDN w:val="0"/>
                        <w:adjustRightInd w:val="0"/>
                        <w:spacing w:before="5" w:after="0" w:line="268" w:lineRule="exact"/>
                        <w:ind w:right="81"/>
                        <w:jc w:val="both"/>
                        <w:rPr>
                          <w:rFonts w:cs="Calibri"/>
                          <w:b/>
                          <w:color w:val="FFFFFF" w:themeColor="background1"/>
                          <w:sz w:val="28"/>
                          <w:szCs w:val="28"/>
                        </w:rPr>
                      </w:pPr>
                    </w:p>
                    <w:p w14:paraId="71E224D7" w14:textId="080AA9CD" w:rsidR="00B5795E" w:rsidRDefault="00B5795E" w:rsidP="002B7063">
                      <w:pPr>
                        <w:widowControl w:val="0"/>
                        <w:tabs>
                          <w:tab w:val="left" w:pos="0"/>
                        </w:tabs>
                        <w:autoSpaceDE w:val="0"/>
                        <w:autoSpaceDN w:val="0"/>
                        <w:adjustRightInd w:val="0"/>
                        <w:spacing w:before="5" w:after="0" w:line="276" w:lineRule="auto"/>
                        <w:ind w:right="81"/>
                        <w:jc w:val="both"/>
                      </w:pPr>
                      <w:r w:rsidRPr="00C13709">
                        <w:rPr>
                          <w:rFonts w:ascii="Trebuchet MS" w:hAnsi="Trebuchet MS"/>
                          <w:b/>
                          <w:sz w:val="28"/>
                          <w:szCs w:val="28"/>
                        </w:rPr>
                        <w:t>Termenul maxim de contractare a proiectelor este</w:t>
                      </w:r>
                      <w:r w:rsidR="00F832AA">
                        <w:rPr>
                          <w:rFonts w:ascii="Trebuchet MS" w:hAnsi="Trebuchet MS"/>
                          <w:b/>
                          <w:sz w:val="28"/>
                          <w:szCs w:val="28"/>
                        </w:rPr>
                        <w:t xml:space="preserve"> în conformitate cu legislația în vigoare </w:t>
                      </w:r>
                      <w:r w:rsidRPr="00C13709">
                        <w:rPr>
                          <w:rFonts w:ascii="Trebuchet MS" w:hAnsi="Trebuchet MS"/>
                          <w:b/>
                          <w:sz w:val="28"/>
                          <w:szCs w:val="28"/>
                        </w:rPr>
                        <w:t>.</w:t>
                      </w:r>
                      <w:r>
                        <w:t xml:space="preserve"> </w:t>
                      </w:r>
                    </w:p>
                    <w:p w14:paraId="50AE9C7A" w14:textId="77777777" w:rsidR="00B5795E" w:rsidRPr="00C13709" w:rsidRDefault="00B5795E" w:rsidP="00C13709">
                      <w:pPr>
                        <w:widowControl w:val="0"/>
                        <w:tabs>
                          <w:tab w:val="left" w:pos="0"/>
                        </w:tabs>
                        <w:autoSpaceDE w:val="0"/>
                        <w:autoSpaceDN w:val="0"/>
                        <w:adjustRightInd w:val="0"/>
                        <w:spacing w:before="5" w:after="0" w:line="268" w:lineRule="exact"/>
                        <w:ind w:right="81"/>
                        <w:jc w:val="both"/>
                        <w:rPr>
                          <w:rFonts w:ascii="Trebuchet MS" w:hAnsi="Trebuchet MS"/>
                          <w:b/>
                          <w:sz w:val="28"/>
                          <w:szCs w:val="28"/>
                        </w:rPr>
                      </w:pPr>
                      <w:r w:rsidRPr="00C13709">
                        <w:rPr>
                          <w:rFonts w:ascii="Trebuchet MS" w:hAnsi="Trebuchet MS"/>
                          <w:b/>
                          <w:sz w:val="28"/>
                          <w:szCs w:val="28"/>
                        </w:rPr>
                        <w:t>Termenul maxim de finalizare a proiectelor este de 31.12.2025.</w:t>
                      </w:r>
                    </w:p>
                    <w:p w14:paraId="578451C0" w14:textId="77777777" w:rsidR="00B5795E" w:rsidRPr="002B7063" w:rsidRDefault="00B5795E" w:rsidP="002B7063">
                      <w:pPr>
                        <w:widowControl w:val="0"/>
                        <w:tabs>
                          <w:tab w:val="left" w:pos="0"/>
                        </w:tabs>
                        <w:autoSpaceDE w:val="0"/>
                        <w:autoSpaceDN w:val="0"/>
                        <w:adjustRightInd w:val="0"/>
                        <w:spacing w:before="5" w:after="0" w:line="276" w:lineRule="auto"/>
                        <w:ind w:right="81"/>
                        <w:jc w:val="both"/>
                        <w:rPr>
                          <w:rFonts w:ascii="Trebuchet MS" w:hAnsi="Trebuchet MS"/>
                          <w:b/>
                          <w:sz w:val="28"/>
                          <w:szCs w:val="28"/>
                        </w:rPr>
                      </w:pPr>
                    </w:p>
                    <w:p w14:paraId="0BAC4B90" w14:textId="77777777" w:rsidR="00B5795E" w:rsidRPr="00A66A55" w:rsidRDefault="00B5795E" w:rsidP="002B7063">
                      <w:pPr>
                        <w:jc w:val="both"/>
                        <w:rPr>
                          <w:rFonts w:ascii="Trebuchet MS" w:hAnsi="Trebuchet MS"/>
                          <w:b/>
                          <w:sz w:val="24"/>
                          <w:szCs w:val="24"/>
                        </w:rPr>
                      </w:pPr>
                    </w:p>
                  </w:txbxContent>
                </v:textbox>
              </v:roundrect>
            </w:pict>
          </mc:Fallback>
        </mc:AlternateContent>
      </w:r>
    </w:p>
    <w:p w14:paraId="329E57BB" w14:textId="77777777" w:rsidR="002B7063" w:rsidRDefault="002B7063" w:rsidP="00CB2983">
      <w:pPr>
        <w:pStyle w:val="ListParagraph"/>
        <w:spacing w:line="360" w:lineRule="auto"/>
        <w:ind w:left="0"/>
        <w:jc w:val="both"/>
        <w:rPr>
          <w:rFonts w:ascii="Trebuchet MS" w:hAnsi="Trebuchet MS"/>
          <w:b/>
          <w:sz w:val="24"/>
          <w:szCs w:val="24"/>
        </w:rPr>
      </w:pPr>
    </w:p>
    <w:p w14:paraId="7F986AF6" w14:textId="77777777" w:rsidR="002B7063" w:rsidRDefault="002B7063" w:rsidP="00CB2983">
      <w:pPr>
        <w:pStyle w:val="ListParagraph"/>
        <w:spacing w:line="360" w:lineRule="auto"/>
        <w:ind w:left="0"/>
        <w:jc w:val="both"/>
        <w:rPr>
          <w:rFonts w:ascii="Trebuchet MS" w:hAnsi="Trebuchet MS"/>
          <w:b/>
          <w:sz w:val="24"/>
          <w:szCs w:val="24"/>
        </w:rPr>
      </w:pPr>
    </w:p>
    <w:p w14:paraId="154C4AE4" w14:textId="77777777" w:rsidR="002B7063" w:rsidRPr="009302F7" w:rsidRDefault="002B7063" w:rsidP="00CB2983">
      <w:pPr>
        <w:pStyle w:val="ListParagraph"/>
        <w:spacing w:line="360" w:lineRule="auto"/>
        <w:ind w:left="0"/>
        <w:jc w:val="both"/>
        <w:rPr>
          <w:rFonts w:ascii="Trebuchet MS" w:hAnsi="Trebuchet MS"/>
          <w:sz w:val="24"/>
          <w:szCs w:val="24"/>
        </w:rPr>
      </w:pPr>
    </w:p>
    <w:p w14:paraId="2AE1D97B" w14:textId="77777777" w:rsidR="002B7063" w:rsidRDefault="002B7063" w:rsidP="00256AB5">
      <w:pPr>
        <w:spacing w:line="360" w:lineRule="auto"/>
        <w:jc w:val="both"/>
        <w:rPr>
          <w:rFonts w:ascii="Trebuchet MS" w:hAnsi="Trebuchet MS"/>
          <w:b/>
          <w:sz w:val="24"/>
          <w:szCs w:val="24"/>
        </w:rPr>
      </w:pPr>
    </w:p>
    <w:p w14:paraId="3561168E" w14:textId="150A5C6B" w:rsidR="002B7063" w:rsidRDefault="00F832AA" w:rsidP="00F832AA">
      <w:pPr>
        <w:tabs>
          <w:tab w:val="left" w:pos="8388"/>
        </w:tabs>
        <w:spacing w:line="360" w:lineRule="auto"/>
        <w:jc w:val="both"/>
        <w:rPr>
          <w:rFonts w:ascii="Trebuchet MS" w:hAnsi="Trebuchet MS"/>
          <w:b/>
          <w:sz w:val="24"/>
          <w:szCs w:val="24"/>
        </w:rPr>
      </w:pPr>
      <w:r>
        <w:rPr>
          <w:rFonts w:ascii="Trebuchet MS" w:hAnsi="Trebuchet MS"/>
          <w:b/>
          <w:sz w:val="24"/>
          <w:szCs w:val="24"/>
        </w:rPr>
        <w:tab/>
      </w:r>
    </w:p>
    <w:p w14:paraId="07463142" w14:textId="77777777" w:rsidR="00A66A55" w:rsidRPr="009302F7" w:rsidRDefault="00CB2983" w:rsidP="00256AB5">
      <w:pPr>
        <w:spacing w:line="360" w:lineRule="auto"/>
        <w:jc w:val="both"/>
        <w:rPr>
          <w:rFonts w:ascii="Trebuchet MS" w:hAnsi="Trebuchet MS"/>
          <w:sz w:val="24"/>
          <w:szCs w:val="24"/>
        </w:rPr>
      </w:pPr>
      <w:r>
        <w:rPr>
          <w:rFonts w:ascii="Trebuchet MS" w:hAnsi="Trebuchet MS"/>
          <w:sz w:val="24"/>
          <w:szCs w:val="24"/>
        </w:rPr>
        <w:t>De asemenea, pe o perioadă de 3</w:t>
      </w:r>
      <w:r w:rsidR="00A66A55" w:rsidRPr="009302F7">
        <w:rPr>
          <w:rFonts w:ascii="Trebuchet MS" w:hAnsi="Trebuchet MS"/>
          <w:sz w:val="24"/>
          <w:szCs w:val="24"/>
        </w:rPr>
        <w:t xml:space="preserve"> ani de la ultima tranșă de plată efectuată de Agenție, Beneficiarul se obligă să:</w:t>
      </w:r>
    </w:p>
    <w:p w14:paraId="2ADC5C5D" w14:textId="77777777" w:rsidR="00A66A55" w:rsidRPr="009302F7" w:rsidRDefault="00A66A55"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Respect</w:t>
      </w:r>
      <w:r w:rsidR="00756B6B">
        <w:rPr>
          <w:rFonts w:ascii="Trebuchet MS" w:hAnsi="Trebuchet MS"/>
          <w:sz w:val="24"/>
          <w:szCs w:val="24"/>
        </w:rPr>
        <w:t>e și să mențină criteriile de eligi</w:t>
      </w:r>
      <w:r w:rsidRPr="009302F7">
        <w:rPr>
          <w:rFonts w:ascii="Trebuchet MS" w:hAnsi="Trebuchet MS"/>
          <w:sz w:val="24"/>
          <w:szCs w:val="24"/>
        </w:rPr>
        <w:t>bilitate și de selecție</w:t>
      </w:r>
    </w:p>
    <w:p w14:paraId="62D015C7" w14:textId="77777777" w:rsidR="00A66A55" w:rsidRPr="009302F7" w:rsidRDefault="00A66A55"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 xml:space="preserve">Să nu modifice obiectivele prevăzute în </w:t>
      </w:r>
      <w:r w:rsidR="003C6018" w:rsidRPr="009302F7">
        <w:rPr>
          <w:rFonts w:ascii="Trebuchet MS" w:hAnsi="Trebuchet MS"/>
          <w:sz w:val="24"/>
          <w:szCs w:val="24"/>
        </w:rPr>
        <w:t>Planul de afaceri</w:t>
      </w:r>
      <w:r w:rsidRPr="009302F7">
        <w:rPr>
          <w:rFonts w:ascii="Trebuchet MS" w:hAnsi="Trebuchet MS"/>
          <w:sz w:val="24"/>
          <w:szCs w:val="24"/>
        </w:rPr>
        <w:t xml:space="preserve">, parte integrantă din Contractul și Cererea de finanțare. </w:t>
      </w:r>
    </w:p>
    <w:p w14:paraId="63E063C2" w14:textId="77777777" w:rsidR="00A66A55" w:rsidRPr="009302F7" w:rsidRDefault="00A66A55"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Să nu în</w:t>
      </w:r>
      <w:r w:rsidR="00E748E6" w:rsidRPr="009302F7">
        <w:rPr>
          <w:rFonts w:ascii="Trebuchet MS" w:hAnsi="Trebuchet MS"/>
          <w:sz w:val="24"/>
          <w:szCs w:val="24"/>
        </w:rPr>
        <w:t>s</w:t>
      </w:r>
      <w:r w:rsidRPr="009302F7">
        <w:rPr>
          <w:rFonts w:ascii="Trebuchet MS" w:hAnsi="Trebuchet MS"/>
          <w:sz w:val="24"/>
          <w:szCs w:val="24"/>
        </w:rPr>
        <w:t>trăineze investiția</w:t>
      </w:r>
    </w:p>
    <w:p w14:paraId="325FFBF8" w14:textId="77777777" w:rsidR="00A66A55" w:rsidRPr="009302F7" w:rsidRDefault="00A66A55"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Să nu își înceteze activitatea</w:t>
      </w:r>
      <w:r w:rsidR="00E748E6" w:rsidRPr="009302F7">
        <w:rPr>
          <w:rFonts w:ascii="Trebuchet MS" w:hAnsi="Trebuchet MS"/>
          <w:sz w:val="24"/>
          <w:szCs w:val="24"/>
        </w:rPr>
        <w:t xml:space="preserve"> </w:t>
      </w:r>
      <w:r w:rsidRPr="009302F7">
        <w:rPr>
          <w:rFonts w:ascii="Trebuchet MS" w:hAnsi="Trebuchet MS"/>
          <w:sz w:val="24"/>
          <w:szCs w:val="24"/>
        </w:rPr>
        <w:t>pentru care va fi finanțat</w:t>
      </w:r>
    </w:p>
    <w:p w14:paraId="2752218D" w14:textId="77777777" w:rsidR="00A66A55" w:rsidRPr="009302F7" w:rsidRDefault="00A66A55" w:rsidP="00A66A55">
      <w:pPr>
        <w:spacing w:line="360" w:lineRule="auto"/>
        <w:jc w:val="both"/>
        <w:rPr>
          <w:rFonts w:ascii="Trebuchet MS" w:hAnsi="Trebuchet MS"/>
          <w:sz w:val="24"/>
          <w:szCs w:val="24"/>
        </w:rPr>
      </w:pPr>
    </w:p>
    <w:p w14:paraId="14DDEA81" w14:textId="77777777" w:rsidR="00A66A55" w:rsidRPr="009302F7" w:rsidRDefault="00A66A55" w:rsidP="00256AB5">
      <w:pPr>
        <w:spacing w:line="360" w:lineRule="auto"/>
        <w:jc w:val="both"/>
        <w:rPr>
          <w:rFonts w:ascii="Trebuchet MS" w:hAnsi="Trebuchet MS"/>
          <w:b/>
          <w:sz w:val="24"/>
          <w:szCs w:val="24"/>
        </w:rPr>
      </w:pPr>
    </w:p>
    <w:p w14:paraId="207A06E5" w14:textId="77777777" w:rsidR="00DE1A6B" w:rsidRDefault="00594A2C" w:rsidP="00A66A55">
      <w:pPr>
        <w:spacing w:line="360" w:lineRule="auto"/>
        <w:jc w:val="both"/>
        <w:rPr>
          <w:rFonts w:ascii="Trebuchet MS" w:hAnsi="Trebuchet MS"/>
          <w:sz w:val="24"/>
          <w:szCs w:val="24"/>
        </w:rPr>
      </w:pPr>
      <w:r w:rsidRPr="009302F7">
        <w:rPr>
          <w:rFonts w:ascii="Trebuchet MS" w:hAnsi="Trebuchet MS"/>
          <w:noProof/>
          <w:sz w:val="24"/>
          <w:szCs w:val="24"/>
          <w:lang w:val="en-US"/>
        </w:rPr>
        <mc:AlternateContent>
          <mc:Choice Requires="wps">
            <w:drawing>
              <wp:anchor distT="0" distB="0" distL="114300" distR="114300" simplePos="0" relativeHeight="251661824" behindDoc="0" locked="0" layoutInCell="1" allowOverlap="1" wp14:anchorId="1F0525F1" wp14:editId="238D4207">
                <wp:simplePos x="0" y="0"/>
                <wp:positionH relativeFrom="column">
                  <wp:posOffset>-61595</wp:posOffset>
                </wp:positionH>
                <wp:positionV relativeFrom="paragraph">
                  <wp:posOffset>245110</wp:posOffset>
                </wp:positionV>
                <wp:extent cx="6012180" cy="716280"/>
                <wp:effectExtent l="0" t="0" r="26670" b="26670"/>
                <wp:wrapNone/>
                <wp:docPr id="27" name="Rectangle: Rounded Corners 27"/>
                <wp:cNvGraphicFramePr/>
                <a:graphic xmlns:a="http://schemas.openxmlformats.org/drawingml/2006/main">
                  <a:graphicData uri="http://schemas.microsoft.com/office/word/2010/wordprocessingShape">
                    <wps:wsp>
                      <wps:cNvSpPr/>
                      <wps:spPr>
                        <a:xfrm>
                          <a:off x="0" y="0"/>
                          <a:ext cx="6012180" cy="7162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A686DD" w14:textId="77777777" w:rsidR="00B5795E" w:rsidRPr="00DE1A6B" w:rsidRDefault="00B5795E" w:rsidP="00A66A55">
                            <w:pPr>
                              <w:jc w:val="both"/>
                              <w:rPr>
                                <w:rFonts w:ascii="Trebuchet MS" w:hAnsi="Trebuchet MS"/>
                                <w:b/>
                                <w:color w:val="FF0000"/>
                                <w:sz w:val="24"/>
                                <w:szCs w:val="24"/>
                              </w:rPr>
                            </w:pPr>
                            <w:r w:rsidRPr="00594A2C">
                              <w:rPr>
                                <w:rFonts w:ascii="Trebuchet MS" w:hAnsi="Trebuchet MS"/>
                                <w:b/>
                                <w:color w:val="FFFFFF" w:themeColor="background1"/>
                                <w:sz w:val="24"/>
                                <w:szCs w:val="24"/>
                              </w:rPr>
                              <w:t>ATENȚIE!</w:t>
                            </w:r>
                            <w:r w:rsidRPr="00DE1A6B">
                              <w:rPr>
                                <w:rFonts w:ascii="Trebuchet MS" w:hAnsi="Trebuchet MS"/>
                                <w:b/>
                                <w:color w:val="FF0000"/>
                                <w:sz w:val="24"/>
                                <w:szCs w:val="24"/>
                              </w:rPr>
                              <w:t xml:space="preserve"> </w:t>
                            </w:r>
                          </w:p>
                          <w:p w14:paraId="1290B902" w14:textId="77777777" w:rsidR="00B5795E" w:rsidRPr="00A66A55" w:rsidRDefault="00B5795E" w:rsidP="00A66A55">
                            <w:pPr>
                              <w:jc w:val="both"/>
                              <w:rPr>
                                <w:rFonts w:ascii="Trebuchet MS" w:hAnsi="Trebuchet MS"/>
                                <w:b/>
                                <w:sz w:val="24"/>
                                <w:szCs w:val="24"/>
                              </w:rPr>
                            </w:pPr>
                            <w:r w:rsidRPr="00A66A55">
                              <w:rPr>
                                <w:rFonts w:ascii="Trebuchet MS" w:hAnsi="Trebuchet MS"/>
                                <w:b/>
                                <w:sz w:val="24"/>
                                <w:szCs w:val="24"/>
                              </w:rPr>
                              <w:t>În cazul nerespectării acestora, sumele acordate vor fi recuperate integral!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0525F1" id="_x0000_s1045" style="position:absolute;left:0;text-align:left;margin-left:-4.85pt;margin-top:19.3pt;width:473.4pt;height:56.4pt;z-index:251661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" fillcolor="#4472c4 [3204]" strokecolor="#1f3763 [1604]" strokeweight="1pt">
                <v:stroke joinstyle="miter"/>
                <v:textbox>
                  <w:txbxContent>
                    <w:p w14:paraId="5FA686DD" w14:textId="77777777" w:rsidR="00B5795E" w:rsidRPr="00DE1A6B" w:rsidRDefault="00B5795E" w:rsidP="00A66A55">
                      <w:pPr>
                        <w:jc w:val="both"/>
                        <w:rPr>
                          <w:rFonts w:ascii="Trebuchet MS" w:hAnsi="Trebuchet MS"/>
                          <w:b/>
                          <w:color w:val="FF0000"/>
                          <w:sz w:val="24"/>
                          <w:szCs w:val="24"/>
                        </w:rPr>
                      </w:pPr>
                      <w:r w:rsidRPr="00594A2C">
                        <w:rPr>
                          <w:rFonts w:ascii="Trebuchet MS" w:hAnsi="Trebuchet MS"/>
                          <w:b/>
                          <w:color w:val="FFFFFF" w:themeColor="background1"/>
                          <w:sz w:val="24"/>
                          <w:szCs w:val="24"/>
                        </w:rPr>
                        <w:t>ATENȚIE!</w:t>
                      </w:r>
                      <w:r w:rsidRPr="00DE1A6B">
                        <w:rPr>
                          <w:rFonts w:ascii="Trebuchet MS" w:hAnsi="Trebuchet MS"/>
                          <w:b/>
                          <w:color w:val="FF0000"/>
                          <w:sz w:val="24"/>
                          <w:szCs w:val="24"/>
                        </w:rPr>
                        <w:t xml:space="preserve"> </w:t>
                      </w:r>
                    </w:p>
                    <w:p w14:paraId="1290B902" w14:textId="77777777" w:rsidR="00B5795E" w:rsidRPr="00A66A55" w:rsidRDefault="00B5795E" w:rsidP="00A66A55">
                      <w:pPr>
                        <w:jc w:val="both"/>
                        <w:rPr>
                          <w:rFonts w:ascii="Trebuchet MS" w:hAnsi="Trebuchet MS"/>
                          <w:b/>
                          <w:sz w:val="24"/>
                          <w:szCs w:val="24"/>
                        </w:rPr>
                      </w:pPr>
                      <w:r w:rsidRPr="00A66A55">
                        <w:rPr>
                          <w:rFonts w:ascii="Trebuchet MS" w:hAnsi="Trebuchet MS"/>
                          <w:b/>
                          <w:sz w:val="24"/>
                          <w:szCs w:val="24"/>
                        </w:rPr>
                        <w:t>În cazul nerespectării acestora, sumele acordate vor fi recuperate integral!</w:t>
                      </w:r>
                    </w:p>
                  </w:txbxContent>
                </v:textbox>
              </v:roundrect>
            </w:pict>
          </mc:Fallback>
        </mc:AlternateContent>
      </w:r>
    </w:p>
    <w:p w14:paraId="0467433B" w14:textId="77777777" w:rsidR="00594A2C" w:rsidRDefault="00594A2C" w:rsidP="00A66A55">
      <w:pPr>
        <w:spacing w:line="360" w:lineRule="auto"/>
        <w:jc w:val="both"/>
        <w:rPr>
          <w:rFonts w:ascii="Trebuchet MS" w:hAnsi="Trebuchet MS"/>
          <w:sz w:val="24"/>
          <w:szCs w:val="24"/>
        </w:rPr>
      </w:pPr>
    </w:p>
    <w:p w14:paraId="088ADF37" w14:textId="77777777" w:rsidR="00594A2C" w:rsidRDefault="00594A2C" w:rsidP="00A66A55">
      <w:pPr>
        <w:spacing w:line="360" w:lineRule="auto"/>
        <w:jc w:val="both"/>
        <w:rPr>
          <w:rFonts w:ascii="Trebuchet MS" w:hAnsi="Trebuchet MS"/>
          <w:sz w:val="24"/>
          <w:szCs w:val="24"/>
        </w:rPr>
      </w:pPr>
    </w:p>
    <w:p w14:paraId="52A1FDF9" w14:textId="77777777" w:rsidR="00594A2C" w:rsidRDefault="00594A2C" w:rsidP="00A66A55">
      <w:pPr>
        <w:spacing w:line="360" w:lineRule="auto"/>
        <w:jc w:val="both"/>
        <w:rPr>
          <w:rFonts w:ascii="Trebuchet MS" w:hAnsi="Trebuchet MS"/>
          <w:sz w:val="24"/>
          <w:szCs w:val="24"/>
        </w:rPr>
      </w:pPr>
    </w:p>
    <w:p w14:paraId="2B990DC1" w14:textId="77777777" w:rsidR="00256AB5" w:rsidRPr="009302F7" w:rsidRDefault="00A66A55" w:rsidP="00A66A55">
      <w:pPr>
        <w:spacing w:line="360" w:lineRule="auto"/>
        <w:jc w:val="both"/>
        <w:rPr>
          <w:rFonts w:ascii="Trebuchet MS" w:hAnsi="Trebuchet MS"/>
          <w:sz w:val="24"/>
          <w:szCs w:val="24"/>
        </w:rPr>
      </w:pPr>
      <w:r w:rsidRPr="009302F7">
        <w:rPr>
          <w:rFonts w:ascii="Trebuchet MS" w:hAnsi="Trebuchet MS"/>
          <w:sz w:val="24"/>
          <w:szCs w:val="24"/>
        </w:rPr>
        <w:t xml:space="preserve">Modificarea Contractului de Finanțare se poate realiza numai în cursul duratei de execuție a acestuia, stabilită prin contract și nu poate avea efect retroactiv. Orice modificare se va face cu acordul ambelor părți, cu excepția situațiilor în care intervin modificări ale </w:t>
      </w:r>
      <w:r w:rsidR="00E748E6" w:rsidRPr="009302F7">
        <w:rPr>
          <w:rFonts w:ascii="Trebuchet MS" w:hAnsi="Trebuchet MS"/>
          <w:sz w:val="24"/>
          <w:szCs w:val="24"/>
        </w:rPr>
        <w:t>l</w:t>
      </w:r>
      <w:r w:rsidRPr="009302F7">
        <w:rPr>
          <w:rFonts w:ascii="Trebuchet MS" w:hAnsi="Trebuchet MS"/>
          <w:sz w:val="24"/>
          <w:szCs w:val="24"/>
        </w:rPr>
        <w:t xml:space="preserve">egislației aplicabile finanțării nerambursabile, când Autoritatea </w:t>
      </w:r>
      <w:r w:rsidRPr="009302F7">
        <w:rPr>
          <w:rFonts w:ascii="Trebuchet MS" w:hAnsi="Trebuchet MS"/>
          <w:sz w:val="24"/>
          <w:szCs w:val="24"/>
        </w:rPr>
        <w:lastRenderedPageBreak/>
        <w:t>Contractantă va notifica în scris Beneficiarul cu privire la aceste modificări</w:t>
      </w:r>
      <w:r w:rsidR="00E748E6" w:rsidRPr="009302F7">
        <w:rPr>
          <w:rFonts w:ascii="Trebuchet MS" w:hAnsi="Trebuchet MS"/>
          <w:sz w:val="24"/>
          <w:szCs w:val="24"/>
        </w:rPr>
        <w:t>,</w:t>
      </w:r>
      <w:r w:rsidRPr="009302F7">
        <w:rPr>
          <w:rFonts w:ascii="Trebuchet MS" w:hAnsi="Trebuchet MS"/>
          <w:sz w:val="24"/>
          <w:szCs w:val="24"/>
        </w:rPr>
        <w:t xml:space="preserve"> </w:t>
      </w:r>
      <w:r w:rsidR="00E748E6" w:rsidRPr="009302F7">
        <w:rPr>
          <w:rFonts w:ascii="Trebuchet MS" w:hAnsi="Trebuchet MS"/>
          <w:sz w:val="24"/>
          <w:szCs w:val="24"/>
        </w:rPr>
        <w:t>i</w:t>
      </w:r>
      <w:r w:rsidRPr="009302F7">
        <w:rPr>
          <w:rFonts w:ascii="Trebuchet MS" w:hAnsi="Trebuchet MS"/>
          <w:sz w:val="24"/>
          <w:szCs w:val="24"/>
        </w:rPr>
        <w:t xml:space="preserve">ar Beneficiarul se obligă să le respecte întocmai. </w:t>
      </w:r>
    </w:p>
    <w:p w14:paraId="29B165DA" w14:textId="77777777" w:rsidR="00A66A55" w:rsidRPr="009302F7" w:rsidRDefault="00A66A55" w:rsidP="00A66A55">
      <w:pPr>
        <w:spacing w:line="360" w:lineRule="auto"/>
        <w:jc w:val="both"/>
        <w:rPr>
          <w:rFonts w:ascii="Trebuchet MS" w:hAnsi="Trebuchet MS"/>
          <w:sz w:val="24"/>
          <w:szCs w:val="24"/>
        </w:rPr>
      </w:pPr>
      <w:r w:rsidRPr="009302F7">
        <w:rPr>
          <w:rFonts w:ascii="Trebuchet MS" w:hAnsi="Trebuchet MS"/>
          <w:sz w:val="24"/>
          <w:szCs w:val="24"/>
        </w:rPr>
        <w:t>Orice modificare la Contractul de Finanțare sau la anexele acestuia se realizează în scris prin Notă de aprobare. Notele de aprobare vor fi încheiate în aceleași condiții ca și Contractul de Finanțare, astfel:</w:t>
      </w:r>
    </w:p>
    <w:p w14:paraId="159D33A4" w14:textId="77777777" w:rsidR="00A66A55" w:rsidRPr="009302F7" w:rsidRDefault="00A66A55"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În cazul modificării adresei, a sediului administrativ, a contului bancar sau al băncii pentru proiectul PNDR, în caz de în</w:t>
      </w:r>
      <w:r w:rsidR="00E748E6" w:rsidRPr="009302F7">
        <w:rPr>
          <w:rFonts w:ascii="Trebuchet MS" w:hAnsi="Trebuchet MS"/>
          <w:sz w:val="24"/>
          <w:szCs w:val="24"/>
        </w:rPr>
        <w:t>l</w:t>
      </w:r>
      <w:r w:rsidRPr="009302F7">
        <w:rPr>
          <w:rFonts w:ascii="Trebuchet MS" w:hAnsi="Trebuchet MS"/>
          <w:sz w:val="24"/>
          <w:szCs w:val="24"/>
        </w:rPr>
        <w:t xml:space="preserve">ocuire a responsabilului legal sau administratorului fără a se modifica datele de </w:t>
      </w:r>
      <w:r w:rsidR="00A83310" w:rsidRPr="009302F7">
        <w:rPr>
          <w:rFonts w:ascii="Trebuchet MS" w:hAnsi="Trebuchet MS"/>
          <w:sz w:val="24"/>
          <w:szCs w:val="24"/>
        </w:rPr>
        <w:t>i</w:t>
      </w:r>
      <w:r w:rsidRPr="009302F7">
        <w:rPr>
          <w:rFonts w:ascii="Trebuchet MS" w:hAnsi="Trebuchet MS"/>
          <w:sz w:val="24"/>
          <w:szCs w:val="24"/>
        </w:rPr>
        <w:t>dentificare ale firmei, Beneficiarul se obligă</w:t>
      </w:r>
      <w:r w:rsidR="00DB2FC8" w:rsidRPr="009302F7">
        <w:rPr>
          <w:rFonts w:ascii="Trebuchet MS" w:hAnsi="Trebuchet MS"/>
          <w:sz w:val="24"/>
          <w:szCs w:val="24"/>
        </w:rPr>
        <w:t xml:space="preserve"> a notifica Autoritatea Contractantă. Notificarea beneficiarului va fi însoțită de documente justificative eliberate în conformitate cu legislația în vigoare de autoritățile competente. </w:t>
      </w:r>
    </w:p>
    <w:p w14:paraId="4AD2CD14" w14:textId="77777777" w:rsidR="00DB2FC8" w:rsidRPr="009302F7" w:rsidRDefault="00DB2FC8" w:rsidP="00DB2FC8">
      <w:pPr>
        <w:spacing w:line="360" w:lineRule="auto"/>
        <w:jc w:val="both"/>
        <w:rPr>
          <w:rFonts w:ascii="Trebuchet MS" w:hAnsi="Trebuchet MS"/>
          <w:sz w:val="24"/>
          <w:szCs w:val="24"/>
        </w:rPr>
      </w:pPr>
      <w:r w:rsidRPr="009302F7">
        <w:rPr>
          <w:rFonts w:ascii="Trebuchet MS" w:hAnsi="Trebuchet MS"/>
          <w:sz w:val="24"/>
          <w:szCs w:val="24"/>
        </w:rPr>
        <w:t>Conform prevederilor art.2 (2) din Regulamentul UE nr. 1306/ 2013 privind finanțarea, gestionarea și monitorizarea politicii agricole comune și de abrogare a Regulamentelor CEE nr. 352/ 78, CE nr. 165/ 94, CE nr. 2799/ 98, CE nr. 814/ 2000, CE nr. 1290/ 2005 și CE nr. 485/ 2008 le Consiliului, în</w:t>
      </w:r>
      <w:r w:rsidR="00E748E6" w:rsidRPr="009302F7">
        <w:rPr>
          <w:rFonts w:ascii="Trebuchet MS" w:hAnsi="Trebuchet MS"/>
          <w:sz w:val="24"/>
          <w:szCs w:val="24"/>
        </w:rPr>
        <w:t xml:space="preserve"> </w:t>
      </w:r>
      <w:r w:rsidRPr="009302F7">
        <w:rPr>
          <w:rFonts w:ascii="Trebuchet MS" w:hAnsi="Trebuchet MS"/>
          <w:sz w:val="24"/>
          <w:szCs w:val="24"/>
        </w:rPr>
        <w:t>sensul finanțării, al gestionării și al monitorizării PAC, ”forța majoră” și ”circumstanțele excepționale” sunt recunoscute, în special, în următoarele cazuri:</w:t>
      </w:r>
    </w:p>
    <w:p w14:paraId="14126271" w14:textId="77777777" w:rsidR="00DB2FC8" w:rsidRPr="009302F7" w:rsidRDefault="00DB2FC8" w:rsidP="006A1964">
      <w:pPr>
        <w:pStyle w:val="ListParagraph"/>
        <w:numPr>
          <w:ilvl w:val="0"/>
          <w:numId w:val="30"/>
        </w:numPr>
        <w:spacing w:line="360" w:lineRule="auto"/>
        <w:jc w:val="both"/>
        <w:rPr>
          <w:rFonts w:ascii="Trebuchet MS" w:hAnsi="Trebuchet MS"/>
          <w:sz w:val="24"/>
          <w:szCs w:val="24"/>
        </w:rPr>
      </w:pPr>
      <w:r w:rsidRPr="009302F7">
        <w:rPr>
          <w:rFonts w:ascii="Trebuchet MS" w:hAnsi="Trebuchet MS"/>
          <w:sz w:val="24"/>
          <w:szCs w:val="24"/>
        </w:rPr>
        <w:t>Decesul beneficiarului</w:t>
      </w:r>
    </w:p>
    <w:p w14:paraId="20574B4A" w14:textId="77777777" w:rsidR="00DB2FC8" w:rsidRPr="009302F7" w:rsidRDefault="00DB2FC8" w:rsidP="006A1964">
      <w:pPr>
        <w:pStyle w:val="ListParagraph"/>
        <w:numPr>
          <w:ilvl w:val="0"/>
          <w:numId w:val="30"/>
        </w:numPr>
        <w:spacing w:line="360" w:lineRule="auto"/>
        <w:jc w:val="both"/>
        <w:rPr>
          <w:rFonts w:ascii="Trebuchet MS" w:hAnsi="Trebuchet MS"/>
          <w:sz w:val="24"/>
          <w:szCs w:val="24"/>
        </w:rPr>
      </w:pPr>
      <w:r w:rsidRPr="009302F7">
        <w:rPr>
          <w:rFonts w:ascii="Trebuchet MS" w:hAnsi="Trebuchet MS"/>
          <w:sz w:val="24"/>
          <w:szCs w:val="24"/>
        </w:rPr>
        <w:t>Incapacitatea profesională pe termen lung a beneficiarului</w:t>
      </w:r>
    </w:p>
    <w:p w14:paraId="4FF01F3D" w14:textId="77777777" w:rsidR="00DB2FC8" w:rsidRPr="009302F7" w:rsidRDefault="00DB2FC8" w:rsidP="006A1964">
      <w:pPr>
        <w:pStyle w:val="ListParagraph"/>
        <w:numPr>
          <w:ilvl w:val="0"/>
          <w:numId w:val="30"/>
        </w:numPr>
        <w:spacing w:line="360" w:lineRule="auto"/>
        <w:jc w:val="both"/>
        <w:rPr>
          <w:rFonts w:ascii="Trebuchet MS" w:hAnsi="Trebuchet MS"/>
          <w:sz w:val="24"/>
          <w:szCs w:val="24"/>
        </w:rPr>
      </w:pPr>
      <w:r w:rsidRPr="009302F7">
        <w:rPr>
          <w:rFonts w:ascii="Trebuchet MS" w:hAnsi="Trebuchet MS"/>
          <w:sz w:val="24"/>
          <w:szCs w:val="24"/>
        </w:rPr>
        <w:t>Catastrofă naturală gravă care afectează puternic investiția</w:t>
      </w:r>
    </w:p>
    <w:p w14:paraId="49EB3A55" w14:textId="77777777" w:rsidR="00DB2FC8" w:rsidRPr="009302F7" w:rsidRDefault="00DB2FC8" w:rsidP="006A1964">
      <w:pPr>
        <w:pStyle w:val="ListParagraph"/>
        <w:numPr>
          <w:ilvl w:val="0"/>
          <w:numId w:val="30"/>
        </w:numPr>
        <w:spacing w:line="360" w:lineRule="auto"/>
        <w:jc w:val="both"/>
        <w:rPr>
          <w:rFonts w:ascii="Trebuchet MS" w:hAnsi="Trebuchet MS"/>
          <w:sz w:val="24"/>
          <w:szCs w:val="24"/>
        </w:rPr>
      </w:pPr>
      <w:r w:rsidRPr="009302F7">
        <w:rPr>
          <w:rFonts w:ascii="Trebuchet MS" w:hAnsi="Trebuchet MS"/>
          <w:sz w:val="24"/>
          <w:szCs w:val="24"/>
        </w:rPr>
        <w:t>Distrugerea accidentală a clădirilor destinate investiției</w:t>
      </w:r>
    </w:p>
    <w:p w14:paraId="60299A2E" w14:textId="77777777" w:rsidR="00DB2FC8" w:rsidRPr="009302F7" w:rsidRDefault="00DB2FC8" w:rsidP="006A1964">
      <w:pPr>
        <w:pStyle w:val="ListParagraph"/>
        <w:numPr>
          <w:ilvl w:val="0"/>
          <w:numId w:val="30"/>
        </w:numPr>
        <w:spacing w:line="360" w:lineRule="auto"/>
        <w:jc w:val="both"/>
        <w:rPr>
          <w:rFonts w:ascii="Trebuchet MS" w:hAnsi="Trebuchet MS"/>
          <w:sz w:val="24"/>
          <w:szCs w:val="24"/>
        </w:rPr>
      </w:pPr>
      <w:r w:rsidRPr="009302F7">
        <w:rPr>
          <w:rFonts w:ascii="Trebuchet MS" w:hAnsi="Trebuchet MS"/>
          <w:sz w:val="24"/>
          <w:szCs w:val="24"/>
        </w:rPr>
        <w:t>Exproprierea întregii investiții sau a unei părți a</w:t>
      </w:r>
      <w:r w:rsidR="00E748E6" w:rsidRPr="009302F7">
        <w:rPr>
          <w:rFonts w:ascii="Trebuchet MS" w:hAnsi="Trebuchet MS"/>
          <w:sz w:val="24"/>
          <w:szCs w:val="24"/>
        </w:rPr>
        <w:t xml:space="preserve"> acesteia, dacă exproprierea res</w:t>
      </w:r>
      <w:r w:rsidRPr="009302F7">
        <w:rPr>
          <w:rFonts w:ascii="Trebuchet MS" w:hAnsi="Trebuchet MS"/>
          <w:sz w:val="24"/>
          <w:szCs w:val="24"/>
        </w:rPr>
        <w:t>pectivă nu ar fi putut fi anticipată la data depunerii cererii.</w:t>
      </w:r>
    </w:p>
    <w:p w14:paraId="370CC59B" w14:textId="77777777" w:rsidR="00DB2FC8" w:rsidRPr="009302F7" w:rsidRDefault="00DB2FC8" w:rsidP="00DB2FC8">
      <w:pPr>
        <w:spacing w:line="360" w:lineRule="auto"/>
        <w:jc w:val="both"/>
        <w:rPr>
          <w:rFonts w:ascii="Trebuchet MS" w:hAnsi="Trebuchet MS"/>
          <w:sz w:val="24"/>
          <w:szCs w:val="24"/>
        </w:rPr>
      </w:pPr>
      <w:r w:rsidRPr="009302F7">
        <w:rPr>
          <w:rFonts w:ascii="Trebuchet MS" w:hAnsi="Trebuchet MS"/>
          <w:sz w:val="24"/>
          <w:szCs w:val="24"/>
        </w:rPr>
        <w:t>În caz</w:t>
      </w:r>
      <w:r w:rsidR="00E748E6" w:rsidRPr="009302F7">
        <w:rPr>
          <w:rFonts w:ascii="Trebuchet MS" w:hAnsi="Trebuchet MS"/>
          <w:sz w:val="24"/>
          <w:szCs w:val="24"/>
        </w:rPr>
        <w:t>ul apariției forței majore/ circ</w:t>
      </w:r>
      <w:r w:rsidRPr="009302F7">
        <w:rPr>
          <w:rFonts w:ascii="Trebuchet MS" w:hAnsi="Trebuchet MS"/>
          <w:sz w:val="24"/>
          <w:szCs w:val="24"/>
        </w:rPr>
        <w:t>umctanțelor excepționale, caz în care durata de execuție a proiectului aferent Contractului de finanțare se suspendă, beneficiarul are obligația:</w:t>
      </w:r>
    </w:p>
    <w:p w14:paraId="00059E8F" w14:textId="77777777" w:rsidR="00DB2FC8" w:rsidRPr="009302F7" w:rsidRDefault="00DB2FC8"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 xml:space="preserve">De a notifica AFIR în maxim 5 </w:t>
      </w:r>
      <w:r w:rsidR="00221A70" w:rsidRPr="009302F7">
        <w:rPr>
          <w:rFonts w:ascii="Trebuchet MS" w:hAnsi="Trebuchet MS"/>
          <w:sz w:val="24"/>
          <w:szCs w:val="24"/>
        </w:rPr>
        <w:t>z</w:t>
      </w:r>
      <w:r w:rsidRPr="009302F7">
        <w:rPr>
          <w:rFonts w:ascii="Trebuchet MS" w:hAnsi="Trebuchet MS"/>
          <w:sz w:val="24"/>
          <w:szCs w:val="24"/>
        </w:rPr>
        <w:t>ile de la producerea evenimentului</w:t>
      </w:r>
    </w:p>
    <w:p w14:paraId="72A07FDB" w14:textId="77777777" w:rsidR="00DB2FC8" w:rsidRPr="009302F7" w:rsidRDefault="00DB2FC8"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lastRenderedPageBreak/>
        <w:t>De a prezenta AFIR documente justificative emise de către autoritățile competente în maxim 15 zile de la producerea evenimentului</w:t>
      </w:r>
    </w:p>
    <w:p w14:paraId="1255DF56" w14:textId="77777777" w:rsidR="00DB2FC8" w:rsidRPr="009302F7" w:rsidRDefault="00DB2FC8" w:rsidP="006A1964">
      <w:pPr>
        <w:pStyle w:val="ListParagraph"/>
        <w:numPr>
          <w:ilvl w:val="0"/>
          <w:numId w:val="22"/>
        </w:numPr>
        <w:spacing w:line="360" w:lineRule="auto"/>
        <w:jc w:val="both"/>
        <w:rPr>
          <w:rFonts w:ascii="Trebuchet MS" w:hAnsi="Trebuchet MS"/>
          <w:sz w:val="24"/>
          <w:szCs w:val="24"/>
        </w:rPr>
      </w:pPr>
      <w:r w:rsidRPr="009302F7">
        <w:rPr>
          <w:rFonts w:ascii="Trebuchet MS" w:hAnsi="Trebuchet MS"/>
          <w:sz w:val="24"/>
          <w:szCs w:val="24"/>
        </w:rPr>
        <w:t>De a notifica AFIR în maxim 5 zile de la încetarea producerii evenimentului</w:t>
      </w:r>
    </w:p>
    <w:p w14:paraId="0365A15D" w14:textId="77777777" w:rsidR="00BB40D5" w:rsidRDefault="00DB2FC8" w:rsidP="00380D1B">
      <w:pPr>
        <w:spacing w:line="360" w:lineRule="auto"/>
        <w:rPr>
          <w:rFonts w:ascii="Trebuchet MS" w:hAnsi="Trebuchet MS"/>
          <w:sz w:val="24"/>
          <w:szCs w:val="24"/>
        </w:rPr>
      </w:pPr>
      <w:r w:rsidRPr="009302F7">
        <w:rPr>
          <w:rFonts w:ascii="Trebuchet MS" w:hAnsi="Trebuchet MS"/>
          <w:sz w:val="24"/>
          <w:szCs w:val="24"/>
        </w:rPr>
        <w:t xml:space="preserve">În cazul apariției forței majore/ circumstanțelor excepționale, demonstrată de beneficiar prin depunerea de documente conform prevederilor legislației în vigoare, </w:t>
      </w:r>
      <w:r w:rsidRPr="00DE1A6B">
        <w:rPr>
          <w:rFonts w:ascii="Trebuchet MS" w:hAnsi="Trebuchet MS"/>
          <w:b/>
          <w:sz w:val="24"/>
          <w:szCs w:val="24"/>
        </w:rPr>
        <w:t>nu se va recupera sprijinul acordat la prima tranșă</w:t>
      </w:r>
      <w:r w:rsidRPr="009302F7">
        <w:rPr>
          <w:rFonts w:ascii="Trebuchet MS" w:hAnsi="Trebuchet MS"/>
          <w:sz w:val="24"/>
          <w:szCs w:val="24"/>
        </w:rPr>
        <w:t xml:space="preserve"> și </w:t>
      </w:r>
      <w:r w:rsidRPr="00DE1A6B">
        <w:rPr>
          <w:rFonts w:ascii="Trebuchet MS" w:hAnsi="Trebuchet MS"/>
          <w:b/>
          <w:sz w:val="24"/>
          <w:szCs w:val="24"/>
        </w:rPr>
        <w:t>nu se va acorda sprijinul aferent tranșei a doua</w:t>
      </w:r>
      <w:r w:rsidRPr="009302F7">
        <w:rPr>
          <w:rFonts w:ascii="Trebuchet MS" w:hAnsi="Trebuchet MS"/>
          <w:sz w:val="24"/>
          <w:szCs w:val="24"/>
        </w:rPr>
        <w:t xml:space="preserve">, în cazul în care situația nu poate fi remediată în termenul de suspendare a Contractului de finanțare. </w:t>
      </w:r>
    </w:p>
    <w:p w14:paraId="6CEC2C52" w14:textId="77777777" w:rsidR="00BB40D5" w:rsidRDefault="00BB40D5" w:rsidP="00DE1A6B">
      <w:pPr>
        <w:rPr>
          <w:rFonts w:ascii="Trebuchet MS" w:hAnsi="Trebuchet MS"/>
          <w:sz w:val="24"/>
          <w:szCs w:val="24"/>
        </w:rPr>
      </w:pPr>
    </w:p>
    <w:p w14:paraId="3B6D4731" w14:textId="77777777" w:rsidR="00380D1B" w:rsidRDefault="00380D1B" w:rsidP="00DE1A6B">
      <w:pPr>
        <w:rPr>
          <w:rFonts w:ascii="Trebuchet MS" w:hAnsi="Trebuchet MS"/>
          <w:sz w:val="24"/>
          <w:szCs w:val="24"/>
        </w:rPr>
      </w:pPr>
    </w:p>
    <w:p w14:paraId="6A50F0F3" w14:textId="77777777" w:rsidR="00380D1B" w:rsidRDefault="00380D1B" w:rsidP="00DE1A6B">
      <w:pPr>
        <w:rPr>
          <w:rFonts w:ascii="Trebuchet MS" w:hAnsi="Trebuchet MS"/>
          <w:sz w:val="24"/>
          <w:szCs w:val="24"/>
        </w:rPr>
      </w:pPr>
    </w:p>
    <w:p w14:paraId="3E38856D" w14:textId="77777777" w:rsidR="00380D1B" w:rsidRDefault="00380D1B" w:rsidP="00DE1A6B">
      <w:pPr>
        <w:rPr>
          <w:rFonts w:ascii="Trebuchet MS" w:hAnsi="Trebuchet MS"/>
          <w:sz w:val="24"/>
          <w:szCs w:val="24"/>
        </w:rPr>
      </w:pPr>
    </w:p>
    <w:p w14:paraId="196376B3" w14:textId="77777777" w:rsidR="00380D1B" w:rsidRDefault="00380D1B" w:rsidP="00DE1A6B">
      <w:pPr>
        <w:rPr>
          <w:rFonts w:ascii="Trebuchet MS" w:hAnsi="Trebuchet MS"/>
          <w:sz w:val="24"/>
          <w:szCs w:val="24"/>
        </w:rPr>
      </w:pPr>
    </w:p>
    <w:p w14:paraId="17CD6B2D" w14:textId="77777777" w:rsidR="00380D1B" w:rsidRDefault="00380D1B" w:rsidP="00DE1A6B">
      <w:pPr>
        <w:rPr>
          <w:rFonts w:ascii="Trebuchet MS" w:hAnsi="Trebuchet MS"/>
          <w:sz w:val="24"/>
          <w:szCs w:val="24"/>
        </w:rPr>
      </w:pPr>
    </w:p>
    <w:p w14:paraId="3E954F07" w14:textId="77777777" w:rsidR="00DE1A6B" w:rsidRDefault="00DE1A6B" w:rsidP="00DE1A6B">
      <w:pPr>
        <w:rPr>
          <w:rFonts w:ascii="Trebuchet MS" w:hAnsi="Trebuchet MS"/>
          <w:sz w:val="24"/>
          <w:szCs w:val="24"/>
        </w:rPr>
      </w:pPr>
    </w:p>
    <w:p w14:paraId="0105836F" w14:textId="77777777" w:rsidR="00DE1A6B" w:rsidRPr="009302F7" w:rsidRDefault="00DE1A6B" w:rsidP="00DE1A6B">
      <w:pPr>
        <w:rPr>
          <w:rFonts w:ascii="Trebuchet MS" w:hAnsi="Trebuchet MS"/>
          <w:b/>
          <w:sz w:val="24"/>
          <w:szCs w:val="24"/>
        </w:rPr>
      </w:pPr>
      <w:r w:rsidRPr="009302F7">
        <w:rPr>
          <w:rFonts w:ascii="Trebuchet MS" w:hAnsi="Trebuchet MS"/>
          <w:b/>
          <w:noProof/>
          <w:sz w:val="24"/>
          <w:szCs w:val="24"/>
          <w:lang w:val="en-US"/>
        </w:rPr>
        <mc:AlternateContent>
          <mc:Choice Requires="wps">
            <w:drawing>
              <wp:anchor distT="0" distB="0" distL="114300" distR="114300" simplePos="0" relativeHeight="251668992" behindDoc="0" locked="0" layoutInCell="1" allowOverlap="1" wp14:anchorId="7D2AD836" wp14:editId="6FB58F5E">
                <wp:simplePos x="0" y="0"/>
                <wp:positionH relativeFrom="column">
                  <wp:posOffset>-23495</wp:posOffset>
                </wp:positionH>
                <wp:positionV relativeFrom="paragraph">
                  <wp:posOffset>212725</wp:posOffset>
                </wp:positionV>
                <wp:extent cx="5692140" cy="30480"/>
                <wp:effectExtent l="0" t="0" r="22860" b="26670"/>
                <wp:wrapNone/>
                <wp:docPr id="42" name="Straight Connector 42"/>
                <wp:cNvGraphicFramePr/>
                <a:graphic xmlns:a="http://schemas.openxmlformats.org/drawingml/2006/main">
                  <a:graphicData uri="http://schemas.microsoft.com/office/word/2010/wordprocessingShape">
                    <wps:wsp>
                      <wps:cNvCnPr/>
                      <wps:spPr>
                        <a:xfrm flipV="1">
                          <a:off x="0" y="0"/>
                          <a:ext cx="569214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E73591" id="Straight Connector 42" o:spid="_x0000_s1026" style="position:absolute;flip:y;z-index:251668992;visibility:visible;mso-wrap-style:square;mso-wrap-distance-left:9pt;mso-wrap-distance-top:0;mso-wrap-distance-right:9pt;mso-wrap-distance-bottom:0;mso-position-horizontal:absolute;mso-position-horizontal-relative:text;mso-position-vertical:absolute;mso-position-vertical-relative:text" from="-1.85pt,16.75pt" to="446.3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" strokecolor="#4472c4 [3204]" strokeweight=".5pt">
                <v:stroke joinstyle="miter"/>
              </v:line>
            </w:pict>
          </mc:Fallback>
        </mc:AlternateContent>
      </w:r>
      <w:r>
        <w:rPr>
          <w:rFonts w:ascii="Trebuchet MS" w:hAnsi="Trebuchet MS"/>
          <w:b/>
          <w:sz w:val="24"/>
          <w:szCs w:val="24"/>
        </w:rPr>
        <w:t>CAPITOLUL 11 - PLATA</w:t>
      </w:r>
      <w:r w:rsidRPr="009302F7">
        <w:rPr>
          <w:rFonts w:ascii="Trebuchet MS" w:hAnsi="Trebuchet MS"/>
          <w:b/>
          <w:sz w:val="24"/>
          <w:szCs w:val="24"/>
        </w:rPr>
        <w:t xml:space="preserve"> </w:t>
      </w:r>
    </w:p>
    <w:p w14:paraId="4B8FDC2A" w14:textId="77777777" w:rsid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În cazul </w:t>
      </w:r>
      <w:r>
        <w:rPr>
          <w:rFonts w:ascii="Trebuchet MS" w:hAnsi="Trebuchet MS"/>
          <w:sz w:val="24"/>
          <w:szCs w:val="24"/>
        </w:rPr>
        <w:t>Măsurii M3/ 6A</w:t>
      </w:r>
      <w:r w:rsidRPr="00F55F2C">
        <w:rPr>
          <w:rFonts w:ascii="Trebuchet MS" w:hAnsi="Trebuchet MS"/>
          <w:sz w:val="24"/>
          <w:szCs w:val="24"/>
        </w:rPr>
        <w:t>, principiul finanţării nerambursabile este acela al acordării unei prime de instalare pentru înființarea unei activități noi în spațiul rural</w:t>
      </w:r>
      <w:r>
        <w:rPr>
          <w:rFonts w:ascii="Trebuchet MS" w:hAnsi="Trebuchet MS"/>
          <w:sz w:val="24"/>
          <w:szCs w:val="24"/>
        </w:rPr>
        <w:t>.</w:t>
      </w:r>
      <w:r w:rsidRPr="00F55F2C">
        <w:rPr>
          <w:rFonts w:ascii="Trebuchet MS" w:hAnsi="Trebuchet MS"/>
          <w:sz w:val="24"/>
          <w:szCs w:val="24"/>
        </w:rPr>
        <w:t xml:space="preserve"> </w:t>
      </w:r>
    </w:p>
    <w:p w14:paraId="68FE22DB" w14:textId="77777777" w:rsid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Valoarea  sprijinului este de </w:t>
      </w:r>
      <w:r w:rsidRPr="00F55F2C">
        <w:rPr>
          <w:rFonts w:ascii="Trebuchet MS" w:hAnsi="Trebuchet MS"/>
          <w:b/>
          <w:sz w:val="24"/>
          <w:szCs w:val="24"/>
        </w:rPr>
        <w:t>50.000 de euro/proiect</w:t>
      </w:r>
      <w:r w:rsidRPr="00F55F2C">
        <w:rPr>
          <w:rFonts w:ascii="Trebuchet MS" w:hAnsi="Trebuchet MS"/>
          <w:sz w:val="24"/>
          <w:szCs w:val="24"/>
        </w:rPr>
        <w:t xml:space="preserve">, cu excepția  activităţilor de producţie, servicii medicale, sanitar-veterinare şi de agroturism pentru care valoarea sprijinului este de </w:t>
      </w:r>
      <w:r w:rsidRPr="00F55F2C">
        <w:rPr>
          <w:rFonts w:ascii="Trebuchet MS" w:hAnsi="Trebuchet MS"/>
          <w:b/>
          <w:sz w:val="24"/>
          <w:szCs w:val="24"/>
        </w:rPr>
        <w:t>70.000 euro/proiect</w:t>
      </w:r>
      <w:r w:rsidRPr="00F55F2C">
        <w:rPr>
          <w:rFonts w:ascii="Trebuchet MS" w:hAnsi="Trebuchet MS"/>
          <w:sz w:val="24"/>
          <w:szCs w:val="24"/>
        </w:rPr>
        <w:t xml:space="preserve">, în baza unui Plan de afaceri. </w:t>
      </w:r>
    </w:p>
    <w:p w14:paraId="788C0A91" w14:textId="77777777" w:rsid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Sprijinul pentru înfiinţarea de activităţi neagricole în zone rurale se va acorda, sub formă de primă, în două tranşe de plată autorizate de AFIR, astfel:  </w:t>
      </w:r>
    </w:p>
    <w:p w14:paraId="2F7E42CE" w14:textId="77777777" w:rsidR="00F55F2C" w:rsidRDefault="00F55F2C" w:rsidP="00F55F2C">
      <w:pPr>
        <w:pStyle w:val="ListParagraph"/>
        <w:numPr>
          <w:ilvl w:val="0"/>
          <w:numId w:val="26"/>
        </w:numPr>
        <w:spacing w:line="360" w:lineRule="auto"/>
        <w:jc w:val="both"/>
        <w:rPr>
          <w:rFonts w:ascii="Trebuchet MS" w:hAnsi="Trebuchet MS"/>
          <w:sz w:val="24"/>
          <w:szCs w:val="24"/>
        </w:rPr>
      </w:pPr>
      <w:r>
        <w:rPr>
          <w:rFonts w:ascii="Trebuchet MS" w:hAnsi="Trebuchet MS"/>
          <w:sz w:val="24"/>
          <w:szCs w:val="24"/>
        </w:rPr>
        <w:t xml:space="preserve">prima tranşă </w:t>
      </w:r>
      <w:r w:rsidRPr="00F55F2C">
        <w:rPr>
          <w:rFonts w:ascii="Trebuchet MS" w:hAnsi="Trebuchet MS"/>
          <w:sz w:val="24"/>
          <w:szCs w:val="24"/>
        </w:rPr>
        <w:t xml:space="preserve">70% din cuantumul sprijinului după semnarea Contractului de finanțare  </w:t>
      </w:r>
    </w:p>
    <w:p w14:paraId="19D5A27E" w14:textId="77777777" w:rsidR="00F55F2C" w:rsidRPr="00F55F2C" w:rsidRDefault="00F55F2C" w:rsidP="00F55F2C">
      <w:pPr>
        <w:pStyle w:val="ListParagraph"/>
        <w:numPr>
          <w:ilvl w:val="0"/>
          <w:numId w:val="26"/>
        </w:numPr>
        <w:spacing w:line="360" w:lineRule="auto"/>
        <w:jc w:val="both"/>
        <w:rPr>
          <w:rFonts w:ascii="Trebuchet MS" w:hAnsi="Trebuchet MS"/>
          <w:sz w:val="24"/>
          <w:szCs w:val="24"/>
        </w:rPr>
      </w:pPr>
      <w:r>
        <w:rPr>
          <w:rFonts w:ascii="Trebuchet MS" w:hAnsi="Trebuchet MS"/>
          <w:sz w:val="24"/>
          <w:szCs w:val="24"/>
        </w:rPr>
        <w:lastRenderedPageBreak/>
        <w:t xml:space="preserve">a doua tranşă </w:t>
      </w:r>
      <w:r w:rsidRPr="00F55F2C">
        <w:rPr>
          <w:rFonts w:ascii="Trebuchet MS" w:hAnsi="Trebuchet MS"/>
          <w:sz w:val="24"/>
          <w:szCs w:val="24"/>
        </w:rPr>
        <w:t xml:space="preserve">30% din cuantumul sprijinului după îndeplinirea tuturor obiectivelor din Planului de afaceri, fără a depăși cinci ani de la încheierea Contractului de finanțare. </w:t>
      </w:r>
    </w:p>
    <w:p w14:paraId="33C78474" w14:textId="77777777" w:rsidR="00F55F2C" w:rsidRPr="00F55F2C" w:rsidRDefault="00F55F2C" w:rsidP="00F55F2C">
      <w:pPr>
        <w:spacing w:line="360" w:lineRule="auto"/>
        <w:jc w:val="both"/>
        <w:rPr>
          <w:rFonts w:ascii="Trebuchet MS" w:hAnsi="Trebuchet MS"/>
          <w:sz w:val="24"/>
          <w:szCs w:val="24"/>
        </w:rPr>
      </w:pPr>
      <w:r w:rsidRPr="00F55F2C">
        <w:rPr>
          <w:rFonts w:ascii="Trebuchet MS" w:hAnsi="Trebuchet MS"/>
          <w:b/>
          <w:color w:val="FF0000"/>
          <w:sz w:val="24"/>
          <w:szCs w:val="24"/>
        </w:rPr>
        <w:t>Atenție!</w:t>
      </w:r>
      <w:r w:rsidRPr="00F55F2C">
        <w:rPr>
          <w:rFonts w:ascii="Trebuchet MS" w:hAnsi="Trebuchet MS"/>
          <w:color w:val="FF0000"/>
          <w:sz w:val="24"/>
          <w:szCs w:val="24"/>
        </w:rPr>
        <w:t xml:space="preserve"> </w:t>
      </w:r>
      <w:r w:rsidRPr="00F55F2C">
        <w:rPr>
          <w:rFonts w:ascii="Trebuchet MS" w:hAnsi="Trebuchet MS"/>
          <w:sz w:val="24"/>
          <w:szCs w:val="24"/>
        </w:rPr>
        <w:t>Sprijinul financiar acordat trebuie utilizat în scopul activității propuse prin proi</w:t>
      </w:r>
      <w:r>
        <w:rPr>
          <w:rFonts w:ascii="Trebuchet MS" w:hAnsi="Trebuchet MS"/>
          <w:sz w:val="24"/>
          <w:szCs w:val="24"/>
        </w:rPr>
        <w:t xml:space="preserve">ect și nu în interes personal! </w:t>
      </w:r>
    </w:p>
    <w:p w14:paraId="08313754" w14:textId="77777777" w:rsidR="00DE1A6B" w:rsidRDefault="00F55F2C" w:rsidP="00F55F2C">
      <w:pPr>
        <w:spacing w:line="360" w:lineRule="auto"/>
        <w:jc w:val="both"/>
        <w:rPr>
          <w:rFonts w:ascii="Trebuchet MS" w:hAnsi="Trebuchet MS"/>
          <w:sz w:val="24"/>
          <w:szCs w:val="24"/>
        </w:rPr>
      </w:pPr>
      <w:r w:rsidRPr="00F55F2C">
        <w:rPr>
          <w:rFonts w:ascii="Trebuchet MS" w:hAnsi="Trebuchet MS"/>
          <w:b/>
          <w:sz w:val="24"/>
          <w:szCs w:val="24"/>
        </w:rPr>
        <w:t>Prima cerere de plată</w:t>
      </w:r>
      <w:r w:rsidRPr="00F55F2C">
        <w:rPr>
          <w:rFonts w:ascii="Trebuchet MS" w:hAnsi="Trebuchet MS"/>
          <w:sz w:val="24"/>
          <w:szCs w:val="24"/>
        </w:rPr>
        <w:t xml:space="preserve"> se va depune în maximum 30 de zile de  la data semnării Contractului de finanțare şi reprezintă 70% din valoarea sprijinului acordat. Plata se va efectua în maxim 90 de zile de la data declarării conformităţii cererii de plată de către AFIR.  </w:t>
      </w:r>
    </w:p>
    <w:p w14:paraId="6324352E" w14:textId="77777777" w:rsid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Prin Planul de afaceri, solicitantul își poate asuma un procent mai mare de 30%, pe baza căruia proiectul va fi scorat la criteriul de selecție CS 4. În acest caz, procentul stabilit devine obligatoriu de îndeplinit. Cerinţa va fi verificată în momentul finalizării implementării Planului de afaceri. </w:t>
      </w:r>
    </w:p>
    <w:p w14:paraId="7F19113B" w14:textId="77777777" w:rsidR="00F55F2C" w:rsidRP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La depunerea celei de </w:t>
      </w:r>
      <w:r w:rsidRPr="00F55F2C">
        <w:rPr>
          <w:rFonts w:ascii="Trebuchet MS" w:hAnsi="Trebuchet MS"/>
          <w:b/>
          <w:sz w:val="24"/>
          <w:szCs w:val="24"/>
        </w:rPr>
        <w:t>a doua cereri de plată</w:t>
      </w:r>
      <w:r w:rsidRPr="00F55F2C">
        <w:rPr>
          <w:rFonts w:ascii="Trebuchet MS" w:hAnsi="Trebuchet MS"/>
          <w:sz w:val="24"/>
          <w:szCs w:val="24"/>
        </w:rPr>
        <w:t>, beneficiarul se obligă să facă dovada creşterii performanţelor economice ale întreprinderii, prin comercializarea produselor proprii/prestarea serviciilor în procent de minimum 30% din valoarea primei tr</w:t>
      </w:r>
      <w:r>
        <w:rPr>
          <w:rFonts w:ascii="Trebuchet MS" w:hAnsi="Trebuchet MS"/>
          <w:sz w:val="24"/>
          <w:szCs w:val="24"/>
        </w:rPr>
        <w:t>anşe de plată, valoare calculată excluzând TVA-ul, dacă beneficiarul este plătitor de TVA, conform reglementă</w:t>
      </w:r>
      <w:r w:rsidRPr="00F55F2C">
        <w:rPr>
          <w:rFonts w:ascii="Trebuchet MS" w:hAnsi="Trebuchet MS"/>
          <w:sz w:val="24"/>
          <w:szCs w:val="24"/>
        </w:rPr>
        <w:t>r</w:t>
      </w:r>
      <w:r>
        <w:rPr>
          <w:rFonts w:ascii="Trebuchet MS" w:hAnsi="Trebuchet MS"/>
          <w:sz w:val="24"/>
          <w:szCs w:val="24"/>
        </w:rPr>
        <w:t>ilor fiscale î</w:t>
      </w:r>
      <w:r w:rsidRPr="00F55F2C">
        <w:rPr>
          <w:rFonts w:ascii="Trebuchet MS" w:hAnsi="Trebuchet MS"/>
          <w:sz w:val="24"/>
          <w:szCs w:val="24"/>
        </w:rPr>
        <w:t xml:space="preserve">n vigoare.  </w:t>
      </w:r>
    </w:p>
    <w:p w14:paraId="7FB6F75F" w14:textId="77777777" w:rsidR="00267111"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Dacă proiectul a fost selectat în baza celui de-al patrulea criteriu de </w:t>
      </w:r>
      <w:r w:rsidR="00B91C28">
        <w:rPr>
          <w:rFonts w:ascii="Trebuchet MS" w:hAnsi="Trebuchet MS"/>
          <w:sz w:val="24"/>
          <w:szCs w:val="24"/>
        </w:rPr>
        <w:t>selectie</w:t>
      </w:r>
      <w:r w:rsidRPr="00F55F2C">
        <w:rPr>
          <w:rFonts w:ascii="Trebuchet MS" w:hAnsi="Trebuchet MS"/>
          <w:sz w:val="24"/>
          <w:szCs w:val="24"/>
        </w:rPr>
        <w:t xml:space="preserve">, referitor la procentul asumat în Planul de afaceri pentru obiectivul obligatoriu iar procentul asumat nu a fost realizat, la cea de-a doua tranșă de plată se verifică dacă proiectul ar mai fi fost selectat cu procentul realizat de beneficiar.  </w:t>
      </w:r>
    </w:p>
    <w:p w14:paraId="293CE9EE" w14:textId="77777777" w:rsidR="00EE70D3"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În situația în care:  </w:t>
      </w:r>
    </w:p>
    <w:p w14:paraId="20E71107" w14:textId="77777777" w:rsidR="00EE70D3" w:rsidRPr="00EE70D3" w:rsidRDefault="00F55F2C" w:rsidP="00EE70D3">
      <w:pPr>
        <w:pStyle w:val="ListParagraph"/>
        <w:numPr>
          <w:ilvl w:val="0"/>
          <w:numId w:val="43"/>
        </w:numPr>
        <w:spacing w:line="360" w:lineRule="auto"/>
        <w:jc w:val="both"/>
        <w:rPr>
          <w:rFonts w:ascii="Trebuchet MS" w:hAnsi="Trebuchet MS"/>
          <w:sz w:val="24"/>
          <w:szCs w:val="24"/>
        </w:rPr>
      </w:pPr>
      <w:r w:rsidRPr="00EE70D3">
        <w:rPr>
          <w:rFonts w:ascii="Trebuchet MS" w:hAnsi="Trebuchet MS"/>
          <w:sz w:val="24"/>
          <w:szCs w:val="24"/>
        </w:rPr>
        <w:t xml:space="preserve">Proiectul ar fi fost selectat (procentul realizat </w:t>
      </w:r>
      <w:r w:rsidR="00EE70D3" w:rsidRPr="00EE70D3">
        <w:rPr>
          <w:rFonts w:ascii="Trebuchet MS" w:hAnsi="Trebuchet MS"/>
          <w:sz w:val="24"/>
          <w:szCs w:val="24"/>
        </w:rPr>
        <w:t>de beneficiar este mai mare decâ</w:t>
      </w:r>
      <w:r w:rsidRPr="00EE70D3">
        <w:rPr>
          <w:rFonts w:ascii="Trebuchet MS" w:hAnsi="Trebuchet MS"/>
          <w:sz w:val="24"/>
          <w:szCs w:val="24"/>
        </w:rPr>
        <w:t>t procen</w:t>
      </w:r>
      <w:r w:rsidR="00EE70D3" w:rsidRPr="00EE70D3">
        <w:rPr>
          <w:rFonts w:ascii="Trebuchet MS" w:hAnsi="Trebuchet MS"/>
          <w:sz w:val="24"/>
          <w:szCs w:val="24"/>
        </w:rPr>
        <w:t>tul ultimului proiect selectat î</w:t>
      </w:r>
      <w:r w:rsidRPr="00EE70D3">
        <w:rPr>
          <w:rFonts w:ascii="Trebuchet MS" w:hAnsi="Trebuchet MS"/>
          <w:sz w:val="24"/>
          <w:szCs w:val="24"/>
        </w:rPr>
        <w:t xml:space="preserve">n sesiunea respectivă), suma aferentă </w:t>
      </w:r>
      <w:r w:rsidR="00EE70D3" w:rsidRPr="00EE70D3">
        <w:rPr>
          <w:rFonts w:ascii="Trebuchet MS" w:hAnsi="Trebuchet MS"/>
          <w:sz w:val="24"/>
          <w:szCs w:val="24"/>
        </w:rPr>
        <w:t>procentului nerealizat (diferența î</w:t>
      </w:r>
      <w:r w:rsidRPr="00EE70D3">
        <w:rPr>
          <w:rFonts w:ascii="Trebuchet MS" w:hAnsi="Trebuchet MS"/>
          <w:sz w:val="24"/>
          <w:szCs w:val="24"/>
        </w:rPr>
        <w:t xml:space="preserve">ntre </w:t>
      </w:r>
      <w:r w:rsidR="00EE70D3" w:rsidRPr="00EE70D3">
        <w:rPr>
          <w:rFonts w:ascii="Trebuchet MS" w:hAnsi="Trebuchet MS"/>
          <w:sz w:val="24"/>
          <w:szCs w:val="24"/>
        </w:rPr>
        <w:t xml:space="preserve">procentul propus de </w:t>
      </w:r>
      <w:r w:rsidR="00EE70D3" w:rsidRPr="00EE70D3">
        <w:rPr>
          <w:rFonts w:ascii="Trebuchet MS" w:hAnsi="Trebuchet MS"/>
          <w:sz w:val="24"/>
          <w:szCs w:val="24"/>
        </w:rPr>
        <w:lastRenderedPageBreak/>
        <w:t>beneficiar în Planul de afaceri ș</w:t>
      </w:r>
      <w:r w:rsidRPr="00EE70D3">
        <w:rPr>
          <w:rFonts w:ascii="Trebuchet MS" w:hAnsi="Trebuchet MS"/>
          <w:sz w:val="24"/>
          <w:szCs w:val="24"/>
        </w:rPr>
        <w:t>i procentul realizat ) se reţine din cea de-a doua tranșă de plată</w:t>
      </w:r>
      <w:r w:rsidR="00EE70D3" w:rsidRPr="00EE70D3">
        <w:rPr>
          <w:rFonts w:ascii="Trebuchet MS" w:hAnsi="Trebuchet MS"/>
          <w:sz w:val="24"/>
          <w:szCs w:val="24"/>
        </w:rPr>
        <w:t>.</w:t>
      </w:r>
      <w:r w:rsidRPr="00EE70D3">
        <w:rPr>
          <w:rFonts w:ascii="Trebuchet MS" w:hAnsi="Trebuchet MS"/>
          <w:sz w:val="24"/>
          <w:szCs w:val="24"/>
        </w:rPr>
        <w:t xml:space="preserve">  </w:t>
      </w:r>
    </w:p>
    <w:p w14:paraId="5B84EA8B" w14:textId="77777777" w:rsidR="00EE70D3" w:rsidRDefault="00F55F2C" w:rsidP="00EE70D3">
      <w:pPr>
        <w:spacing w:line="360" w:lineRule="auto"/>
        <w:ind w:left="360"/>
        <w:jc w:val="both"/>
        <w:rPr>
          <w:rFonts w:ascii="Trebuchet MS" w:hAnsi="Trebuchet MS"/>
          <w:sz w:val="24"/>
          <w:szCs w:val="24"/>
        </w:rPr>
      </w:pPr>
      <w:r w:rsidRPr="00EE70D3">
        <w:rPr>
          <w:rFonts w:ascii="Trebuchet MS" w:hAnsi="Trebuchet MS"/>
          <w:sz w:val="24"/>
          <w:szCs w:val="24"/>
        </w:rPr>
        <w:t xml:space="preserve">Pentru calculul sumei de reţinut, procentul – diferență se aplică </w:t>
      </w:r>
      <w:r w:rsidR="00EE70D3">
        <w:rPr>
          <w:rFonts w:ascii="Trebuchet MS" w:hAnsi="Trebuchet MS"/>
          <w:sz w:val="24"/>
          <w:szCs w:val="24"/>
        </w:rPr>
        <w:t>- la î</w:t>
      </w:r>
      <w:r w:rsidRPr="00EE70D3">
        <w:rPr>
          <w:rFonts w:ascii="Trebuchet MS" w:hAnsi="Trebuchet MS"/>
          <w:sz w:val="24"/>
          <w:szCs w:val="24"/>
        </w:rPr>
        <w:t>ntreaga v</w:t>
      </w:r>
      <w:r w:rsidR="00EE70D3">
        <w:rPr>
          <w:rFonts w:ascii="Trebuchet MS" w:hAnsi="Trebuchet MS"/>
          <w:sz w:val="24"/>
          <w:szCs w:val="24"/>
        </w:rPr>
        <w:t>aloare a sprijinului contractat</w:t>
      </w:r>
      <w:r w:rsidRPr="00EE70D3">
        <w:rPr>
          <w:rFonts w:ascii="Trebuchet MS" w:hAnsi="Trebuchet MS"/>
          <w:sz w:val="24"/>
          <w:szCs w:val="24"/>
        </w:rPr>
        <w:t xml:space="preserve">. În cazul în care diferența este mai mare decât cea de-a doua tranșă de plată, se constituie, în completare, un debit de recuperat din prima transă de plată. </w:t>
      </w:r>
    </w:p>
    <w:p w14:paraId="1526CEC2" w14:textId="77777777" w:rsidR="00F55F2C" w:rsidRPr="00F55F2C" w:rsidRDefault="00F55F2C" w:rsidP="00EE70D3">
      <w:pPr>
        <w:spacing w:line="360" w:lineRule="auto"/>
        <w:ind w:left="360"/>
        <w:jc w:val="both"/>
        <w:rPr>
          <w:rFonts w:ascii="Trebuchet MS" w:hAnsi="Trebuchet MS"/>
          <w:sz w:val="24"/>
          <w:szCs w:val="24"/>
        </w:rPr>
      </w:pPr>
      <w:r w:rsidRPr="00EE70D3">
        <w:rPr>
          <w:rFonts w:ascii="Trebuchet MS" w:hAnsi="Trebuchet MS"/>
          <w:sz w:val="24"/>
          <w:szCs w:val="24"/>
        </w:rPr>
        <w:t>b) Proiectul nu ar fi fost selectat (procentul realizat</w:t>
      </w:r>
      <w:r w:rsidR="00EE70D3">
        <w:rPr>
          <w:rFonts w:ascii="Trebuchet MS" w:hAnsi="Trebuchet MS"/>
          <w:sz w:val="24"/>
          <w:szCs w:val="24"/>
        </w:rPr>
        <w:t xml:space="preserve"> de beneficiar este mai mic decâ</w:t>
      </w:r>
      <w:r w:rsidRPr="00EE70D3">
        <w:rPr>
          <w:rFonts w:ascii="Trebuchet MS" w:hAnsi="Trebuchet MS"/>
          <w:sz w:val="24"/>
          <w:szCs w:val="24"/>
        </w:rPr>
        <w:t xml:space="preserve">t procentul ultimului proiect selectat în sesiunea respectivă), prima tranșă de plată va fi recuperată integral și, implicit, tranșa a doua de plată nu se va mai acorda. </w:t>
      </w:r>
    </w:p>
    <w:p w14:paraId="0CD6B069" w14:textId="0A6201C4" w:rsidR="00F55F2C" w:rsidRPr="00F55F2C" w:rsidRDefault="00F55F2C" w:rsidP="00F55F2C">
      <w:pPr>
        <w:spacing w:line="360" w:lineRule="auto"/>
        <w:jc w:val="both"/>
        <w:rPr>
          <w:rFonts w:ascii="Trebuchet MS" w:hAnsi="Trebuchet MS"/>
          <w:sz w:val="24"/>
          <w:szCs w:val="24"/>
        </w:rPr>
      </w:pPr>
      <w:r w:rsidRPr="00F55F2C">
        <w:rPr>
          <w:rFonts w:ascii="Trebuchet MS" w:hAnsi="Trebuchet MS"/>
          <w:sz w:val="24"/>
          <w:szCs w:val="24"/>
        </w:rPr>
        <w:t xml:space="preserve">În cazul neimplementării corecte a Planului de afaceri, sumele plătite vor fi recuperate proporţional cu obiectivele nerealizate. </w:t>
      </w:r>
    </w:p>
    <w:p w14:paraId="233A6E02" w14:textId="77777777" w:rsidR="00F55F2C" w:rsidRPr="00F55F2C" w:rsidRDefault="00F55F2C" w:rsidP="00F55F2C">
      <w:pPr>
        <w:spacing w:line="360" w:lineRule="auto"/>
        <w:jc w:val="both"/>
        <w:rPr>
          <w:rFonts w:ascii="Trebuchet MS" w:hAnsi="Trebuchet MS"/>
          <w:sz w:val="24"/>
          <w:szCs w:val="24"/>
        </w:rPr>
      </w:pPr>
      <w:r w:rsidRPr="00EE70D3">
        <w:rPr>
          <w:rFonts w:ascii="Trebuchet MS" w:hAnsi="Trebuchet MS"/>
          <w:b/>
          <w:color w:val="FF0000"/>
          <w:sz w:val="24"/>
          <w:szCs w:val="24"/>
        </w:rPr>
        <w:t>Atenție!</w:t>
      </w:r>
      <w:r w:rsidRPr="00EE70D3">
        <w:rPr>
          <w:rFonts w:ascii="Trebuchet MS" w:hAnsi="Trebuchet MS"/>
          <w:color w:val="FF0000"/>
          <w:sz w:val="24"/>
          <w:szCs w:val="24"/>
        </w:rPr>
        <w:t xml:space="preserve"> </w:t>
      </w:r>
      <w:r w:rsidRPr="00F55F2C">
        <w:rPr>
          <w:rFonts w:ascii="Trebuchet MS" w:hAnsi="Trebuchet MS"/>
          <w:sz w:val="24"/>
          <w:szCs w:val="24"/>
        </w:rPr>
        <w:t xml:space="preserve">Beneficiarul este obligat să nu înstrăineze şi/ sau să nu modifice obiectivele realizate prin proiect pe o perioadă de 3 ani de la cea de-a doua tranșă de plată efectuată de Agenţie. Cea de a doua tranșă va fi utilizata exclusiv pentru dezvoltarea afacerii propuse prin proiect (în Planul de afaceri) cu respectarea cerințelor privind eligibilitatea/ neeligibilitatea cheltuielilor prevăzute în OMADR nr. 1731/2015, cu modificările și completările ulterioare. </w:t>
      </w:r>
    </w:p>
    <w:p w14:paraId="139B0F9B" w14:textId="77777777" w:rsidR="00291224" w:rsidRPr="009603A6" w:rsidRDefault="00291224" w:rsidP="00291224">
      <w:pPr>
        <w:spacing w:line="360" w:lineRule="auto"/>
        <w:jc w:val="both"/>
        <w:rPr>
          <w:rFonts w:ascii="Trebuchet MS" w:hAnsi="Trebuchet MS"/>
          <w:b/>
          <w:sz w:val="24"/>
          <w:szCs w:val="24"/>
          <w:u w:val="single"/>
        </w:rPr>
      </w:pPr>
      <w:r w:rsidRPr="009603A6">
        <w:rPr>
          <w:rFonts w:ascii="Trebuchet MS" w:hAnsi="Trebuchet MS"/>
          <w:b/>
          <w:sz w:val="24"/>
          <w:szCs w:val="24"/>
          <w:u w:val="single"/>
        </w:rPr>
        <w:t>DOCUMENTELE NECES</w:t>
      </w:r>
      <w:r w:rsidR="009603A6">
        <w:rPr>
          <w:rFonts w:ascii="Trebuchet MS" w:hAnsi="Trebuchet MS"/>
          <w:b/>
          <w:sz w:val="24"/>
          <w:szCs w:val="24"/>
          <w:u w:val="single"/>
        </w:rPr>
        <w:t xml:space="preserve">ARE LA A- II-A TRANŞĂ DE PLATĂ </w:t>
      </w:r>
    </w:p>
    <w:p w14:paraId="3EB26EB9" w14:textId="77777777" w:rsidR="009603A6" w:rsidRPr="009603A6" w:rsidRDefault="00291224" w:rsidP="009603A6">
      <w:pPr>
        <w:pStyle w:val="ListParagraph"/>
        <w:numPr>
          <w:ilvl w:val="0"/>
          <w:numId w:val="26"/>
        </w:numPr>
        <w:spacing w:line="360" w:lineRule="auto"/>
        <w:jc w:val="both"/>
        <w:rPr>
          <w:rFonts w:ascii="Trebuchet MS" w:hAnsi="Trebuchet MS"/>
          <w:sz w:val="24"/>
          <w:szCs w:val="24"/>
        </w:rPr>
      </w:pPr>
      <w:r w:rsidRPr="009603A6">
        <w:rPr>
          <w:rFonts w:ascii="Trebuchet MS" w:hAnsi="Trebuchet MS"/>
          <w:b/>
          <w:sz w:val="24"/>
          <w:szCs w:val="24"/>
        </w:rPr>
        <w:t>Autorizația de funcționare.</w:t>
      </w:r>
      <w:r w:rsidRPr="009603A6">
        <w:rPr>
          <w:rFonts w:ascii="Trebuchet MS" w:hAnsi="Trebuchet MS"/>
          <w:sz w:val="24"/>
          <w:szCs w:val="24"/>
        </w:rPr>
        <w:t xml:space="preserve"> </w:t>
      </w:r>
    </w:p>
    <w:p w14:paraId="5E4E78A3" w14:textId="77777777" w:rsidR="009603A6" w:rsidRDefault="00291224" w:rsidP="00291224">
      <w:pPr>
        <w:spacing w:line="360" w:lineRule="auto"/>
        <w:jc w:val="both"/>
        <w:rPr>
          <w:rFonts w:ascii="Trebuchet MS" w:hAnsi="Trebuchet MS"/>
          <w:sz w:val="24"/>
          <w:szCs w:val="24"/>
        </w:rPr>
      </w:pPr>
      <w:r w:rsidRPr="00291224">
        <w:rPr>
          <w:rFonts w:ascii="Trebuchet MS" w:hAnsi="Trebuchet MS"/>
          <w:sz w:val="24"/>
          <w:szCs w:val="24"/>
        </w:rPr>
        <w:t xml:space="preserve">Pentru proiectele care prevăd investiții în structuri de tipul pensiunilor agroturistice, din Autorizația de funcționare (sau avizele/ autorizatiile aferente), trebuie să reiasă că agropensiunea este autorizată pentru a oferi masa turiștilor cazați. </w:t>
      </w:r>
    </w:p>
    <w:p w14:paraId="0376DF5C" w14:textId="77777777" w:rsidR="009603A6" w:rsidRPr="009603A6" w:rsidRDefault="00291224" w:rsidP="00E65D9E">
      <w:pPr>
        <w:pStyle w:val="ListParagraph"/>
        <w:numPr>
          <w:ilvl w:val="0"/>
          <w:numId w:val="26"/>
        </w:numPr>
        <w:tabs>
          <w:tab w:val="left" w:pos="360"/>
        </w:tabs>
        <w:spacing w:line="360" w:lineRule="auto"/>
        <w:ind w:left="0" w:firstLine="360"/>
        <w:jc w:val="both"/>
        <w:rPr>
          <w:rFonts w:ascii="Trebuchet MS" w:hAnsi="Trebuchet MS"/>
          <w:sz w:val="24"/>
          <w:szCs w:val="24"/>
        </w:rPr>
      </w:pPr>
      <w:r w:rsidRPr="009603A6">
        <w:rPr>
          <w:rFonts w:ascii="Trebuchet MS" w:hAnsi="Trebuchet MS"/>
          <w:b/>
          <w:sz w:val="24"/>
          <w:szCs w:val="24"/>
        </w:rPr>
        <w:t>Documentele de proprietate pentru teren</w:t>
      </w:r>
      <w:r w:rsidRPr="009603A6">
        <w:rPr>
          <w:rFonts w:ascii="Trebuchet MS" w:hAnsi="Trebuchet MS"/>
          <w:sz w:val="24"/>
          <w:szCs w:val="24"/>
        </w:rPr>
        <w:t xml:space="preserve"> – pentru situația în care beneficiarul a propus în Planul de afaceri achiziție de teren;  </w:t>
      </w:r>
    </w:p>
    <w:p w14:paraId="02636D3F" w14:textId="77777777" w:rsidR="009603A6" w:rsidRPr="009603A6" w:rsidRDefault="00291224" w:rsidP="00E65D9E">
      <w:pPr>
        <w:pStyle w:val="ListParagraph"/>
        <w:numPr>
          <w:ilvl w:val="0"/>
          <w:numId w:val="26"/>
        </w:numPr>
        <w:spacing w:line="360" w:lineRule="auto"/>
        <w:ind w:left="0" w:firstLine="360"/>
        <w:jc w:val="both"/>
        <w:rPr>
          <w:rFonts w:ascii="Trebuchet MS" w:hAnsi="Trebuchet MS"/>
          <w:sz w:val="24"/>
          <w:szCs w:val="24"/>
        </w:rPr>
      </w:pPr>
      <w:r w:rsidRPr="009603A6">
        <w:rPr>
          <w:rFonts w:ascii="Trebuchet MS" w:hAnsi="Trebuchet MS"/>
          <w:b/>
          <w:sz w:val="24"/>
          <w:szCs w:val="24"/>
        </w:rPr>
        <w:lastRenderedPageBreak/>
        <w:t>Certificatul de membru al unei Agenţii Naţionale de Turism sau contractul încheiat cu o agenţie de turism autorizată privind introducerea obiectivului în circuitul turistic (pentru agro-turism).</w:t>
      </w:r>
      <w:r w:rsidRPr="009603A6">
        <w:rPr>
          <w:rFonts w:ascii="Trebuchet MS" w:hAnsi="Trebuchet MS"/>
          <w:sz w:val="24"/>
          <w:szCs w:val="24"/>
        </w:rPr>
        <w:t xml:space="preserve"> </w:t>
      </w:r>
    </w:p>
    <w:p w14:paraId="3B62AC6E" w14:textId="77777777" w:rsidR="009603A6" w:rsidRPr="009603A6" w:rsidRDefault="00291224" w:rsidP="009603A6">
      <w:pPr>
        <w:pStyle w:val="ListParagraph"/>
        <w:numPr>
          <w:ilvl w:val="0"/>
          <w:numId w:val="26"/>
        </w:numPr>
        <w:spacing w:line="360" w:lineRule="auto"/>
        <w:jc w:val="both"/>
        <w:rPr>
          <w:rFonts w:ascii="Trebuchet MS" w:hAnsi="Trebuchet MS"/>
          <w:b/>
          <w:sz w:val="24"/>
          <w:szCs w:val="24"/>
        </w:rPr>
      </w:pPr>
      <w:r w:rsidRPr="009603A6">
        <w:rPr>
          <w:rFonts w:ascii="Trebuchet MS" w:hAnsi="Trebuchet MS"/>
          <w:b/>
          <w:sz w:val="24"/>
          <w:szCs w:val="24"/>
        </w:rPr>
        <w:t>Certificatul de clasificare a obiectivului turistic (pentru agro-turism).</w:t>
      </w:r>
      <w:r w:rsidRPr="009603A6">
        <w:rPr>
          <w:rFonts w:ascii="Trebuchet MS" w:hAnsi="Trebuchet MS"/>
          <w:sz w:val="24"/>
          <w:szCs w:val="24"/>
        </w:rPr>
        <w:t xml:space="preserve"> </w:t>
      </w:r>
    </w:p>
    <w:p w14:paraId="537DC7B0" w14:textId="77777777" w:rsidR="009603A6" w:rsidRDefault="009603A6" w:rsidP="00291224">
      <w:pPr>
        <w:spacing w:line="360" w:lineRule="auto"/>
        <w:jc w:val="both"/>
        <w:rPr>
          <w:rFonts w:ascii="Trebuchet MS" w:hAnsi="Trebuchet MS"/>
          <w:sz w:val="24"/>
          <w:szCs w:val="24"/>
        </w:rPr>
      </w:pPr>
      <w:r w:rsidRPr="00594A2C">
        <w:rPr>
          <w:rFonts w:ascii="Trebuchet MS" w:hAnsi="Trebuchet MS"/>
          <w:b/>
          <w:sz w:val="24"/>
          <w:szCs w:val="24"/>
        </w:rPr>
        <w:t>Dacă</w:t>
      </w:r>
      <w:r w:rsidR="00291224" w:rsidRPr="00594A2C">
        <w:rPr>
          <w:rFonts w:ascii="Trebuchet MS" w:hAnsi="Trebuchet MS"/>
          <w:b/>
          <w:sz w:val="24"/>
          <w:szCs w:val="24"/>
        </w:rPr>
        <w:t xml:space="preserve"> prin intermediul proiectului se prevede</w:t>
      </w:r>
      <w:r w:rsidR="00291224" w:rsidRPr="00291224">
        <w:rPr>
          <w:rFonts w:ascii="Trebuchet MS" w:hAnsi="Trebuchet MS"/>
          <w:sz w:val="24"/>
          <w:szCs w:val="24"/>
        </w:rPr>
        <w:t xml:space="preserve"> </w:t>
      </w:r>
      <w:r w:rsidR="00291224" w:rsidRPr="009603A6">
        <w:rPr>
          <w:rFonts w:ascii="Trebuchet MS" w:hAnsi="Trebuchet MS"/>
          <w:b/>
          <w:sz w:val="24"/>
          <w:szCs w:val="24"/>
        </w:rPr>
        <w:t>realizarea/modernizarea imobilelor</w:t>
      </w:r>
      <w:r w:rsidR="00291224" w:rsidRPr="00291224">
        <w:rPr>
          <w:rFonts w:ascii="Trebuchet MS" w:hAnsi="Trebuchet MS"/>
          <w:sz w:val="24"/>
          <w:szCs w:val="24"/>
        </w:rPr>
        <w:t xml:space="preserve">: </w:t>
      </w:r>
    </w:p>
    <w:p w14:paraId="1B627F9C" w14:textId="77777777" w:rsidR="009603A6" w:rsidRPr="009603A6" w:rsidRDefault="00291224" w:rsidP="00291224">
      <w:pPr>
        <w:spacing w:line="360" w:lineRule="auto"/>
        <w:jc w:val="both"/>
        <w:rPr>
          <w:rFonts w:ascii="Trebuchet MS" w:hAnsi="Trebuchet MS"/>
          <w:b/>
          <w:sz w:val="24"/>
          <w:szCs w:val="24"/>
        </w:rPr>
      </w:pPr>
      <w:r w:rsidRPr="009603A6">
        <w:rPr>
          <w:rFonts w:ascii="Trebuchet MS" w:hAnsi="Trebuchet MS"/>
          <w:b/>
          <w:sz w:val="24"/>
          <w:szCs w:val="24"/>
        </w:rPr>
        <w:t xml:space="preserve">• Autorizația de construire </w:t>
      </w:r>
    </w:p>
    <w:p w14:paraId="2CC640E4" w14:textId="77777777" w:rsidR="00F55F2C" w:rsidRPr="009603A6" w:rsidRDefault="009603A6" w:rsidP="00291224">
      <w:pPr>
        <w:spacing w:line="360" w:lineRule="auto"/>
        <w:jc w:val="both"/>
        <w:rPr>
          <w:rFonts w:ascii="Trebuchet MS" w:hAnsi="Trebuchet MS"/>
          <w:b/>
          <w:sz w:val="24"/>
          <w:szCs w:val="24"/>
        </w:rPr>
      </w:pPr>
      <w:r w:rsidRPr="009603A6">
        <w:rPr>
          <w:rFonts w:ascii="Trebuchet MS" w:hAnsi="Trebuchet MS"/>
          <w:b/>
          <w:sz w:val="24"/>
          <w:szCs w:val="24"/>
        </w:rPr>
        <w:t>•  Proces verbal de recepție la terminarea lucră</w:t>
      </w:r>
      <w:r w:rsidR="00291224" w:rsidRPr="009603A6">
        <w:rPr>
          <w:rFonts w:ascii="Trebuchet MS" w:hAnsi="Trebuchet MS"/>
          <w:b/>
          <w:sz w:val="24"/>
          <w:szCs w:val="24"/>
        </w:rPr>
        <w:t>rilor.</w:t>
      </w:r>
    </w:p>
    <w:p w14:paraId="4CB42DAA" w14:textId="77777777" w:rsidR="004E53E8" w:rsidRPr="00594A2C" w:rsidRDefault="009603A6" w:rsidP="00594A2C">
      <w:pPr>
        <w:spacing w:line="360" w:lineRule="auto"/>
        <w:jc w:val="both"/>
        <w:rPr>
          <w:rFonts w:ascii="Trebuchet MS" w:hAnsi="Trebuchet MS"/>
          <w:sz w:val="24"/>
          <w:szCs w:val="24"/>
        </w:rPr>
      </w:pPr>
      <w:r w:rsidRPr="00594A2C">
        <w:rPr>
          <w:rFonts w:ascii="Trebuchet MS" w:hAnsi="Trebuchet MS"/>
          <w:b/>
          <w:sz w:val="24"/>
          <w:szCs w:val="24"/>
        </w:rPr>
        <w:t>Alte documente justificative</w:t>
      </w:r>
      <w:r w:rsidRPr="00594A2C">
        <w:rPr>
          <w:rFonts w:ascii="Trebuchet MS" w:hAnsi="Trebuchet MS"/>
          <w:sz w:val="24"/>
          <w:szCs w:val="24"/>
        </w:rPr>
        <w:t xml:space="preserve"> (detaliate în Instrucţiunile de plată pentru beneficiarii </w:t>
      </w:r>
      <w:r w:rsidR="004E53E8" w:rsidRPr="00594A2C">
        <w:rPr>
          <w:rFonts w:ascii="Trebuchet MS" w:hAnsi="Trebuchet MS"/>
          <w:sz w:val="24"/>
          <w:szCs w:val="24"/>
        </w:rPr>
        <w:t>măsurii M3/ 6A</w:t>
      </w:r>
      <w:r w:rsidRPr="00594A2C">
        <w:rPr>
          <w:rFonts w:ascii="Trebuchet MS" w:hAnsi="Trebuchet MS"/>
          <w:sz w:val="24"/>
          <w:szCs w:val="24"/>
        </w:rPr>
        <w:t xml:space="preserve">). </w:t>
      </w:r>
    </w:p>
    <w:p w14:paraId="3748AD7F" w14:textId="77777777" w:rsidR="004E53E8" w:rsidRDefault="009603A6" w:rsidP="004E53E8">
      <w:pPr>
        <w:spacing w:line="360" w:lineRule="auto"/>
        <w:jc w:val="both"/>
        <w:rPr>
          <w:rFonts w:ascii="Trebuchet MS" w:hAnsi="Trebuchet MS"/>
          <w:sz w:val="24"/>
          <w:szCs w:val="24"/>
        </w:rPr>
      </w:pPr>
      <w:r w:rsidRPr="004E53E8">
        <w:rPr>
          <w:rFonts w:ascii="Trebuchet MS" w:hAnsi="Trebuchet MS"/>
          <w:sz w:val="24"/>
          <w:szCs w:val="24"/>
        </w:rPr>
        <w:t xml:space="preserve">Pentru obţinerea avizelor/ notificărilor/ autorizațiilor, solicitanţii vor trebui să depună documentaţia necesară pentru eliberarea acestora, la instituțiile competente, conform reglementărilor legale in vigoare. </w:t>
      </w:r>
    </w:p>
    <w:p w14:paraId="7A34B9B3" w14:textId="77777777" w:rsidR="00B4782D" w:rsidRDefault="009603A6" w:rsidP="004E53E8">
      <w:pPr>
        <w:spacing w:line="360" w:lineRule="auto"/>
        <w:jc w:val="both"/>
        <w:rPr>
          <w:rFonts w:ascii="Trebuchet MS" w:hAnsi="Trebuchet MS"/>
          <w:sz w:val="24"/>
          <w:szCs w:val="24"/>
        </w:rPr>
      </w:pPr>
      <w:r w:rsidRPr="004E53E8">
        <w:rPr>
          <w:rFonts w:ascii="Trebuchet MS" w:hAnsi="Trebuchet MS"/>
          <w:sz w:val="24"/>
          <w:szCs w:val="24"/>
        </w:rPr>
        <w:t>De exemplu, pentru obținerea Notificării de asistenţă de specialitate de sănătate publică se vor depune: cerere şi documente aferente specifice domeniului activităţii; schiţa de amplasare în zonă, proiectul obiectivului din care să reiasă circuitele funcţionale, destinaţia spaţiilor şi suprafeţele acestora, după caz; memoriul tehnic privind descrierea obiectivului şi a activităţii care se desfăşoară sau se va desfăşura în acesta, după caz; dovada achitării tarifului de asistenţă de specialitate de sănătate publică, conform Ordinului Ministerului Sănătății nr. 1030/2009 privind aprobarea procedurilor de reglementare sanitară pentru proiectele de amplasare, amenajare, construire şi pentru funcţionarea obiectivelor ce desfăşoară activităţi cu risc pentru starea de sănătate a populaţiei.</w:t>
      </w:r>
    </w:p>
    <w:p w14:paraId="53C4FCB1" w14:textId="77777777" w:rsidR="00B4782D" w:rsidRDefault="00B4782D" w:rsidP="004E53E8">
      <w:pPr>
        <w:spacing w:line="360" w:lineRule="auto"/>
        <w:jc w:val="both"/>
        <w:rPr>
          <w:rFonts w:ascii="Trebuchet MS" w:hAnsi="Trebuchet MS"/>
          <w:sz w:val="24"/>
          <w:szCs w:val="24"/>
        </w:rPr>
      </w:pPr>
    </w:p>
    <w:p w14:paraId="471EE519" w14:textId="77777777" w:rsidR="00AE0440" w:rsidRPr="00EF5BEE" w:rsidRDefault="00AE0440" w:rsidP="00AE0440">
      <w:pPr>
        <w:rPr>
          <w:rFonts w:ascii="Trebuchet MS" w:hAnsi="Trebuchet MS"/>
          <w:b/>
          <w:sz w:val="24"/>
          <w:szCs w:val="24"/>
        </w:rPr>
      </w:pPr>
      <w:r w:rsidRPr="00EF5BEE">
        <w:rPr>
          <w:rFonts w:ascii="Trebuchet MS" w:hAnsi="Trebuchet MS"/>
          <w:b/>
          <w:noProof/>
          <w:sz w:val="24"/>
          <w:szCs w:val="24"/>
          <w:lang w:val="en-US"/>
        </w:rPr>
        <mc:AlternateContent>
          <mc:Choice Requires="wps">
            <w:drawing>
              <wp:anchor distT="0" distB="0" distL="114300" distR="114300" simplePos="0" relativeHeight="251672064" behindDoc="0" locked="0" layoutInCell="1" allowOverlap="1" wp14:anchorId="2349FDD0" wp14:editId="689AE75B">
                <wp:simplePos x="0" y="0"/>
                <wp:positionH relativeFrom="column">
                  <wp:posOffset>-8255</wp:posOffset>
                </wp:positionH>
                <wp:positionV relativeFrom="paragraph">
                  <wp:posOffset>227965</wp:posOffset>
                </wp:positionV>
                <wp:extent cx="5943600"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CB587E" id="Straight Connector 37"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65pt,17.95pt" to="467.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" strokecolor="#4472c4 [3204]" strokeweight=".5pt">
                <v:stroke joinstyle="miter"/>
              </v:line>
            </w:pict>
          </mc:Fallback>
        </mc:AlternateContent>
      </w:r>
      <w:r w:rsidRPr="00EF5BEE">
        <w:rPr>
          <w:rFonts w:ascii="Trebuchet MS" w:hAnsi="Trebuchet MS"/>
          <w:b/>
          <w:sz w:val="24"/>
          <w:szCs w:val="24"/>
        </w:rPr>
        <w:t>CAPITOLUL 1</w:t>
      </w:r>
      <w:r>
        <w:rPr>
          <w:rFonts w:ascii="Trebuchet MS" w:hAnsi="Trebuchet MS"/>
          <w:b/>
          <w:sz w:val="24"/>
          <w:szCs w:val="24"/>
        </w:rPr>
        <w:t>2</w:t>
      </w:r>
    </w:p>
    <w:p w14:paraId="0747BEE9" w14:textId="77777777" w:rsidR="00AE0440" w:rsidRDefault="00AE0440" w:rsidP="00AE0440">
      <w:pPr>
        <w:rPr>
          <w:rFonts w:ascii="Trebuchet MS" w:hAnsi="Trebuchet MS"/>
          <w:b/>
          <w:sz w:val="24"/>
          <w:szCs w:val="24"/>
        </w:rPr>
      </w:pPr>
      <w:r w:rsidRPr="00EF5BEE">
        <w:rPr>
          <w:rFonts w:ascii="Trebuchet MS" w:hAnsi="Trebuchet MS"/>
          <w:b/>
          <w:sz w:val="24"/>
          <w:szCs w:val="24"/>
        </w:rPr>
        <w:t>MONITORIZAREA PROIECTULUI</w:t>
      </w:r>
    </w:p>
    <w:p w14:paraId="6673A76A" w14:textId="77777777" w:rsidR="00AE0440" w:rsidRDefault="00AE0440" w:rsidP="00AE0440">
      <w:pPr>
        <w:rPr>
          <w:rFonts w:ascii="Trebuchet MS" w:hAnsi="Trebuchet MS"/>
          <w:b/>
          <w:sz w:val="24"/>
          <w:szCs w:val="24"/>
        </w:rPr>
      </w:pPr>
    </w:p>
    <w:p w14:paraId="7DEA853D" w14:textId="77777777" w:rsidR="00AE0440" w:rsidRDefault="00AE0440" w:rsidP="00AE0440">
      <w:pPr>
        <w:spacing w:line="360" w:lineRule="auto"/>
        <w:jc w:val="both"/>
        <w:rPr>
          <w:rFonts w:ascii="Trebuchet MS" w:hAnsi="Trebuchet MS"/>
          <w:sz w:val="24"/>
          <w:szCs w:val="24"/>
        </w:rPr>
      </w:pPr>
      <w:r w:rsidRPr="000E1E02">
        <w:rPr>
          <w:rFonts w:ascii="Trebuchet MS" w:hAnsi="Trebuchet MS"/>
          <w:b/>
          <w:sz w:val="24"/>
          <w:szCs w:val="24"/>
        </w:rPr>
        <w:lastRenderedPageBreak/>
        <w:t>Durata de valabilitate</w:t>
      </w:r>
      <w:r w:rsidRPr="00EF5BEE">
        <w:rPr>
          <w:rFonts w:ascii="Trebuchet MS" w:hAnsi="Trebuchet MS"/>
          <w:sz w:val="24"/>
          <w:szCs w:val="24"/>
        </w:rPr>
        <w:t xml:space="preserve"> </w:t>
      </w:r>
      <w:r w:rsidRPr="000E1E02">
        <w:rPr>
          <w:rFonts w:ascii="Trebuchet MS" w:hAnsi="Trebuchet MS"/>
          <w:b/>
          <w:sz w:val="24"/>
          <w:szCs w:val="24"/>
        </w:rPr>
        <w:t>a contractului de finanțare</w:t>
      </w:r>
      <w:r w:rsidRPr="00EF5BEE">
        <w:rPr>
          <w:rFonts w:ascii="Trebuchet MS" w:hAnsi="Trebuchet MS"/>
          <w:sz w:val="24"/>
          <w:szCs w:val="24"/>
        </w:rPr>
        <w:t xml:space="preserve"> cuprinde durata de execuție a </w:t>
      </w:r>
      <w:r>
        <w:rPr>
          <w:rFonts w:ascii="Trebuchet MS" w:hAnsi="Trebuchet MS"/>
          <w:sz w:val="24"/>
          <w:szCs w:val="24"/>
        </w:rPr>
        <w:t xml:space="preserve">contractului, la care se adaugă </w:t>
      </w:r>
      <w:r>
        <w:rPr>
          <w:rFonts w:ascii="Trebuchet MS" w:hAnsi="Trebuchet MS"/>
          <w:b/>
          <w:sz w:val="24"/>
          <w:szCs w:val="24"/>
        </w:rPr>
        <w:t>3</w:t>
      </w:r>
      <w:r w:rsidRPr="000E1E02">
        <w:rPr>
          <w:rFonts w:ascii="Trebuchet MS" w:hAnsi="Trebuchet MS"/>
          <w:b/>
          <w:sz w:val="24"/>
          <w:szCs w:val="24"/>
        </w:rPr>
        <w:t xml:space="preserve"> ani de monitorizare de la data ultimei plăți</w:t>
      </w:r>
      <w:r>
        <w:rPr>
          <w:rFonts w:ascii="Trebuchet MS" w:hAnsi="Trebuchet MS"/>
          <w:sz w:val="24"/>
          <w:szCs w:val="24"/>
        </w:rPr>
        <w:t xml:space="preserve"> efectuată de Autoritatea Contractantă. </w:t>
      </w:r>
    </w:p>
    <w:p w14:paraId="29067F68" w14:textId="77777777" w:rsidR="00AE0440" w:rsidRDefault="00AE0440" w:rsidP="00AE0440">
      <w:pPr>
        <w:spacing w:line="360" w:lineRule="auto"/>
        <w:jc w:val="both"/>
        <w:rPr>
          <w:rFonts w:ascii="Trebuchet MS" w:hAnsi="Trebuchet MS"/>
          <w:b/>
          <w:sz w:val="24"/>
          <w:szCs w:val="24"/>
        </w:rPr>
      </w:pPr>
      <w:r>
        <w:rPr>
          <w:rFonts w:ascii="Trebuchet MS" w:hAnsi="Trebuchet MS"/>
          <w:sz w:val="24"/>
          <w:szCs w:val="24"/>
        </w:rPr>
        <w:t>In perioada monitorizarii proiectului de 3 ani de la data celei de-a doua (si ultima) transa de plata</w:t>
      </w:r>
      <w:r w:rsidR="003C2182">
        <w:rPr>
          <w:rFonts w:ascii="Trebuchet MS" w:hAnsi="Trebuchet MS"/>
          <w:sz w:val="24"/>
          <w:szCs w:val="24"/>
        </w:rPr>
        <w:t xml:space="preserve"> efectuata de AFIR, </w:t>
      </w:r>
      <w:r w:rsidR="003C2182">
        <w:rPr>
          <w:rFonts w:ascii="Trebuchet MS" w:hAnsi="Trebuchet MS"/>
          <w:b/>
          <w:sz w:val="24"/>
          <w:szCs w:val="24"/>
        </w:rPr>
        <w:t>beneficiarul se obliga:</w:t>
      </w:r>
    </w:p>
    <w:p w14:paraId="79527133" w14:textId="77777777" w:rsidR="003C2182" w:rsidRDefault="003C2182" w:rsidP="00AE0440">
      <w:pPr>
        <w:spacing w:line="360" w:lineRule="auto"/>
        <w:jc w:val="both"/>
        <w:rPr>
          <w:rFonts w:ascii="Trebuchet MS" w:hAnsi="Trebuchet MS"/>
          <w:sz w:val="24"/>
          <w:szCs w:val="24"/>
        </w:rPr>
      </w:pPr>
      <w:r>
        <w:rPr>
          <w:rFonts w:ascii="Times New Roman" w:hAnsi="Times New Roman" w:cs="Times New Roman"/>
          <w:b/>
          <w:sz w:val="24"/>
          <w:szCs w:val="24"/>
        </w:rPr>
        <w:t xml:space="preserve">► </w:t>
      </w:r>
      <w:r w:rsidRPr="003C2182">
        <w:rPr>
          <w:rFonts w:ascii="Trebuchet MS" w:hAnsi="Trebuchet MS"/>
          <w:sz w:val="24"/>
          <w:szCs w:val="24"/>
        </w:rPr>
        <w:t xml:space="preserve">sa respecte si sa </w:t>
      </w:r>
      <w:r>
        <w:rPr>
          <w:rFonts w:ascii="Trebuchet MS" w:hAnsi="Trebuchet MS"/>
          <w:sz w:val="24"/>
          <w:szCs w:val="24"/>
        </w:rPr>
        <w:t>mentina criteriile de eligibilitate si de selectie in baza carora a fost selectat;</w:t>
      </w:r>
    </w:p>
    <w:p w14:paraId="6ACDA91C" w14:textId="77777777" w:rsidR="003C2182" w:rsidRDefault="003C2182" w:rsidP="00AE0440">
      <w:pPr>
        <w:spacing w:line="360" w:lineRule="auto"/>
        <w:jc w:val="both"/>
        <w:rPr>
          <w:rFonts w:ascii="Trebuchet MS" w:hAnsi="Trebuchet MS"/>
          <w:sz w:val="24"/>
          <w:szCs w:val="24"/>
        </w:rPr>
      </w:pPr>
      <w:r>
        <w:rPr>
          <w:rFonts w:ascii="Times New Roman" w:hAnsi="Times New Roman" w:cs="Times New Roman"/>
          <w:b/>
          <w:sz w:val="24"/>
          <w:szCs w:val="24"/>
        </w:rPr>
        <w:t xml:space="preserve">► </w:t>
      </w:r>
      <w:r w:rsidRPr="003C2182">
        <w:rPr>
          <w:rFonts w:ascii="Trebuchet MS" w:hAnsi="Trebuchet MS"/>
          <w:sz w:val="24"/>
          <w:szCs w:val="24"/>
        </w:rPr>
        <w:t>sa nu</w:t>
      </w:r>
      <w:r>
        <w:rPr>
          <w:rFonts w:ascii="Trebuchet MS" w:hAnsi="Trebuchet MS"/>
          <w:sz w:val="24"/>
          <w:szCs w:val="24"/>
        </w:rPr>
        <w:t xml:space="preserve"> modifice obiectivele prevazute in Planul de afaceri, parte integranta din Contractul si Cererea de finantare;</w:t>
      </w:r>
    </w:p>
    <w:p w14:paraId="6EDD937A" w14:textId="77777777" w:rsidR="003C2182" w:rsidRDefault="003C2182" w:rsidP="00AE0440">
      <w:pPr>
        <w:spacing w:line="360" w:lineRule="auto"/>
        <w:jc w:val="both"/>
        <w:rPr>
          <w:rFonts w:ascii="Trebuchet MS" w:hAnsi="Trebuchet MS"/>
          <w:sz w:val="24"/>
          <w:szCs w:val="24"/>
        </w:rPr>
      </w:pPr>
      <w:r>
        <w:rPr>
          <w:rFonts w:ascii="Times New Roman" w:hAnsi="Times New Roman" w:cs="Times New Roman"/>
          <w:b/>
          <w:sz w:val="24"/>
          <w:szCs w:val="24"/>
        </w:rPr>
        <w:t xml:space="preserve">► </w:t>
      </w:r>
      <w:r w:rsidRPr="003C2182">
        <w:rPr>
          <w:rFonts w:ascii="Trebuchet MS" w:hAnsi="Trebuchet MS"/>
          <w:sz w:val="24"/>
          <w:szCs w:val="24"/>
        </w:rPr>
        <w:t xml:space="preserve">sa nu instraineze investitia </w:t>
      </w:r>
      <w:r>
        <w:rPr>
          <w:rFonts w:ascii="Trebuchet MS" w:hAnsi="Trebuchet MS"/>
          <w:sz w:val="24"/>
          <w:szCs w:val="24"/>
        </w:rPr>
        <w:t>;</w:t>
      </w:r>
    </w:p>
    <w:p w14:paraId="456F9659" w14:textId="77777777" w:rsidR="003C2182" w:rsidRDefault="003C2182" w:rsidP="00AE0440">
      <w:pPr>
        <w:spacing w:line="360" w:lineRule="auto"/>
        <w:jc w:val="both"/>
        <w:rPr>
          <w:rFonts w:ascii="Trebuchet MS" w:hAnsi="Trebuchet MS"/>
          <w:sz w:val="24"/>
          <w:szCs w:val="24"/>
        </w:rPr>
      </w:pPr>
      <w:r>
        <w:rPr>
          <w:rFonts w:ascii="Times New Roman" w:hAnsi="Times New Roman" w:cs="Times New Roman"/>
          <w:b/>
          <w:sz w:val="24"/>
          <w:szCs w:val="24"/>
        </w:rPr>
        <w:t xml:space="preserve">► </w:t>
      </w:r>
      <w:r w:rsidRPr="003C2182">
        <w:rPr>
          <w:rFonts w:ascii="Trebuchet MS" w:hAnsi="Trebuchet MS"/>
          <w:sz w:val="24"/>
          <w:szCs w:val="24"/>
        </w:rPr>
        <w:t>sa nu isi inceteze activitatea pentru care a fost finantat</w:t>
      </w:r>
      <w:r>
        <w:rPr>
          <w:rFonts w:ascii="Trebuchet MS" w:hAnsi="Trebuchet MS"/>
          <w:sz w:val="24"/>
          <w:szCs w:val="24"/>
        </w:rPr>
        <w:t>.</w:t>
      </w:r>
    </w:p>
    <w:p w14:paraId="64E7A4E1" w14:textId="77777777" w:rsidR="003C2182" w:rsidRDefault="003C2182" w:rsidP="00AE0440">
      <w:pPr>
        <w:spacing w:line="360" w:lineRule="auto"/>
        <w:jc w:val="both"/>
        <w:rPr>
          <w:ins w:id="18" w:author="Ciprian Bobeica" w:date="2024-03-31T23:11:00Z"/>
          <w:rFonts w:ascii="Trebuchet MS" w:hAnsi="Trebuchet MS"/>
          <w:b/>
          <w:sz w:val="24"/>
          <w:szCs w:val="24"/>
        </w:rPr>
      </w:pPr>
      <w:r>
        <w:rPr>
          <w:rFonts w:ascii="Trebuchet MS" w:hAnsi="Trebuchet MS"/>
          <w:sz w:val="24"/>
          <w:szCs w:val="24"/>
        </w:rPr>
        <w:tab/>
      </w:r>
      <w:r w:rsidRPr="003C2182">
        <w:rPr>
          <w:rFonts w:ascii="Trebuchet MS" w:hAnsi="Trebuchet MS"/>
          <w:b/>
          <w:sz w:val="24"/>
          <w:szCs w:val="24"/>
        </w:rPr>
        <w:t>In cazul nerespectarii acestora, sumele acordate vor fi recuperate integral.</w:t>
      </w:r>
    </w:p>
    <w:p w14:paraId="70A0A54A" w14:textId="5DF1FD5E" w:rsidR="009E5121" w:rsidRPr="003C2182" w:rsidRDefault="009E5121">
      <w:pPr>
        <w:spacing w:line="360" w:lineRule="auto"/>
        <w:rPr>
          <w:rFonts w:ascii="Trebuchet MS" w:hAnsi="Trebuchet MS"/>
          <w:b/>
          <w:sz w:val="24"/>
          <w:szCs w:val="24"/>
        </w:rPr>
        <w:pPrChange w:id="19" w:author="Ciprian Bobeica" w:date="2024-03-31T23:11:00Z">
          <w:pPr>
            <w:spacing w:line="360" w:lineRule="auto"/>
            <w:jc w:val="both"/>
          </w:pPr>
        </w:pPrChange>
      </w:pPr>
      <w:ins w:id="20" w:author="Ciprian Bobeica" w:date="2024-03-31T23:11:00Z">
        <w:r w:rsidRPr="009E5121">
          <w:rPr>
            <w:rFonts w:ascii="Trebuchet MS" w:hAnsi="Trebuchet MS"/>
            <w:b/>
            <w:sz w:val="24"/>
            <w:szCs w:val="24"/>
          </w:rPr>
          <w:t>Pentru Măsura M3/6A indicatorul de monitorizare este numărul de locuri de muncă noi create, indiferent dacă acestea sunt în intreprinderi existente sau nou create.</w:t>
        </w:r>
      </w:ins>
    </w:p>
    <w:p w14:paraId="25AD2FB2" w14:textId="77777777" w:rsidR="00EE70D3" w:rsidRDefault="00EE70D3" w:rsidP="00906C91">
      <w:pPr>
        <w:rPr>
          <w:rFonts w:ascii="Trebuchet MS" w:hAnsi="Trebuchet MS"/>
          <w:b/>
          <w:sz w:val="24"/>
          <w:szCs w:val="24"/>
        </w:rPr>
      </w:pPr>
    </w:p>
    <w:p w14:paraId="000B7EFC" w14:textId="77777777" w:rsidR="003C2182" w:rsidRPr="00EF5BEE" w:rsidRDefault="003C2182" w:rsidP="003C2182">
      <w:pPr>
        <w:rPr>
          <w:rFonts w:ascii="Trebuchet MS" w:hAnsi="Trebuchet MS"/>
          <w:b/>
          <w:sz w:val="24"/>
          <w:szCs w:val="24"/>
        </w:rPr>
      </w:pPr>
      <w:r w:rsidRPr="00EF5BEE">
        <w:rPr>
          <w:rFonts w:ascii="Trebuchet MS" w:hAnsi="Trebuchet MS"/>
          <w:b/>
          <w:noProof/>
          <w:sz w:val="24"/>
          <w:szCs w:val="24"/>
          <w:lang w:val="en-US"/>
        </w:rPr>
        <mc:AlternateContent>
          <mc:Choice Requires="wps">
            <w:drawing>
              <wp:anchor distT="0" distB="0" distL="114300" distR="114300" simplePos="0" relativeHeight="251673088" behindDoc="0" locked="0" layoutInCell="1" allowOverlap="1" wp14:anchorId="19AA8340" wp14:editId="3D79E506">
                <wp:simplePos x="0" y="0"/>
                <wp:positionH relativeFrom="column">
                  <wp:posOffset>-8255</wp:posOffset>
                </wp:positionH>
                <wp:positionV relativeFrom="paragraph">
                  <wp:posOffset>227965</wp:posOffset>
                </wp:positionV>
                <wp:extent cx="5943600"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655D1B" id="Straight Connector 28"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65pt,17.95pt" to="467.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" strokecolor="#4472c4 [3204]" strokeweight=".5pt">
                <v:stroke joinstyle="miter"/>
              </v:line>
            </w:pict>
          </mc:Fallback>
        </mc:AlternateContent>
      </w:r>
      <w:r w:rsidRPr="00EF5BEE">
        <w:rPr>
          <w:rFonts w:ascii="Trebuchet MS" w:hAnsi="Trebuchet MS"/>
          <w:b/>
          <w:sz w:val="24"/>
          <w:szCs w:val="24"/>
        </w:rPr>
        <w:t>CAPITOLUL 1</w:t>
      </w:r>
      <w:r>
        <w:rPr>
          <w:rFonts w:ascii="Trebuchet MS" w:hAnsi="Trebuchet MS"/>
          <w:b/>
          <w:sz w:val="24"/>
          <w:szCs w:val="24"/>
        </w:rPr>
        <w:t>3</w:t>
      </w:r>
    </w:p>
    <w:p w14:paraId="54132951" w14:textId="77777777" w:rsidR="003C2182" w:rsidRDefault="003C2182" w:rsidP="003C2182">
      <w:pPr>
        <w:rPr>
          <w:rFonts w:ascii="Trebuchet MS" w:hAnsi="Trebuchet MS"/>
          <w:b/>
          <w:sz w:val="24"/>
          <w:szCs w:val="24"/>
        </w:rPr>
      </w:pPr>
      <w:r>
        <w:rPr>
          <w:rFonts w:ascii="Trebuchet MS" w:hAnsi="Trebuchet MS"/>
          <w:b/>
          <w:sz w:val="24"/>
          <w:szCs w:val="24"/>
        </w:rPr>
        <w:t>ANEXE</w:t>
      </w:r>
    </w:p>
    <w:p w14:paraId="7E24E2DD" w14:textId="77777777" w:rsidR="003C2182" w:rsidRDefault="003C2182" w:rsidP="003C2182">
      <w:pPr>
        <w:rPr>
          <w:rFonts w:ascii="Trebuchet MS" w:hAnsi="Trebuchet MS"/>
          <w:b/>
          <w:sz w:val="24"/>
          <w:szCs w:val="24"/>
        </w:rPr>
      </w:pPr>
    </w:p>
    <w:p w14:paraId="682028FA" w14:textId="77777777" w:rsidR="00E076A9" w:rsidRDefault="003C2182" w:rsidP="00906C91">
      <w:pPr>
        <w:rPr>
          <w:rFonts w:ascii="Trebuchet MS" w:hAnsi="Trebuchet MS"/>
          <w:b/>
          <w:sz w:val="24"/>
          <w:szCs w:val="24"/>
        </w:rPr>
      </w:pPr>
      <w:r>
        <w:rPr>
          <w:rFonts w:ascii="Trebuchet MS" w:hAnsi="Trebuchet MS"/>
          <w:b/>
          <w:sz w:val="24"/>
          <w:szCs w:val="24"/>
        </w:rPr>
        <w:t xml:space="preserve">Pe site-ul GAL sunt disponibile urmatoarele </w:t>
      </w:r>
      <w:r w:rsidR="00922ED6">
        <w:rPr>
          <w:rFonts w:ascii="Trebuchet MS" w:hAnsi="Trebuchet MS"/>
          <w:b/>
          <w:sz w:val="24"/>
          <w:szCs w:val="24"/>
        </w:rPr>
        <w:t>anexe la Ghidul Solicitantului:</w:t>
      </w:r>
    </w:p>
    <w:p w14:paraId="34D0DFDA" w14:textId="77777777" w:rsidR="00D06F37"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1 - Model Cerere de finanțare</w:t>
      </w:r>
    </w:p>
    <w:p w14:paraId="4C2890A7"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2 – Model Plan de afaceri</w:t>
      </w:r>
    </w:p>
    <w:p w14:paraId="4B422412" w14:textId="77777777" w:rsidR="00481614"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3 – Model Contract de finanțare</w:t>
      </w:r>
    </w:p>
    <w:p w14:paraId="436E925E" w14:textId="77777777" w:rsidR="009E0EC6" w:rsidRPr="009302F7" w:rsidRDefault="009E0EC6"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color w:val="000000" w:themeColor="text1"/>
          <w:sz w:val="24"/>
          <w:szCs w:val="24"/>
          <w14:textOutline w14:w="0" w14:cap="flat" w14:cmpd="sng" w14:algn="ctr">
            <w14:noFill/>
            <w14:prstDash w14:val="solid"/>
            <w14:round/>
          </w14:textOutline>
        </w:rPr>
        <w:t>Anexa 4 – Declaratie privind eligibilitatea solicitantului</w:t>
      </w:r>
    </w:p>
    <w:p w14:paraId="03F1F319"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5 – Fișa măsurii</w:t>
      </w:r>
    </w:p>
    <w:p w14:paraId="7407BC7A" w14:textId="77777777" w:rsidR="00481614" w:rsidRPr="00E076A9"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lastRenderedPageBreak/>
        <w:t>Anexa 6</w:t>
      </w:r>
      <w:r w:rsidR="00E076A9">
        <w:rPr>
          <w:rFonts w:ascii="Trebuchet MS" w:hAnsi="Trebuchet MS"/>
          <w:color w:val="000000" w:themeColor="text1"/>
          <w:sz w:val="24"/>
          <w:szCs w:val="24"/>
          <w14:textOutline w14:w="0" w14:cap="flat" w14:cmpd="sng" w14:algn="ctr">
            <w14:noFill/>
            <w14:prstDash w14:val="solid"/>
            <w14:round/>
          </w14:textOutline>
        </w:rPr>
        <w:t>.1</w:t>
      </w:r>
      <w:r w:rsidRPr="009302F7">
        <w:rPr>
          <w:rFonts w:ascii="Trebuchet MS" w:hAnsi="Trebuchet MS"/>
          <w:color w:val="000000" w:themeColor="text1"/>
          <w:sz w:val="24"/>
          <w:szCs w:val="24"/>
          <w14:textOutline w14:w="0" w14:cap="flat" w14:cmpd="sng" w14:algn="ctr">
            <w14:noFill/>
            <w14:prstDash w14:val="solid"/>
            <w14:round/>
          </w14:textOutline>
        </w:rPr>
        <w:t xml:space="preserve"> – </w:t>
      </w:r>
      <w:r w:rsidR="00E076A9" w:rsidRPr="00E076A9">
        <w:rPr>
          <w:rFonts w:ascii="Trebuchet MS" w:hAnsi="Trebuchet MS"/>
          <w:color w:val="000000" w:themeColor="text1"/>
          <w:sz w:val="24"/>
          <w:szCs w:val="24"/>
          <w14:textOutline w14:w="0" w14:cap="flat" w14:cmpd="sng" w14:algn="ctr">
            <w14:noFill/>
            <w14:prstDash w14:val="solid"/>
            <w14:round/>
          </w14:textOutline>
        </w:rPr>
        <w:t>Declaratie incadrare in categoria de micro-intreprindere si intreprindere mica</w:t>
      </w:r>
    </w:p>
    <w:p w14:paraId="67D68F93" w14:textId="77777777" w:rsidR="00E076A9" w:rsidRPr="00E076A9" w:rsidRDefault="00E076A9"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E076A9">
        <w:rPr>
          <w:rFonts w:ascii="Trebuchet MS" w:hAnsi="Trebuchet MS"/>
          <w:color w:val="000000" w:themeColor="text1"/>
          <w:sz w:val="24"/>
          <w:szCs w:val="24"/>
          <w14:textOutline w14:w="0" w14:cap="flat" w14:cmpd="sng" w14:algn="ctr">
            <w14:noFill/>
            <w14:prstDash w14:val="solid"/>
            <w14:round/>
          </w14:textOutline>
        </w:rPr>
        <w:t>Anexa 6.2 Declaratie privind respectarea regulii de cumul (minimis)</w:t>
      </w:r>
    </w:p>
    <w:p w14:paraId="2D4EF2F7" w14:textId="77777777" w:rsidR="00E076A9" w:rsidRPr="00E076A9" w:rsidRDefault="00E076A9"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E076A9">
        <w:rPr>
          <w:rFonts w:ascii="Trebuchet MS" w:hAnsi="Trebuchet MS"/>
          <w:color w:val="000000" w:themeColor="text1"/>
          <w:sz w:val="24"/>
          <w:szCs w:val="24"/>
          <w14:textOutline w14:w="0" w14:cap="flat" w14:cmpd="sng" w14:algn="ctr">
            <w14:noFill/>
            <w14:prstDash w14:val="solid"/>
            <w14:round/>
          </w14:textOutline>
        </w:rPr>
        <w:t>Anexa 6.3 Declaratia cu privire la neincadrarea in firme in dificultate</w:t>
      </w:r>
    </w:p>
    <w:p w14:paraId="48CBAB2C" w14:textId="77777777" w:rsidR="00E076A9" w:rsidRPr="009302F7" w:rsidRDefault="00E076A9"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E076A9">
        <w:rPr>
          <w:rFonts w:ascii="Trebuchet MS" w:hAnsi="Trebuchet MS"/>
          <w:color w:val="000000" w:themeColor="text1"/>
          <w:sz w:val="24"/>
          <w:szCs w:val="24"/>
          <w14:textOutline w14:w="0" w14:cap="flat" w14:cmpd="sng" w14:algn="ctr">
            <w14:noFill/>
            <w14:prstDash w14:val="solid"/>
            <w14:round/>
          </w14:textOutline>
        </w:rPr>
        <w:t>Anexa 6.4 Declaratie ca solicitantul nu a beneficiat de servicii de consiliere pe M 02</w:t>
      </w:r>
    </w:p>
    <w:p w14:paraId="48728EBA"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7 – Lista codurilor CAEN eligibile la finanțare</w:t>
      </w:r>
    </w:p>
    <w:p w14:paraId="6DDA43F1"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8 – Lista codurilor CAEN eligibile numai pentru dotarea clădirilor</w:t>
      </w:r>
    </w:p>
    <w:p w14:paraId="696D749A"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9 – Lista zonelor cu potențial turistic ridicat</w:t>
      </w:r>
    </w:p>
    <w:p w14:paraId="271F221F"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10 – Lista zonelor cu destinații eco-turistice</w:t>
      </w:r>
    </w:p>
    <w:p w14:paraId="706CC17F" w14:textId="77777777" w:rsidR="00481614" w:rsidRPr="009302F7"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11 – Lista ariilor naturale protejate</w:t>
      </w:r>
    </w:p>
    <w:p w14:paraId="174814DC" w14:textId="77777777" w:rsidR="00481614" w:rsidRDefault="00481614" w:rsidP="00481614">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sidRPr="009302F7">
        <w:rPr>
          <w:rFonts w:ascii="Trebuchet MS" w:hAnsi="Trebuchet MS"/>
          <w:color w:val="000000" w:themeColor="text1"/>
          <w:sz w:val="24"/>
          <w:szCs w:val="24"/>
          <w14:textOutline w14:w="0" w14:cap="flat" w14:cmpd="sng" w14:algn="ctr">
            <w14:noFill/>
            <w14:prstDash w14:val="solid"/>
            <w14:round/>
          </w14:textOutline>
        </w:rPr>
        <w:t>Anexa 12 – Instrucțiuni privind evitarea creării de condiții artificiale</w:t>
      </w:r>
    </w:p>
    <w:p w14:paraId="4354E8CE" w14:textId="77777777" w:rsidR="00EE70D3" w:rsidRDefault="00B25962" w:rsidP="00922ED6">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color w:val="000000" w:themeColor="text1"/>
          <w:sz w:val="24"/>
          <w:szCs w:val="24"/>
          <w14:textOutline w14:w="0" w14:cap="flat" w14:cmpd="sng" w14:algn="ctr">
            <w14:noFill/>
            <w14:prstDash w14:val="solid"/>
            <w14:round/>
          </w14:textOutline>
        </w:rPr>
        <w:t>Anexa 13 – Procedura de evaluare si selectie</w:t>
      </w:r>
    </w:p>
    <w:p w14:paraId="2B73F91C" w14:textId="77777777" w:rsidR="00594A2C" w:rsidRDefault="00594A2C" w:rsidP="00922ED6">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color w:val="000000" w:themeColor="text1"/>
          <w:sz w:val="24"/>
          <w:szCs w:val="24"/>
          <w14:textOutline w14:w="0" w14:cap="flat" w14:cmpd="sng" w14:algn="ctr">
            <w14:noFill/>
            <w14:prstDash w14:val="solid"/>
            <w14:round/>
          </w14:textOutline>
        </w:rPr>
        <w:t>Anexa 14- Declaratie raportare plati catre GAL</w:t>
      </w:r>
    </w:p>
    <w:p w14:paraId="1B286B95" w14:textId="77777777" w:rsidR="00631D70" w:rsidRDefault="00631D70" w:rsidP="00922ED6">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color w:val="000000" w:themeColor="text1"/>
          <w:sz w:val="24"/>
          <w:szCs w:val="24"/>
          <w14:textOutline w14:w="0" w14:cap="flat" w14:cmpd="sng" w14:algn="ctr">
            <w14:noFill/>
            <w14:prstDash w14:val="solid"/>
            <w14:round/>
          </w14:textOutline>
        </w:rPr>
        <w:t>Anexa 15- Declaratie accesare tipuri de masuri similare</w:t>
      </w:r>
    </w:p>
    <w:p w14:paraId="78B406BF" w14:textId="77777777" w:rsidR="0030450F" w:rsidRPr="00922ED6" w:rsidRDefault="0030450F" w:rsidP="00922ED6">
      <w:pPr>
        <w:spacing w:after="0" w:line="360" w:lineRule="auto"/>
        <w:jc w:val="both"/>
        <w:rPr>
          <w:rFonts w:ascii="Trebuchet MS" w:hAnsi="Trebuchet MS"/>
          <w:color w:val="000000" w:themeColor="text1"/>
          <w:sz w:val="24"/>
          <w:szCs w:val="24"/>
          <w14:textOutline w14:w="0" w14:cap="flat" w14:cmpd="sng" w14:algn="ctr">
            <w14:noFill/>
            <w14:prstDash w14:val="solid"/>
            <w14:round/>
          </w14:textOutline>
        </w:rPr>
      </w:pPr>
      <w:r>
        <w:rPr>
          <w:rFonts w:ascii="Trebuchet MS" w:hAnsi="Trebuchet MS"/>
          <w:color w:val="000000" w:themeColor="text1"/>
          <w:sz w:val="24"/>
          <w:szCs w:val="24"/>
          <w14:textOutline w14:w="0" w14:cap="flat" w14:cmpd="sng" w14:algn="ctr">
            <w14:noFill/>
            <w14:prstDash w14:val="solid"/>
            <w14:round/>
          </w14:textOutline>
        </w:rPr>
        <w:t xml:space="preserve">Anexa 16- </w:t>
      </w:r>
      <w:r w:rsidRPr="00FD4E88">
        <w:rPr>
          <w:rFonts w:ascii="Trebuchet MS" w:hAnsi="Trebuchet MS"/>
          <w:color w:val="000000" w:themeColor="text1"/>
          <w:sz w:val="24"/>
          <w:szCs w:val="24"/>
          <w14:textOutline w14:w="0" w14:cap="flat" w14:cmpd="sng" w14:algn="ctr">
            <w14:noFill/>
            <w14:prstDash w14:val="solid"/>
            <w14:round/>
          </w14:textOutline>
        </w:rPr>
        <w:t xml:space="preserve">Declaratie </w:t>
      </w:r>
      <w:r w:rsidR="00854E7E" w:rsidRPr="00FD4E88">
        <w:rPr>
          <w:rFonts w:ascii="Trebuchet MS" w:hAnsi="Trebuchet MS"/>
          <w:color w:val="000000" w:themeColor="text1"/>
          <w:sz w:val="24"/>
          <w:szCs w:val="24"/>
          <w14:textOutline w14:w="0" w14:cap="flat" w14:cmpd="sng" w14:algn="ctr">
            <w14:noFill/>
            <w14:prstDash w14:val="solid"/>
            <w14:round/>
          </w14:textOutline>
        </w:rPr>
        <w:t>prelucrare date cu caracter personal</w:t>
      </w:r>
    </w:p>
    <w:sectPr w:rsidR="0030450F" w:rsidRPr="00922ED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A0EDE" w14:textId="77777777" w:rsidR="00844BA0" w:rsidRDefault="00844BA0" w:rsidP="00A27FC1">
      <w:pPr>
        <w:spacing w:after="0" w:line="240" w:lineRule="auto"/>
      </w:pPr>
      <w:r>
        <w:separator/>
      </w:r>
    </w:p>
  </w:endnote>
  <w:endnote w:type="continuationSeparator" w:id="0">
    <w:p w14:paraId="3E4489FF" w14:textId="77777777" w:rsidR="00844BA0" w:rsidRDefault="00844BA0" w:rsidP="00A27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8E17A" w14:textId="77777777" w:rsidR="00B5795E" w:rsidRDefault="00B5795E" w:rsidP="00A27FC1">
    <w:pPr>
      <w:tabs>
        <w:tab w:val="left" w:pos="252"/>
      </w:tabs>
      <w:rPr>
        <w:rFonts w:ascii="Trebuchet MS" w:hAnsi="Trebuchet MS"/>
        <w:i/>
        <w:sz w:val="20"/>
        <w:szCs w:val="20"/>
      </w:rPr>
    </w:pPr>
  </w:p>
  <w:p w14:paraId="17BECF94" w14:textId="77777777" w:rsidR="00B5795E" w:rsidRDefault="00B5795E" w:rsidP="00A27FC1">
    <w:pPr>
      <w:tabs>
        <w:tab w:val="left" w:pos="252"/>
      </w:tabs>
      <w:rPr>
        <w:rFonts w:ascii="Trebuchet MS" w:hAnsi="Trebuchet MS"/>
        <w:i/>
        <w:sz w:val="20"/>
        <w:szCs w:val="20"/>
      </w:rPr>
    </w:pPr>
  </w:p>
  <w:p w14:paraId="0E2E1478" w14:textId="1E39D3E2" w:rsidR="00B5795E" w:rsidRPr="00A27FC1" w:rsidRDefault="00B5795E" w:rsidP="00A27FC1">
    <w:pPr>
      <w:tabs>
        <w:tab w:val="left" w:pos="252"/>
      </w:tabs>
      <w:rPr>
        <w:rFonts w:ascii="Trebuchet MS" w:hAnsi="Trebuchet MS"/>
        <w:i/>
        <w:sz w:val="20"/>
        <w:szCs w:val="20"/>
      </w:rPr>
    </w:pPr>
    <w:r w:rsidRPr="00A27FC1">
      <w:rPr>
        <w:rFonts w:ascii="Trebuchet MS" w:hAnsi="Trebuchet MS"/>
        <w:i/>
        <w:sz w:val="20"/>
        <w:szCs w:val="20"/>
      </w:rPr>
      <w:t>Ghidul solicitantului – măsura M3/6A – versiunea 0</w:t>
    </w:r>
    <w:r>
      <w:rPr>
        <w:rFonts w:ascii="Trebuchet MS" w:hAnsi="Trebuchet MS"/>
        <w:i/>
        <w:sz w:val="20"/>
        <w:szCs w:val="20"/>
      </w:rPr>
      <w:t>4</w:t>
    </w:r>
  </w:p>
  <w:p w14:paraId="18D3FFCF" w14:textId="77777777" w:rsidR="00B5795E" w:rsidRPr="00A27FC1" w:rsidRDefault="00B5795E" w:rsidP="00A27FC1">
    <w:pPr>
      <w:tabs>
        <w:tab w:val="left" w:pos="252"/>
      </w:tabs>
      <w:jc w:val="both"/>
      <w:rPr>
        <w:rFonts w:ascii="Trebuchet MS" w:hAnsi="Trebuchet MS"/>
        <w:i/>
        <w:sz w:val="20"/>
        <w:szCs w:val="20"/>
      </w:rPr>
    </w:pPr>
    <w:r w:rsidRPr="00A27FC1">
      <w:rPr>
        <w:rFonts w:ascii="Trebuchet MS" w:hAnsi="Trebuchet MS"/>
        <w:i/>
        <w:sz w:val="20"/>
        <w:szCs w:val="20"/>
      </w:rPr>
      <w:t>Informațiile din Ghidul solicitantului nu pot fi utilizate in scopuri comerciale. Distribuirea acestui Ghid al solicitantului se va realiza în mod gratuit și doar cu acordul GAL, AFIR sau MADR. Toate drepturile sunt rezervate.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16994" w14:textId="77777777" w:rsidR="00844BA0" w:rsidRDefault="00844BA0" w:rsidP="00A27FC1">
      <w:pPr>
        <w:spacing w:after="0" w:line="240" w:lineRule="auto"/>
      </w:pPr>
      <w:r>
        <w:separator/>
      </w:r>
    </w:p>
  </w:footnote>
  <w:footnote w:type="continuationSeparator" w:id="0">
    <w:p w14:paraId="48A1C79C" w14:textId="77777777" w:rsidR="00844BA0" w:rsidRDefault="00844BA0" w:rsidP="00A27F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E1DD9" w14:textId="77777777" w:rsidR="00B5795E" w:rsidRDefault="00B5795E">
    <w:pPr>
      <w:pStyle w:val="Header"/>
    </w:pPr>
    <w:r>
      <w:rPr>
        <w:noProof/>
        <w:lang w:val="en-US"/>
      </w:rPr>
      <w:drawing>
        <wp:anchor distT="0" distB="0" distL="114300" distR="114300" simplePos="0" relativeHeight="251661312" behindDoc="1" locked="0" layoutInCell="1" allowOverlap="1" wp14:anchorId="48BA4D6C" wp14:editId="2E390320">
          <wp:simplePos x="0" y="0"/>
          <wp:positionH relativeFrom="margin">
            <wp:align>center</wp:align>
          </wp:positionH>
          <wp:positionV relativeFrom="paragraph">
            <wp:posOffset>-305435</wp:posOffset>
          </wp:positionV>
          <wp:extent cx="6267450" cy="575945"/>
          <wp:effectExtent l="0" t="0" r="0" b="0"/>
          <wp:wrapNone/>
          <wp:docPr id="25" name="Picture 25" descr="SIGLE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E ANTE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67450" cy="575945"/>
                  </a:xfrm>
                  <a:prstGeom prst="rect">
                    <a:avLst/>
                  </a:prstGeom>
                  <a:noFill/>
                </pic:spPr>
              </pic:pic>
            </a:graphicData>
          </a:graphic>
          <wp14:sizeRelH relativeFrom="page">
            <wp14:pctWidth>0</wp14:pctWidth>
          </wp14:sizeRelH>
          <wp14:sizeRelV relativeFrom="page">
            <wp14:pctHeight>0</wp14:pctHeight>
          </wp14:sizeRelV>
        </wp:anchor>
      </w:drawing>
    </w:r>
    <w:sdt>
      <w:sdtPr>
        <w:id w:val="2032226564"/>
        <w:docPartObj>
          <w:docPartGallery w:val="Page Numbers (Margins)"/>
          <w:docPartUnique/>
        </w:docPartObj>
      </w:sdtPr>
      <w:sdtEndPr/>
      <w:sdtContent>
        <w:r>
          <w:rPr>
            <w:noProof/>
            <w:lang w:val="en-US"/>
          </w:rPr>
          <mc:AlternateContent>
            <mc:Choice Requires="wps">
              <w:drawing>
                <wp:anchor distT="0" distB="0" distL="114300" distR="114300" simplePos="0" relativeHeight="251659264" behindDoc="0" locked="0" layoutInCell="0" allowOverlap="1" wp14:anchorId="5C39A2C3" wp14:editId="2A25FF43">
                  <wp:simplePos x="0" y="0"/>
                  <wp:positionH relativeFrom="rightMargin">
                    <wp:align>center</wp:align>
                  </wp:positionH>
                  <wp:positionV relativeFrom="margin">
                    <wp:align>bottom</wp:align>
                  </wp:positionV>
                  <wp:extent cx="510540" cy="2183130"/>
                  <wp:effectExtent l="0" t="0" r="381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86D52" w14:textId="77777777" w:rsidR="00B5795E" w:rsidRDefault="00B5795E">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5F7B65" w:rsidRPr="005F7B65">
                                <w:rPr>
                                  <w:rFonts w:asciiTheme="majorHAnsi" w:eastAsiaTheme="majorEastAsia" w:hAnsiTheme="majorHAnsi" w:cstheme="majorBidi"/>
                                  <w:noProof/>
                                  <w:sz w:val="44"/>
                                  <w:szCs w:val="44"/>
                                </w:rPr>
                                <w:t>4</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C39A2C3" id="Rectangle 43" o:spid="_x0000_s104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yQwtQIAALc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LM3JDC1AgAAtwUAAA4A&#10;AAAAAAAAAAAAAAAALgIAAGRycy9lMm9Eb2MueG1sUEsBAi0AFAAGAAgAAAAhAEqHzzbaAAAABAEA&#10;AA8AAAAAAAAAAAAAAAAADwUAAGRycy9kb3ducmV2LnhtbFBLBQYAAAAABAAEAPMAAAAWBgAAAAA=&#10;" o:allowincell="f" filled="f" stroked="f">
                  <v:textbox style="layout-flow:vertical;mso-layout-flow-alt:bottom-to-top;mso-fit-shape-to-text:t">
                    <w:txbxContent>
                      <w:p w14:paraId="60486D52" w14:textId="77777777" w:rsidR="00B5795E" w:rsidRDefault="00B5795E">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5F7B65" w:rsidRPr="005F7B65">
                          <w:rPr>
                            <w:rFonts w:asciiTheme="majorHAnsi" w:eastAsiaTheme="majorEastAsia" w:hAnsiTheme="majorHAnsi" w:cstheme="majorBidi"/>
                            <w:noProof/>
                            <w:sz w:val="44"/>
                            <w:szCs w:val="44"/>
                          </w:rPr>
                          <w:t>4</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23D69"/>
    <w:multiLevelType w:val="hybridMultilevel"/>
    <w:tmpl w:val="FA9277C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D5088C"/>
    <w:multiLevelType w:val="hybridMultilevel"/>
    <w:tmpl w:val="890C1F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E98188E"/>
    <w:multiLevelType w:val="hybridMultilevel"/>
    <w:tmpl w:val="DEDE7442"/>
    <w:lvl w:ilvl="0" w:tplc="F8B4A6C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4B81768"/>
    <w:multiLevelType w:val="hybridMultilevel"/>
    <w:tmpl w:val="3AC0319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62134A7"/>
    <w:multiLevelType w:val="hybridMultilevel"/>
    <w:tmpl w:val="3C1450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FAB1F13"/>
    <w:multiLevelType w:val="hybridMultilevel"/>
    <w:tmpl w:val="5F54B5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8FD3102"/>
    <w:multiLevelType w:val="hybridMultilevel"/>
    <w:tmpl w:val="EB2C92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9AA2C60"/>
    <w:multiLevelType w:val="hybridMultilevel"/>
    <w:tmpl w:val="D8944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0E637D"/>
    <w:multiLevelType w:val="hybridMultilevel"/>
    <w:tmpl w:val="8C588F68"/>
    <w:lvl w:ilvl="0" w:tplc="D690FE76">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2CBD03CB"/>
    <w:multiLevelType w:val="hybridMultilevel"/>
    <w:tmpl w:val="58E6F0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0F315B7"/>
    <w:multiLevelType w:val="hybridMultilevel"/>
    <w:tmpl w:val="C994D7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30452B9"/>
    <w:multiLevelType w:val="hybridMultilevel"/>
    <w:tmpl w:val="0EAAD16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59428D9"/>
    <w:multiLevelType w:val="hybridMultilevel"/>
    <w:tmpl w:val="82D6D1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85D0865"/>
    <w:multiLevelType w:val="hybridMultilevel"/>
    <w:tmpl w:val="655C0CF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DC73633"/>
    <w:multiLevelType w:val="multilevel"/>
    <w:tmpl w:val="2FCC2A30"/>
    <w:lvl w:ilvl="0">
      <w:start w:val="1"/>
      <w:numFmt w:val="decimal"/>
      <w:lvlText w:val="%1."/>
      <w:lvlJc w:val="left"/>
      <w:pPr>
        <w:ind w:left="72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EEC26A6"/>
    <w:multiLevelType w:val="hybridMultilevel"/>
    <w:tmpl w:val="2EEEA550"/>
    <w:lvl w:ilvl="0" w:tplc="F51E2F20">
      <w:start w:val="1"/>
      <w:numFmt w:val="bullet"/>
      <w:lvlText w:val="-"/>
      <w:lvlJc w:val="left"/>
      <w:pPr>
        <w:ind w:left="72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0B101C1"/>
    <w:multiLevelType w:val="hybridMultilevel"/>
    <w:tmpl w:val="DDA0E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3AE1D86"/>
    <w:multiLevelType w:val="hybridMultilevel"/>
    <w:tmpl w:val="82EC1B54"/>
    <w:lvl w:ilvl="0" w:tplc="F8B4A6C4">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4330C28"/>
    <w:multiLevelType w:val="hybridMultilevel"/>
    <w:tmpl w:val="ACA4833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5453979"/>
    <w:multiLevelType w:val="multilevel"/>
    <w:tmpl w:val="95020470"/>
    <w:lvl w:ilvl="0">
      <w:start w:val="1"/>
      <w:numFmt w:val="decimal"/>
      <w:lvlText w:val="%1."/>
      <w:lvlJc w:val="left"/>
      <w:pPr>
        <w:ind w:left="720" w:hanging="360"/>
      </w:pPr>
    </w:lvl>
    <w:lvl w:ilvl="1">
      <w:start w:val="2"/>
      <w:numFmt w:val="decimal"/>
      <w:isLgl/>
      <w:lvlText w:val="%1.%2"/>
      <w:lvlJc w:val="left"/>
      <w:pPr>
        <w:ind w:left="498" w:hanging="408"/>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6ED28A1"/>
    <w:multiLevelType w:val="hybridMultilevel"/>
    <w:tmpl w:val="BDEEF030"/>
    <w:lvl w:ilvl="0" w:tplc="CAA0E0A6">
      <w:start w:val="1"/>
      <w:numFmt w:val="lowerLetter"/>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1">
    <w:nsid w:val="4A347975"/>
    <w:multiLevelType w:val="hybridMultilevel"/>
    <w:tmpl w:val="AAE4990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AD26FE68">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B62249A"/>
    <w:multiLevelType w:val="hybridMultilevel"/>
    <w:tmpl w:val="E8A0D0C4"/>
    <w:lvl w:ilvl="0" w:tplc="D64A79B0">
      <w:start w:val="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E24F9A"/>
    <w:multiLevelType w:val="hybridMultilevel"/>
    <w:tmpl w:val="153AAA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1962AE1"/>
    <w:multiLevelType w:val="multilevel"/>
    <w:tmpl w:val="89BEBCC4"/>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nsid w:val="51B60221"/>
    <w:multiLevelType w:val="hybridMultilevel"/>
    <w:tmpl w:val="B0B220F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51BA1844"/>
    <w:multiLevelType w:val="hybridMultilevel"/>
    <w:tmpl w:val="EE9EEB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37202DF"/>
    <w:multiLevelType w:val="hybridMultilevel"/>
    <w:tmpl w:val="A7AE31E8"/>
    <w:lvl w:ilvl="0" w:tplc="D690FE7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55606C0"/>
    <w:multiLevelType w:val="hybridMultilevel"/>
    <w:tmpl w:val="6ABAC00C"/>
    <w:lvl w:ilvl="0" w:tplc="D690FE7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7DD107C"/>
    <w:multiLevelType w:val="hybridMultilevel"/>
    <w:tmpl w:val="AB7C67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7E10A0A"/>
    <w:multiLevelType w:val="hybridMultilevel"/>
    <w:tmpl w:val="41B8A6D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A780317"/>
    <w:multiLevelType w:val="hybridMultilevel"/>
    <w:tmpl w:val="32E4A9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BD40E28"/>
    <w:multiLevelType w:val="hybridMultilevel"/>
    <w:tmpl w:val="9C0E429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CA042FC"/>
    <w:multiLevelType w:val="multilevel"/>
    <w:tmpl w:val="0CC4F7C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37B2714"/>
    <w:multiLevelType w:val="hybridMultilevel"/>
    <w:tmpl w:val="AA701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F73867"/>
    <w:multiLevelType w:val="hybridMultilevel"/>
    <w:tmpl w:val="E33E53D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51F19C6"/>
    <w:multiLevelType w:val="hybridMultilevel"/>
    <w:tmpl w:val="51D8570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7027BA0"/>
    <w:multiLevelType w:val="hybridMultilevel"/>
    <w:tmpl w:val="17A457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96A4FAF"/>
    <w:multiLevelType w:val="hybridMultilevel"/>
    <w:tmpl w:val="79F2BC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D32727E"/>
    <w:multiLevelType w:val="hybridMultilevel"/>
    <w:tmpl w:val="A01E4D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F1F3B89"/>
    <w:multiLevelType w:val="hybridMultilevel"/>
    <w:tmpl w:val="E0A015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4A779DC"/>
    <w:multiLevelType w:val="hybridMultilevel"/>
    <w:tmpl w:val="972A95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659128F"/>
    <w:multiLevelType w:val="hybridMultilevel"/>
    <w:tmpl w:val="E1CCF89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71249FC"/>
    <w:multiLevelType w:val="hybridMultilevel"/>
    <w:tmpl w:val="531E3B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2"/>
  </w:num>
  <w:num w:numId="3">
    <w:abstractNumId w:val="23"/>
  </w:num>
  <w:num w:numId="4">
    <w:abstractNumId w:val="16"/>
  </w:num>
  <w:num w:numId="5">
    <w:abstractNumId w:val="13"/>
  </w:num>
  <w:num w:numId="6">
    <w:abstractNumId w:val="3"/>
  </w:num>
  <w:num w:numId="7">
    <w:abstractNumId w:val="2"/>
  </w:num>
  <w:num w:numId="8">
    <w:abstractNumId w:val="10"/>
  </w:num>
  <w:num w:numId="9">
    <w:abstractNumId w:val="14"/>
  </w:num>
  <w:num w:numId="10">
    <w:abstractNumId w:val="37"/>
  </w:num>
  <w:num w:numId="11">
    <w:abstractNumId w:val="36"/>
  </w:num>
  <w:num w:numId="12">
    <w:abstractNumId w:val="11"/>
  </w:num>
  <w:num w:numId="13">
    <w:abstractNumId w:val="42"/>
  </w:num>
  <w:num w:numId="14">
    <w:abstractNumId w:val="19"/>
  </w:num>
  <w:num w:numId="15">
    <w:abstractNumId w:val="32"/>
  </w:num>
  <w:num w:numId="16">
    <w:abstractNumId w:val="38"/>
  </w:num>
  <w:num w:numId="17">
    <w:abstractNumId w:val="17"/>
  </w:num>
  <w:num w:numId="18">
    <w:abstractNumId w:val="35"/>
  </w:num>
  <w:num w:numId="19">
    <w:abstractNumId w:val="4"/>
  </w:num>
  <w:num w:numId="20">
    <w:abstractNumId w:val="1"/>
  </w:num>
  <w:num w:numId="21">
    <w:abstractNumId w:val="21"/>
  </w:num>
  <w:num w:numId="22">
    <w:abstractNumId w:val="15"/>
  </w:num>
  <w:num w:numId="23">
    <w:abstractNumId w:val="26"/>
  </w:num>
  <w:num w:numId="24">
    <w:abstractNumId w:val="43"/>
  </w:num>
  <w:num w:numId="25">
    <w:abstractNumId w:val="25"/>
  </w:num>
  <w:num w:numId="26">
    <w:abstractNumId w:val="41"/>
  </w:num>
  <w:num w:numId="27">
    <w:abstractNumId w:val="8"/>
  </w:num>
  <w:num w:numId="28">
    <w:abstractNumId w:val="28"/>
  </w:num>
  <w:num w:numId="29">
    <w:abstractNumId w:val="6"/>
  </w:num>
  <w:num w:numId="30">
    <w:abstractNumId w:val="29"/>
  </w:num>
  <w:num w:numId="31">
    <w:abstractNumId w:val="27"/>
  </w:num>
  <w:num w:numId="32">
    <w:abstractNumId w:val="9"/>
  </w:num>
  <w:num w:numId="33">
    <w:abstractNumId w:val="0"/>
  </w:num>
  <w:num w:numId="34">
    <w:abstractNumId w:val="18"/>
  </w:num>
  <w:num w:numId="35">
    <w:abstractNumId w:val="40"/>
  </w:num>
  <w:num w:numId="36">
    <w:abstractNumId w:val="39"/>
  </w:num>
  <w:num w:numId="37">
    <w:abstractNumId w:val="20"/>
  </w:num>
  <w:num w:numId="38">
    <w:abstractNumId w:val="31"/>
  </w:num>
  <w:num w:numId="39">
    <w:abstractNumId w:val="30"/>
  </w:num>
  <w:num w:numId="40">
    <w:abstractNumId w:val="22"/>
  </w:num>
  <w:num w:numId="41">
    <w:abstractNumId w:val="33"/>
  </w:num>
  <w:num w:numId="42">
    <w:abstractNumId w:val="24"/>
  </w:num>
  <w:num w:numId="43">
    <w:abstractNumId w:val="7"/>
  </w:num>
  <w:num w:numId="44">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922"/>
    <w:rsid w:val="00001F90"/>
    <w:rsid w:val="00011A83"/>
    <w:rsid w:val="0001212B"/>
    <w:rsid w:val="0001477C"/>
    <w:rsid w:val="0002065F"/>
    <w:rsid w:val="00022D8A"/>
    <w:rsid w:val="00030A31"/>
    <w:rsid w:val="00031E48"/>
    <w:rsid w:val="00032256"/>
    <w:rsid w:val="0003244F"/>
    <w:rsid w:val="00033B57"/>
    <w:rsid w:val="000432E7"/>
    <w:rsid w:val="0005012F"/>
    <w:rsid w:val="0005050A"/>
    <w:rsid w:val="000505C4"/>
    <w:rsid w:val="0005354D"/>
    <w:rsid w:val="0005505F"/>
    <w:rsid w:val="0005559C"/>
    <w:rsid w:val="00057675"/>
    <w:rsid w:val="000606B7"/>
    <w:rsid w:val="000638D9"/>
    <w:rsid w:val="0006436F"/>
    <w:rsid w:val="00064F4D"/>
    <w:rsid w:val="00071D36"/>
    <w:rsid w:val="00073D27"/>
    <w:rsid w:val="00074230"/>
    <w:rsid w:val="000748A9"/>
    <w:rsid w:val="00076F74"/>
    <w:rsid w:val="00085811"/>
    <w:rsid w:val="00085AFE"/>
    <w:rsid w:val="00086F21"/>
    <w:rsid w:val="0009305E"/>
    <w:rsid w:val="00095049"/>
    <w:rsid w:val="00095845"/>
    <w:rsid w:val="00097571"/>
    <w:rsid w:val="000B2825"/>
    <w:rsid w:val="000B2C26"/>
    <w:rsid w:val="000B3CCB"/>
    <w:rsid w:val="000B4C59"/>
    <w:rsid w:val="000B5C33"/>
    <w:rsid w:val="000B6652"/>
    <w:rsid w:val="000C01F1"/>
    <w:rsid w:val="000C19D9"/>
    <w:rsid w:val="000D02EC"/>
    <w:rsid w:val="000E1E02"/>
    <w:rsid w:val="000F2380"/>
    <w:rsid w:val="000F3BFB"/>
    <w:rsid w:val="001243E5"/>
    <w:rsid w:val="00133C14"/>
    <w:rsid w:val="001365E2"/>
    <w:rsid w:val="00143D71"/>
    <w:rsid w:val="00144A69"/>
    <w:rsid w:val="00145F50"/>
    <w:rsid w:val="00146CBA"/>
    <w:rsid w:val="0015460D"/>
    <w:rsid w:val="00155243"/>
    <w:rsid w:val="001632FA"/>
    <w:rsid w:val="001653A6"/>
    <w:rsid w:val="00176222"/>
    <w:rsid w:val="00194997"/>
    <w:rsid w:val="001A4B0E"/>
    <w:rsid w:val="001A4F25"/>
    <w:rsid w:val="001A71B3"/>
    <w:rsid w:val="001B0A06"/>
    <w:rsid w:val="001B13D6"/>
    <w:rsid w:val="001B1768"/>
    <w:rsid w:val="001C45FF"/>
    <w:rsid w:val="001C5181"/>
    <w:rsid w:val="001C6FB1"/>
    <w:rsid w:val="001D3707"/>
    <w:rsid w:val="001E0AA4"/>
    <w:rsid w:val="001E7F6F"/>
    <w:rsid w:val="001F0D3F"/>
    <w:rsid w:val="001F2E87"/>
    <w:rsid w:val="001F34BA"/>
    <w:rsid w:val="00201555"/>
    <w:rsid w:val="0020300C"/>
    <w:rsid w:val="00204416"/>
    <w:rsid w:val="00206F73"/>
    <w:rsid w:val="00207ED0"/>
    <w:rsid w:val="002100DE"/>
    <w:rsid w:val="002101A6"/>
    <w:rsid w:val="002130F4"/>
    <w:rsid w:val="00214EBE"/>
    <w:rsid w:val="00215D7B"/>
    <w:rsid w:val="00221A70"/>
    <w:rsid w:val="00224FC2"/>
    <w:rsid w:val="002306DE"/>
    <w:rsid w:val="002379DE"/>
    <w:rsid w:val="0025393A"/>
    <w:rsid w:val="00254CF0"/>
    <w:rsid w:val="00256AB5"/>
    <w:rsid w:val="00261D90"/>
    <w:rsid w:val="00267111"/>
    <w:rsid w:val="00267B38"/>
    <w:rsid w:val="00271794"/>
    <w:rsid w:val="00283405"/>
    <w:rsid w:val="00286EF5"/>
    <w:rsid w:val="00286F7E"/>
    <w:rsid w:val="002911B9"/>
    <w:rsid w:val="00291224"/>
    <w:rsid w:val="00293DC1"/>
    <w:rsid w:val="002A06F8"/>
    <w:rsid w:val="002B7063"/>
    <w:rsid w:val="002B7CDF"/>
    <w:rsid w:val="002C5021"/>
    <w:rsid w:val="002D5E64"/>
    <w:rsid w:val="002D7086"/>
    <w:rsid w:val="002E2AAD"/>
    <w:rsid w:val="002E7C68"/>
    <w:rsid w:val="002F0613"/>
    <w:rsid w:val="002F66DB"/>
    <w:rsid w:val="002F7ECC"/>
    <w:rsid w:val="0030060D"/>
    <w:rsid w:val="00302F71"/>
    <w:rsid w:val="0030326B"/>
    <w:rsid w:val="00303690"/>
    <w:rsid w:val="0030450F"/>
    <w:rsid w:val="00304E5B"/>
    <w:rsid w:val="003179DD"/>
    <w:rsid w:val="00334830"/>
    <w:rsid w:val="003370C6"/>
    <w:rsid w:val="00343230"/>
    <w:rsid w:val="0034330F"/>
    <w:rsid w:val="0035158A"/>
    <w:rsid w:val="00352027"/>
    <w:rsid w:val="003523FA"/>
    <w:rsid w:val="00362566"/>
    <w:rsid w:val="0037256D"/>
    <w:rsid w:val="00380D1B"/>
    <w:rsid w:val="003878BF"/>
    <w:rsid w:val="00397686"/>
    <w:rsid w:val="003A4160"/>
    <w:rsid w:val="003C2182"/>
    <w:rsid w:val="003C6018"/>
    <w:rsid w:val="003D1054"/>
    <w:rsid w:val="003D1EB5"/>
    <w:rsid w:val="003D26FD"/>
    <w:rsid w:val="003D4C65"/>
    <w:rsid w:val="003D54F5"/>
    <w:rsid w:val="003D7838"/>
    <w:rsid w:val="003E0000"/>
    <w:rsid w:val="003E17E3"/>
    <w:rsid w:val="003E7F9E"/>
    <w:rsid w:val="003F4775"/>
    <w:rsid w:val="003F612E"/>
    <w:rsid w:val="003F7FF6"/>
    <w:rsid w:val="00401FC4"/>
    <w:rsid w:val="0040254F"/>
    <w:rsid w:val="00402FAA"/>
    <w:rsid w:val="00410FB7"/>
    <w:rsid w:val="004122DB"/>
    <w:rsid w:val="00430E57"/>
    <w:rsid w:val="00446BC5"/>
    <w:rsid w:val="00454DFF"/>
    <w:rsid w:val="00464EA9"/>
    <w:rsid w:val="004663D4"/>
    <w:rsid w:val="00466D71"/>
    <w:rsid w:val="00467526"/>
    <w:rsid w:val="00473F13"/>
    <w:rsid w:val="00474163"/>
    <w:rsid w:val="00475B4C"/>
    <w:rsid w:val="00480B0A"/>
    <w:rsid w:val="00481614"/>
    <w:rsid w:val="00481658"/>
    <w:rsid w:val="00485E2A"/>
    <w:rsid w:val="00487AC9"/>
    <w:rsid w:val="00494498"/>
    <w:rsid w:val="004A297C"/>
    <w:rsid w:val="004A2C98"/>
    <w:rsid w:val="004A2E2E"/>
    <w:rsid w:val="004B5685"/>
    <w:rsid w:val="004C2516"/>
    <w:rsid w:val="004E0F37"/>
    <w:rsid w:val="004E53E8"/>
    <w:rsid w:val="004E55DB"/>
    <w:rsid w:val="004E5C31"/>
    <w:rsid w:val="004E7762"/>
    <w:rsid w:val="004F4194"/>
    <w:rsid w:val="0050624A"/>
    <w:rsid w:val="005113D2"/>
    <w:rsid w:val="00517520"/>
    <w:rsid w:val="005202EB"/>
    <w:rsid w:val="0052162D"/>
    <w:rsid w:val="005221D7"/>
    <w:rsid w:val="0052558A"/>
    <w:rsid w:val="00527232"/>
    <w:rsid w:val="0053596F"/>
    <w:rsid w:val="0054536C"/>
    <w:rsid w:val="00545BFB"/>
    <w:rsid w:val="005472AA"/>
    <w:rsid w:val="00552893"/>
    <w:rsid w:val="00553090"/>
    <w:rsid w:val="00556D2E"/>
    <w:rsid w:val="00562E5B"/>
    <w:rsid w:val="00564636"/>
    <w:rsid w:val="0058202D"/>
    <w:rsid w:val="0058326E"/>
    <w:rsid w:val="005836E0"/>
    <w:rsid w:val="00584CAA"/>
    <w:rsid w:val="00592F01"/>
    <w:rsid w:val="00594A2C"/>
    <w:rsid w:val="005A4312"/>
    <w:rsid w:val="005C0AAA"/>
    <w:rsid w:val="005C18AB"/>
    <w:rsid w:val="005D2C57"/>
    <w:rsid w:val="005D56AD"/>
    <w:rsid w:val="005E713D"/>
    <w:rsid w:val="005E732B"/>
    <w:rsid w:val="005E73C2"/>
    <w:rsid w:val="005F114F"/>
    <w:rsid w:val="005F2EDF"/>
    <w:rsid w:val="005F772E"/>
    <w:rsid w:val="005F7B65"/>
    <w:rsid w:val="006024B3"/>
    <w:rsid w:val="00602A4C"/>
    <w:rsid w:val="006041A8"/>
    <w:rsid w:val="00611A87"/>
    <w:rsid w:val="00613D6C"/>
    <w:rsid w:val="006140C9"/>
    <w:rsid w:val="0062054C"/>
    <w:rsid w:val="00626D7F"/>
    <w:rsid w:val="00631D70"/>
    <w:rsid w:val="006321D4"/>
    <w:rsid w:val="006356FC"/>
    <w:rsid w:val="00642254"/>
    <w:rsid w:val="0065222C"/>
    <w:rsid w:val="00652C41"/>
    <w:rsid w:val="006907FF"/>
    <w:rsid w:val="0069674C"/>
    <w:rsid w:val="006A1964"/>
    <w:rsid w:val="006A6675"/>
    <w:rsid w:val="006A7AFD"/>
    <w:rsid w:val="006B3E30"/>
    <w:rsid w:val="006B659D"/>
    <w:rsid w:val="006C2917"/>
    <w:rsid w:val="006E36BB"/>
    <w:rsid w:val="006F1E63"/>
    <w:rsid w:val="006F4290"/>
    <w:rsid w:val="006F5247"/>
    <w:rsid w:val="007130F2"/>
    <w:rsid w:val="00716F3E"/>
    <w:rsid w:val="00726C07"/>
    <w:rsid w:val="00730395"/>
    <w:rsid w:val="007422F4"/>
    <w:rsid w:val="0074672F"/>
    <w:rsid w:val="007506BF"/>
    <w:rsid w:val="007555AE"/>
    <w:rsid w:val="00756B6B"/>
    <w:rsid w:val="00757566"/>
    <w:rsid w:val="00780C5A"/>
    <w:rsid w:val="00781CA7"/>
    <w:rsid w:val="00794E5C"/>
    <w:rsid w:val="007A0A05"/>
    <w:rsid w:val="007A5C8C"/>
    <w:rsid w:val="007B6F8C"/>
    <w:rsid w:val="007C1F88"/>
    <w:rsid w:val="007C4630"/>
    <w:rsid w:val="007D10CD"/>
    <w:rsid w:val="007D1626"/>
    <w:rsid w:val="007D516F"/>
    <w:rsid w:val="007D68F4"/>
    <w:rsid w:val="007E6844"/>
    <w:rsid w:val="007F0CF7"/>
    <w:rsid w:val="0080221F"/>
    <w:rsid w:val="00804D15"/>
    <w:rsid w:val="0080770B"/>
    <w:rsid w:val="00811804"/>
    <w:rsid w:val="00811C46"/>
    <w:rsid w:val="00816DDE"/>
    <w:rsid w:val="00817827"/>
    <w:rsid w:val="0082042E"/>
    <w:rsid w:val="00830BCF"/>
    <w:rsid w:val="00842DC4"/>
    <w:rsid w:val="00844BA0"/>
    <w:rsid w:val="00854E7E"/>
    <w:rsid w:val="00861337"/>
    <w:rsid w:val="0087350D"/>
    <w:rsid w:val="008768B0"/>
    <w:rsid w:val="0088220C"/>
    <w:rsid w:val="00892191"/>
    <w:rsid w:val="008A0885"/>
    <w:rsid w:val="008B3CE7"/>
    <w:rsid w:val="008B6A5A"/>
    <w:rsid w:val="008B6E9C"/>
    <w:rsid w:val="008C3528"/>
    <w:rsid w:val="008C43F7"/>
    <w:rsid w:val="008C6C94"/>
    <w:rsid w:val="008C7938"/>
    <w:rsid w:val="008C7E32"/>
    <w:rsid w:val="008D0F64"/>
    <w:rsid w:val="008D48BD"/>
    <w:rsid w:val="008E2A0B"/>
    <w:rsid w:val="008E2C94"/>
    <w:rsid w:val="008E2ECF"/>
    <w:rsid w:val="008E3151"/>
    <w:rsid w:val="008F183D"/>
    <w:rsid w:val="008F5374"/>
    <w:rsid w:val="008F67CC"/>
    <w:rsid w:val="00900089"/>
    <w:rsid w:val="009048BB"/>
    <w:rsid w:val="00906C91"/>
    <w:rsid w:val="00913A19"/>
    <w:rsid w:val="009162C1"/>
    <w:rsid w:val="00917FDC"/>
    <w:rsid w:val="009224C5"/>
    <w:rsid w:val="00922ED6"/>
    <w:rsid w:val="00926C58"/>
    <w:rsid w:val="00927B49"/>
    <w:rsid w:val="00927C70"/>
    <w:rsid w:val="009302F7"/>
    <w:rsid w:val="009339A3"/>
    <w:rsid w:val="009376DE"/>
    <w:rsid w:val="00937B2E"/>
    <w:rsid w:val="00942B00"/>
    <w:rsid w:val="009443A2"/>
    <w:rsid w:val="00947EB1"/>
    <w:rsid w:val="0095166E"/>
    <w:rsid w:val="009603A6"/>
    <w:rsid w:val="00960ACD"/>
    <w:rsid w:val="00961955"/>
    <w:rsid w:val="0097337F"/>
    <w:rsid w:val="00973511"/>
    <w:rsid w:val="009778FB"/>
    <w:rsid w:val="00983E31"/>
    <w:rsid w:val="00985AFF"/>
    <w:rsid w:val="00986FC2"/>
    <w:rsid w:val="00993591"/>
    <w:rsid w:val="009963AB"/>
    <w:rsid w:val="00997922"/>
    <w:rsid w:val="009A5DF6"/>
    <w:rsid w:val="009B12C6"/>
    <w:rsid w:val="009B7812"/>
    <w:rsid w:val="009C33A5"/>
    <w:rsid w:val="009C3F79"/>
    <w:rsid w:val="009C5B48"/>
    <w:rsid w:val="009C7277"/>
    <w:rsid w:val="009D014D"/>
    <w:rsid w:val="009D135D"/>
    <w:rsid w:val="009D7A60"/>
    <w:rsid w:val="009E0EC6"/>
    <w:rsid w:val="009E16BF"/>
    <w:rsid w:val="009E5121"/>
    <w:rsid w:val="009F5B70"/>
    <w:rsid w:val="009F6E56"/>
    <w:rsid w:val="00A010D7"/>
    <w:rsid w:val="00A11245"/>
    <w:rsid w:val="00A128B7"/>
    <w:rsid w:val="00A12C01"/>
    <w:rsid w:val="00A16A03"/>
    <w:rsid w:val="00A21EE3"/>
    <w:rsid w:val="00A22B93"/>
    <w:rsid w:val="00A24863"/>
    <w:rsid w:val="00A27021"/>
    <w:rsid w:val="00A27FC1"/>
    <w:rsid w:val="00A30E58"/>
    <w:rsid w:val="00A334A4"/>
    <w:rsid w:val="00A55416"/>
    <w:rsid w:val="00A62D10"/>
    <w:rsid w:val="00A66A55"/>
    <w:rsid w:val="00A72435"/>
    <w:rsid w:val="00A73753"/>
    <w:rsid w:val="00A7521B"/>
    <w:rsid w:val="00A806D8"/>
    <w:rsid w:val="00A83310"/>
    <w:rsid w:val="00A868CB"/>
    <w:rsid w:val="00A950C7"/>
    <w:rsid w:val="00AD3804"/>
    <w:rsid w:val="00AD3B74"/>
    <w:rsid w:val="00AD5023"/>
    <w:rsid w:val="00AD571C"/>
    <w:rsid w:val="00AE0440"/>
    <w:rsid w:val="00AF4FC6"/>
    <w:rsid w:val="00AF7197"/>
    <w:rsid w:val="00AF7634"/>
    <w:rsid w:val="00B0005E"/>
    <w:rsid w:val="00B038DB"/>
    <w:rsid w:val="00B0475E"/>
    <w:rsid w:val="00B25962"/>
    <w:rsid w:val="00B27E8B"/>
    <w:rsid w:val="00B31BB6"/>
    <w:rsid w:val="00B3659D"/>
    <w:rsid w:val="00B41044"/>
    <w:rsid w:val="00B47084"/>
    <w:rsid w:val="00B4782D"/>
    <w:rsid w:val="00B55FCC"/>
    <w:rsid w:val="00B56511"/>
    <w:rsid w:val="00B5795E"/>
    <w:rsid w:val="00B61FF7"/>
    <w:rsid w:val="00B6439D"/>
    <w:rsid w:val="00B66370"/>
    <w:rsid w:val="00B71418"/>
    <w:rsid w:val="00B76A18"/>
    <w:rsid w:val="00B91C28"/>
    <w:rsid w:val="00B93C2B"/>
    <w:rsid w:val="00B94C63"/>
    <w:rsid w:val="00BA1FD1"/>
    <w:rsid w:val="00BA3270"/>
    <w:rsid w:val="00BA6220"/>
    <w:rsid w:val="00BA70DF"/>
    <w:rsid w:val="00BB0131"/>
    <w:rsid w:val="00BB3CC3"/>
    <w:rsid w:val="00BB40D5"/>
    <w:rsid w:val="00BC56F9"/>
    <w:rsid w:val="00BC7991"/>
    <w:rsid w:val="00BD0E6B"/>
    <w:rsid w:val="00BD51F4"/>
    <w:rsid w:val="00BE2116"/>
    <w:rsid w:val="00BE6DA5"/>
    <w:rsid w:val="00BE73B5"/>
    <w:rsid w:val="00BE7501"/>
    <w:rsid w:val="00BF2125"/>
    <w:rsid w:val="00BF56A7"/>
    <w:rsid w:val="00BF64FF"/>
    <w:rsid w:val="00C06953"/>
    <w:rsid w:val="00C13709"/>
    <w:rsid w:val="00C16387"/>
    <w:rsid w:val="00C2799B"/>
    <w:rsid w:val="00C3592D"/>
    <w:rsid w:val="00C37BA6"/>
    <w:rsid w:val="00C4094A"/>
    <w:rsid w:val="00C5049D"/>
    <w:rsid w:val="00C51677"/>
    <w:rsid w:val="00C54385"/>
    <w:rsid w:val="00C57EBB"/>
    <w:rsid w:val="00C6356C"/>
    <w:rsid w:val="00C6422E"/>
    <w:rsid w:val="00C67283"/>
    <w:rsid w:val="00C73A43"/>
    <w:rsid w:val="00C80428"/>
    <w:rsid w:val="00C822AD"/>
    <w:rsid w:val="00C84C80"/>
    <w:rsid w:val="00C850C3"/>
    <w:rsid w:val="00C91D39"/>
    <w:rsid w:val="00C93A5F"/>
    <w:rsid w:val="00C96334"/>
    <w:rsid w:val="00CA3AE7"/>
    <w:rsid w:val="00CA3DA0"/>
    <w:rsid w:val="00CB27E4"/>
    <w:rsid w:val="00CB2983"/>
    <w:rsid w:val="00CB3F03"/>
    <w:rsid w:val="00CB6401"/>
    <w:rsid w:val="00CB742D"/>
    <w:rsid w:val="00CC2E55"/>
    <w:rsid w:val="00CF599E"/>
    <w:rsid w:val="00CF7B2A"/>
    <w:rsid w:val="00D016CC"/>
    <w:rsid w:val="00D01928"/>
    <w:rsid w:val="00D06F37"/>
    <w:rsid w:val="00D23B4D"/>
    <w:rsid w:val="00D33E22"/>
    <w:rsid w:val="00D40240"/>
    <w:rsid w:val="00D41222"/>
    <w:rsid w:val="00D412C9"/>
    <w:rsid w:val="00D47505"/>
    <w:rsid w:val="00D50999"/>
    <w:rsid w:val="00D52347"/>
    <w:rsid w:val="00D62356"/>
    <w:rsid w:val="00D63083"/>
    <w:rsid w:val="00D759FC"/>
    <w:rsid w:val="00D77C9B"/>
    <w:rsid w:val="00D960E7"/>
    <w:rsid w:val="00DA11DF"/>
    <w:rsid w:val="00DA289D"/>
    <w:rsid w:val="00DB055E"/>
    <w:rsid w:val="00DB0F60"/>
    <w:rsid w:val="00DB2FC8"/>
    <w:rsid w:val="00DB6532"/>
    <w:rsid w:val="00DC07E3"/>
    <w:rsid w:val="00DC43F6"/>
    <w:rsid w:val="00DD0C9F"/>
    <w:rsid w:val="00DD2B08"/>
    <w:rsid w:val="00DE10D6"/>
    <w:rsid w:val="00DE1A6B"/>
    <w:rsid w:val="00DE5662"/>
    <w:rsid w:val="00DF05E7"/>
    <w:rsid w:val="00DF44EB"/>
    <w:rsid w:val="00DF5D95"/>
    <w:rsid w:val="00DF67DA"/>
    <w:rsid w:val="00E06EAE"/>
    <w:rsid w:val="00E076A9"/>
    <w:rsid w:val="00E20FCC"/>
    <w:rsid w:val="00E21146"/>
    <w:rsid w:val="00E228C4"/>
    <w:rsid w:val="00E25516"/>
    <w:rsid w:val="00E27CA9"/>
    <w:rsid w:val="00E3213B"/>
    <w:rsid w:val="00E4160F"/>
    <w:rsid w:val="00E422BC"/>
    <w:rsid w:val="00E46971"/>
    <w:rsid w:val="00E51D0A"/>
    <w:rsid w:val="00E52B99"/>
    <w:rsid w:val="00E6320E"/>
    <w:rsid w:val="00E63BF9"/>
    <w:rsid w:val="00E64379"/>
    <w:rsid w:val="00E6467F"/>
    <w:rsid w:val="00E65D9E"/>
    <w:rsid w:val="00E67A54"/>
    <w:rsid w:val="00E748E6"/>
    <w:rsid w:val="00E80BF6"/>
    <w:rsid w:val="00E852A5"/>
    <w:rsid w:val="00E919AC"/>
    <w:rsid w:val="00E91CA7"/>
    <w:rsid w:val="00E9476E"/>
    <w:rsid w:val="00E97F94"/>
    <w:rsid w:val="00EA2A98"/>
    <w:rsid w:val="00EA2B74"/>
    <w:rsid w:val="00EB3AA6"/>
    <w:rsid w:val="00EB68D8"/>
    <w:rsid w:val="00EC023C"/>
    <w:rsid w:val="00EC0FEB"/>
    <w:rsid w:val="00ED37E5"/>
    <w:rsid w:val="00ED419C"/>
    <w:rsid w:val="00EE0617"/>
    <w:rsid w:val="00EE3260"/>
    <w:rsid w:val="00EE70D3"/>
    <w:rsid w:val="00EE7D3A"/>
    <w:rsid w:val="00EF5BEE"/>
    <w:rsid w:val="00EF73C1"/>
    <w:rsid w:val="00F14683"/>
    <w:rsid w:val="00F15B7B"/>
    <w:rsid w:val="00F17F3D"/>
    <w:rsid w:val="00F25F1C"/>
    <w:rsid w:val="00F328BA"/>
    <w:rsid w:val="00F34961"/>
    <w:rsid w:val="00F35424"/>
    <w:rsid w:val="00F40435"/>
    <w:rsid w:val="00F416C2"/>
    <w:rsid w:val="00F44C59"/>
    <w:rsid w:val="00F55F2C"/>
    <w:rsid w:val="00F63A1E"/>
    <w:rsid w:val="00F700D3"/>
    <w:rsid w:val="00F70BF0"/>
    <w:rsid w:val="00F736CF"/>
    <w:rsid w:val="00F832AA"/>
    <w:rsid w:val="00F83F24"/>
    <w:rsid w:val="00F86DB2"/>
    <w:rsid w:val="00FA33C7"/>
    <w:rsid w:val="00FA59DC"/>
    <w:rsid w:val="00FB214F"/>
    <w:rsid w:val="00FB2B49"/>
    <w:rsid w:val="00FB4DB8"/>
    <w:rsid w:val="00FC4DF2"/>
    <w:rsid w:val="00FD02D1"/>
    <w:rsid w:val="00FD4E88"/>
    <w:rsid w:val="00FE1B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FE6A8"/>
  <w15:docId w15:val="{3984355D-401B-49E5-BC7A-2C280C357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F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7FC1"/>
  </w:style>
  <w:style w:type="paragraph" w:styleId="Footer">
    <w:name w:val="footer"/>
    <w:basedOn w:val="Normal"/>
    <w:link w:val="FooterChar"/>
    <w:uiPriority w:val="99"/>
    <w:unhideWhenUsed/>
    <w:rsid w:val="00A27F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7FC1"/>
  </w:style>
  <w:style w:type="paragraph" w:styleId="ListParagraph">
    <w:name w:val="List Paragraph"/>
    <w:basedOn w:val="Normal"/>
    <w:uiPriority w:val="34"/>
    <w:qFormat/>
    <w:rsid w:val="00A27FC1"/>
    <w:pPr>
      <w:ind w:left="720"/>
      <w:contextualSpacing/>
    </w:pPr>
  </w:style>
  <w:style w:type="table" w:styleId="TableGrid">
    <w:name w:val="Table Grid"/>
    <w:basedOn w:val="TableNormal"/>
    <w:uiPriority w:val="39"/>
    <w:rsid w:val="000B3C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59DC"/>
    <w:rPr>
      <w:color w:val="0563C1" w:themeColor="hyperlink"/>
      <w:u w:val="single"/>
    </w:rPr>
  </w:style>
  <w:style w:type="character" w:customStyle="1" w:styleId="UnresolvedMention1">
    <w:name w:val="Unresolved Mention1"/>
    <w:basedOn w:val="DefaultParagraphFont"/>
    <w:uiPriority w:val="99"/>
    <w:semiHidden/>
    <w:unhideWhenUsed/>
    <w:rsid w:val="00FA59DC"/>
    <w:rPr>
      <w:color w:val="808080"/>
      <w:shd w:val="clear" w:color="auto" w:fill="E6E6E6"/>
    </w:rPr>
  </w:style>
  <w:style w:type="character" w:styleId="FollowedHyperlink">
    <w:name w:val="FollowedHyperlink"/>
    <w:basedOn w:val="DefaultParagraphFont"/>
    <w:uiPriority w:val="99"/>
    <w:semiHidden/>
    <w:unhideWhenUsed/>
    <w:rsid w:val="00FA59DC"/>
    <w:rPr>
      <w:color w:val="954F72" w:themeColor="followedHyperlink"/>
      <w:u w:val="single"/>
    </w:rPr>
  </w:style>
  <w:style w:type="paragraph" w:styleId="BalloonText">
    <w:name w:val="Balloon Text"/>
    <w:basedOn w:val="Normal"/>
    <w:link w:val="BalloonTextChar"/>
    <w:uiPriority w:val="99"/>
    <w:semiHidden/>
    <w:unhideWhenUsed/>
    <w:rsid w:val="00A950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0C7"/>
    <w:rPr>
      <w:rFonts w:ascii="Segoe UI" w:hAnsi="Segoe UI" w:cs="Segoe UI"/>
      <w:sz w:val="18"/>
      <w:szCs w:val="18"/>
    </w:rPr>
  </w:style>
  <w:style w:type="paragraph" w:styleId="BodyText">
    <w:name w:val="Body Text"/>
    <w:basedOn w:val="Normal"/>
    <w:link w:val="BodyTextChar"/>
    <w:uiPriority w:val="1"/>
    <w:qFormat/>
    <w:rsid w:val="00A7521B"/>
    <w:pPr>
      <w:widowControl w:val="0"/>
      <w:spacing w:after="0" w:line="240" w:lineRule="auto"/>
      <w:jc w:val="both"/>
    </w:pPr>
    <w:rPr>
      <w:rFonts w:ascii="Calibri" w:eastAsia="Calibri" w:hAnsi="Calibri" w:cs="Calibri"/>
      <w:sz w:val="26"/>
      <w:szCs w:val="26"/>
      <w:lang w:val="en-US"/>
    </w:rPr>
  </w:style>
  <w:style w:type="character" w:customStyle="1" w:styleId="BodyTextChar">
    <w:name w:val="Body Text Char"/>
    <w:basedOn w:val="DefaultParagraphFont"/>
    <w:link w:val="BodyText"/>
    <w:uiPriority w:val="1"/>
    <w:rsid w:val="00A7521B"/>
    <w:rPr>
      <w:rFonts w:ascii="Calibri" w:eastAsia="Calibri" w:hAnsi="Calibri" w:cs="Calibri"/>
      <w:sz w:val="26"/>
      <w:szCs w:val="26"/>
      <w:lang w:val="en-US"/>
    </w:rPr>
  </w:style>
  <w:style w:type="paragraph" w:customStyle="1" w:styleId="Default">
    <w:name w:val="Default"/>
    <w:rsid w:val="0005559C"/>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
    <w:name w:val="Unresolved Mention"/>
    <w:basedOn w:val="DefaultParagraphFont"/>
    <w:uiPriority w:val="99"/>
    <w:semiHidden/>
    <w:unhideWhenUsed/>
    <w:rsid w:val="000D0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842197">
      <w:bodyDiv w:val="1"/>
      <w:marLeft w:val="0"/>
      <w:marRight w:val="0"/>
      <w:marTop w:val="0"/>
      <w:marBottom w:val="0"/>
      <w:divBdr>
        <w:top w:val="none" w:sz="0" w:space="0" w:color="auto"/>
        <w:left w:val="none" w:sz="0" w:space="0" w:color="auto"/>
        <w:bottom w:val="none" w:sz="0" w:space="0" w:color="auto"/>
        <w:right w:val="none" w:sz="0" w:space="0" w:color="auto"/>
      </w:divBdr>
      <w:divsChild>
        <w:div w:id="1403020074">
          <w:marLeft w:val="0"/>
          <w:marRight w:val="0"/>
          <w:marTop w:val="0"/>
          <w:marBottom w:val="0"/>
          <w:divBdr>
            <w:top w:val="none" w:sz="0" w:space="0" w:color="auto"/>
            <w:left w:val="none" w:sz="0" w:space="0" w:color="auto"/>
            <w:bottom w:val="none" w:sz="0" w:space="0" w:color="auto"/>
            <w:right w:val="none" w:sz="0" w:space="0" w:color="auto"/>
          </w:divBdr>
          <w:divsChild>
            <w:div w:id="1306423399">
              <w:marLeft w:val="0"/>
              <w:marRight w:val="0"/>
              <w:marTop w:val="0"/>
              <w:marBottom w:val="0"/>
              <w:divBdr>
                <w:top w:val="none" w:sz="0" w:space="0" w:color="auto"/>
                <w:left w:val="none" w:sz="0" w:space="0" w:color="auto"/>
                <w:bottom w:val="none" w:sz="0" w:space="0" w:color="auto"/>
                <w:right w:val="none" w:sz="0" w:space="0" w:color="auto"/>
              </w:divBdr>
            </w:div>
          </w:divsChild>
        </w:div>
        <w:div w:id="1854490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canaldunaremareaneagr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lcanaldunaremareaneagra.ro" TargetMode="External"/><Relationship Id="rId4" Type="http://schemas.openxmlformats.org/officeDocument/2006/relationships/settings" Target="settings.xml"/><Relationship Id="rId9" Type="http://schemas.openxmlformats.org/officeDocument/2006/relationships/hyperlink" Target="http://www.galcanaldunaremareaneagra.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884F8-E884-4FF8-A324-E77E1E9C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58</Pages>
  <Words>13928</Words>
  <Characters>79393</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Dragan</dc:creator>
  <cp:lastModifiedBy>user</cp:lastModifiedBy>
  <cp:revision>9</cp:revision>
  <cp:lastPrinted>2024-03-31T20:18:00Z</cp:lastPrinted>
  <dcterms:created xsi:type="dcterms:W3CDTF">2024-04-15T16:11:00Z</dcterms:created>
  <dcterms:modified xsi:type="dcterms:W3CDTF">2024-04-16T14:04:00Z</dcterms:modified>
</cp:coreProperties>
</file>